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07C" w:rsidRPr="00F30FF9" w:rsidRDefault="00F5607C" w:rsidP="00FC335C">
      <w:pPr>
        <w:pStyle w:val="BodyTextIndent"/>
        <w:widowControl w:val="0"/>
        <w:spacing w:line="240" w:lineRule="auto"/>
        <w:ind w:firstLine="567"/>
        <w:jc w:val="center"/>
        <w:rPr>
          <w:rFonts w:ascii="GHEA Grapalat" w:hAnsi="GHEA Grapalat"/>
          <w:i w:val="0"/>
          <w:sz w:val="19"/>
          <w:szCs w:val="19"/>
        </w:rPr>
      </w:pPr>
      <w:r w:rsidRPr="00F30FF9">
        <w:rPr>
          <w:rFonts w:ascii="GHEA Grapalat" w:hAnsi="GHEA Grapalat"/>
          <w:i w:val="0"/>
          <w:sz w:val="19"/>
          <w:szCs w:val="19"/>
        </w:rPr>
        <w:t>ОБЪЯВЛЕНИЕ</w:t>
      </w:r>
    </w:p>
    <w:p w:rsidR="00F5607C" w:rsidRPr="00F30FF9" w:rsidRDefault="00F5607C" w:rsidP="00FC335C">
      <w:pPr>
        <w:pStyle w:val="BodyTextIndent"/>
        <w:widowControl w:val="0"/>
        <w:spacing w:line="240" w:lineRule="auto"/>
        <w:ind w:firstLine="567"/>
        <w:jc w:val="center"/>
        <w:rPr>
          <w:rFonts w:ascii="GHEA Grapalat" w:hAnsi="GHEA Grapalat"/>
          <w:i w:val="0"/>
          <w:sz w:val="19"/>
          <w:szCs w:val="19"/>
        </w:rPr>
      </w:pPr>
      <w:r w:rsidRPr="00F30FF9">
        <w:rPr>
          <w:rFonts w:ascii="GHEA Grapalat" w:hAnsi="GHEA Grapalat"/>
          <w:i w:val="0"/>
          <w:sz w:val="19"/>
          <w:szCs w:val="19"/>
        </w:rPr>
        <w:t>ОБ ЗАПРОСЕ КОТИРОВОК</w:t>
      </w:r>
      <w:r w:rsidRPr="00F30FF9">
        <w:rPr>
          <w:rStyle w:val="FootnoteReference"/>
          <w:rFonts w:ascii="GHEA Grapalat" w:hAnsi="GHEA Grapalat"/>
          <w:i w:val="0"/>
          <w:sz w:val="19"/>
          <w:szCs w:val="19"/>
        </w:rPr>
        <w:footnoteReference w:customMarkFollows="1" w:id="1"/>
        <w:t>*</w:t>
      </w:r>
    </w:p>
    <w:p w:rsidR="00413E01" w:rsidRPr="00F30FF9" w:rsidRDefault="00F5607C" w:rsidP="00FC335C">
      <w:pPr>
        <w:ind w:firstLine="567"/>
        <w:jc w:val="center"/>
        <w:rPr>
          <w:rFonts w:ascii="GHEA Grapalat" w:hAnsi="GHEA Grapalat"/>
          <w:sz w:val="19"/>
          <w:szCs w:val="19"/>
        </w:rPr>
      </w:pPr>
      <w:r w:rsidRPr="00F30FF9">
        <w:rPr>
          <w:rFonts w:ascii="GHEA Grapalat" w:hAnsi="GHEA Grapalat"/>
          <w:sz w:val="19"/>
          <w:szCs w:val="19"/>
        </w:rPr>
        <w:t xml:space="preserve">Настоящий текст объявления утвержден Решением Оценочной Комиссии от </w:t>
      </w:r>
    </w:p>
    <w:p w:rsidR="00F5607C" w:rsidRPr="00F30FF9" w:rsidRDefault="00F5607C" w:rsidP="00FC335C">
      <w:pPr>
        <w:ind w:firstLine="567"/>
        <w:jc w:val="center"/>
        <w:rPr>
          <w:rFonts w:ascii="GHEA Grapalat" w:hAnsi="GHEA Grapalat"/>
          <w:b/>
          <w:bCs/>
          <w:sz w:val="19"/>
          <w:szCs w:val="19"/>
        </w:rPr>
      </w:pPr>
      <w:r w:rsidRPr="00F30FF9">
        <w:rPr>
          <w:rFonts w:ascii="GHEA Grapalat" w:hAnsi="GHEA Grapalat"/>
          <w:b/>
          <w:bCs/>
          <w:sz w:val="19"/>
          <w:szCs w:val="19"/>
        </w:rPr>
        <w:t>"</w:t>
      </w:r>
      <w:r w:rsidR="0086440C" w:rsidRPr="0086440C">
        <w:rPr>
          <w:rFonts w:ascii="GHEA Grapalat" w:hAnsi="GHEA Grapalat"/>
          <w:b/>
          <w:bCs/>
          <w:sz w:val="19"/>
          <w:szCs w:val="19"/>
        </w:rPr>
        <w:t>25</w:t>
      </w:r>
      <w:r w:rsidR="00413E01" w:rsidRPr="00F30FF9">
        <w:rPr>
          <w:rFonts w:ascii="GHEA Grapalat" w:hAnsi="GHEA Grapalat"/>
          <w:b/>
          <w:bCs/>
          <w:sz w:val="19"/>
          <w:szCs w:val="19"/>
        </w:rPr>
        <w:t xml:space="preserve">" </w:t>
      </w:r>
      <w:r w:rsidR="00BA5A04" w:rsidRPr="00F30FF9">
        <w:rPr>
          <w:rFonts w:ascii="GHEA Grapalat" w:hAnsi="GHEA Grapalat"/>
          <w:b/>
          <w:bCs/>
          <w:sz w:val="19"/>
          <w:szCs w:val="19"/>
        </w:rPr>
        <w:t>и</w:t>
      </w:r>
      <w:r w:rsidR="00413E01" w:rsidRPr="00F30FF9">
        <w:rPr>
          <w:rFonts w:ascii="GHEA Grapalat" w:hAnsi="GHEA Grapalat"/>
          <w:b/>
          <w:bCs/>
          <w:sz w:val="19"/>
          <w:szCs w:val="19"/>
        </w:rPr>
        <w:t>ю</w:t>
      </w:r>
      <w:r w:rsidR="0086440C" w:rsidRPr="00F30FF9">
        <w:rPr>
          <w:rFonts w:ascii="GHEA Grapalat" w:hAnsi="GHEA Grapalat"/>
          <w:sz w:val="19"/>
          <w:szCs w:val="19"/>
        </w:rPr>
        <w:t>л</w:t>
      </w:r>
      <w:r w:rsidR="00413E01" w:rsidRPr="00F30FF9">
        <w:rPr>
          <w:rFonts w:ascii="GHEA Grapalat" w:hAnsi="GHEA Grapalat"/>
          <w:b/>
          <w:bCs/>
          <w:sz w:val="19"/>
          <w:szCs w:val="19"/>
        </w:rPr>
        <w:t xml:space="preserve">я </w:t>
      </w:r>
      <w:r w:rsidRPr="00F30FF9">
        <w:rPr>
          <w:rFonts w:ascii="GHEA Grapalat" w:hAnsi="GHEA Grapalat"/>
          <w:b/>
          <w:bCs/>
          <w:sz w:val="19"/>
          <w:szCs w:val="19"/>
        </w:rPr>
        <w:t xml:space="preserve"> 2022 г." N1"</w:t>
      </w:r>
    </w:p>
    <w:p w:rsidR="00F5607C" w:rsidRPr="00FC335C" w:rsidRDefault="00F5607C" w:rsidP="00FC335C">
      <w:pPr>
        <w:pStyle w:val="BodyTextIndent"/>
        <w:widowControl w:val="0"/>
        <w:spacing w:line="240" w:lineRule="auto"/>
        <w:ind w:firstLine="567"/>
        <w:jc w:val="center"/>
        <w:rPr>
          <w:rFonts w:ascii="GHEA Grapalat" w:hAnsi="GHEA Grapalat"/>
          <w:b/>
          <w:i w:val="0"/>
          <w:sz w:val="19"/>
          <w:szCs w:val="19"/>
        </w:rPr>
      </w:pPr>
      <w:r w:rsidRPr="00F30FF9">
        <w:rPr>
          <w:rFonts w:ascii="GHEA Grapalat" w:hAnsi="GHEA Grapalat"/>
          <w:i w:val="0"/>
          <w:sz w:val="19"/>
          <w:szCs w:val="19"/>
        </w:rPr>
        <w:t>Код процедуры</w:t>
      </w:r>
      <w:r w:rsidRPr="00F30FF9">
        <w:rPr>
          <w:rFonts w:ascii="GHEA Grapalat" w:hAnsi="GHEA Grapalat"/>
          <w:b/>
          <w:i w:val="0"/>
          <w:sz w:val="19"/>
          <w:szCs w:val="19"/>
        </w:rPr>
        <w:t>НПГО</w:t>
      </w:r>
      <w:r w:rsidRPr="00F30FF9">
        <w:rPr>
          <w:rFonts w:ascii="GHEA Grapalat" w:hAnsi="GHEA Grapalat"/>
          <w:b/>
          <w:i w:val="0"/>
          <w:sz w:val="19"/>
          <w:szCs w:val="19"/>
          <w:lang w:val="hy-AM"/>
        </w:rPr>
        <w:t>-ГАПЗБ-</w:t>
      </w:r>
      <w:r w:rsidR="0086440C">
        <w:rPr>
          <w:rFonts w:ascii="GHEA Grapalat" w:hAnsi="GHEA Grapalat"/>
          <w:b/>
          <w:i w:val="0"/>
          <w:sz w:val="19"/>
          <w:szCs w:val="19"/>
          <w:lang w:val="hy-AM"/>
        </w:rPr>
        <w:t>22/11</w:t>
      </w:r>
    </w:p>
    <w:p w:rsidR="00FC335C" w:rsidRPr="00FC335C" w:rsidRDefault="00FC335C" w:rsidP="00FC335C">
      <w:pPr>
        <w:pStyle w:val="BodyTextIndent"/>
        <w:widowControl w:val="0"/>
        <w:spacing w:line="240" w:lineRule="auto"/>
        <w:ind w:firstLine="567"/>
        <w:jc w:val="center"/>
        <w:rPr>
          <w:rFonts w:ascii="GHEA Grapalat" w:hAnsi="GHEA Grapalat"/>
          <w:i w:val="0"/>
          <w:sz w:val="19"/>
          <w:szCs w:val="19"/>
        </w:rPr>
      </w:pPr>
    </w:p>
    <w:p w:rsidR="00F5607C" w:rsidRPr="00F30FF9" w:rsidRDefault="00F5607C"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Заказчик Гуманитарное общество «Новое поколение», находящийся по адресу: Г. Ереван, Туманян 10, No 7, РА объявляет запрос котировок, который проводится одним этапом.</w:t>
      </w:r>
    </w:p>
    <w:p w:rsidR="00357D48" w:rsidRPr="00F30FF9" w:rsidRDefault="00F5607C"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 xml:space="preserve">Участнику, отобранному по итогам запроса котировок, в установленном порядке будет предложено заключить договор на поставку " Смазочные материалы "'' (далее — договор).  </w:t>
      </w:r>
      <w:r w:rsidR="00A20B69" w:rsidRPr="00F30FF9">
        <w:rPr>
          <w:rFonts w:ascii="GHEA Grapalat" w:hAnsi="GHEA Grapalat"/>
          <w:i w:val="0"/>
          <w:sz w:val="19"/>
          <w:szCs w:val="19"/>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30FF9">
        <w:rPr>
          <w:rFonts w:ascii="Courier New" w:hAnsi="Courier New" w:cs="Courier New"/>
          <w:i w:val="0"/>
          <w:sz w:val="19"/>
          <w:szCs w:val="19"/>
          <w:lang w:val="en-US"/>
        </w:rPr>
        <w:t> </w:t>
      </w:r>
      <w:r w:rsidR="00F95E94" w:rsidRPr="00F30FF9">
        <w:rPr>
          <w:rFonts w:ascii="GHEA Grapalat" w:hAnsi="GHEA Grapalat"/>
          <w:i w:val="0"/>
          <w:sz w:val="19"/>
          <w:szCs w:val="19"/>
        </w:rPr>
        <w:t>настоящейпроцедуре</w:t>
      </w:r>
      <w:r w:rsidR="00A20B69" w:rsidRPr="00F30FF9">
        <w:rPr>
          <w:rFonts w:ascii="GHEA Grapalat" w:hAnsi="GHEA Grapalat"/>
          <w:i w:val="0"/>
          <w:sz w:val="19"/>
          <w:szCs w:val="19"/>
        </w:rPr>
        <w:t>.</w:t>
      </w:r>
    </w:p>
    <w:p w:rsidR="001E6506" w:rsidRPr="00F30FF9" w:rsidRDefault="00052084"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 xml:space="preserve">Условия </w:t>
      </w:r>
      <w:r w:rsidR="00677658" w:rsidRPr="00F30FF9">
        <w:rPr>
          <w:rFonts w:ascii="GHEA Grapalat" w:hAnsi="GHEA Grapalat"/>
          <w:i w:val="0"/>
          <w:sz w:val="19"/>
          <w:szCs w:val="19"/>
        </w:rPr>
        <w:t xml:space="preserve">предъявляемые </w:t>
      </w:r>
      <w:r w:rsidR="00FD0B1A" w:rsidRPr="00F30FF9">
        <w:rPr>
          <w:rFonts w:ascii="GHEA Grapalat" w:hAnsi="GHEA Grapalat"/>
          <w:i w:val="0"/>
          <w:sz w:val="19"/>
          <w:szCs w:val="19"/>
        </w:rPr>
        <w:t xml:space="preserve">к </w:t>
      </w:r>
      <w:r w:rsidR="00677658" w:rsidRPr="00F30FF9">
        <w:rPr>
          <w:rFonts w:ascii="GHEA Grapalat" w:hAnsi="GHEA Grapalat"/>
          <w:i w:val="0"/>
          <w:sz w:val="19"/>
          <w:szCs w:val="19"/>
        </w:rPr>
        <w:t xml:space="preserve">лицам, не имеющим права на участие в </w:t>
      </w:r>
      <w:r w:rsidRPr="00F30FF9">
        <w:rPr>
          <w:rFonts w:ascii="GHEA Grapalat" w:hAnsi="GHEA Grapalat"/>
          <w:i w:val="0"/>
          <w:sz w:val="19"/>
          <w:szCs w:val="19"/>
        </w:rPr>
        <w:t xml:space="preserve"> данной </w:t>
      </w:r>
      <w:r w:rsidR="006F297B" w:rsidRPr="00F30FF9">
        <w:rPr>
          <w:rFonts w:ascii="GHEA Grapalat" w:hAnsi="GHEA Grapalat"/>
          <w:i w:val="0"/>
          <w:sz w:val="19"/>
          <w:szCs w:val="19"/>
        </w:rPr>
        <w:t>процедуре</w:t>
      </w:r>
      <w:r w:rsidR="00677658" w:rsidRPr="00F30FF9">
        <w:rPr>
          <w:rFonts w:ascii="GHEA Grapalat" w:hAnsi="GHEA Grapalat"/>
          <w:i w:val="0"/>
          <w:sz w:val="19"/>
          <w:szCs w:val="19"/>
        </w:rPr>
        <w:t>, а также участникам, установлены приглашением на настоящую процедуру.</w:t>
      </w:r>
    </w:p>
    <w:p w:rsidR="00357D48" w:rsidRPr="00F30FF9" w:rsidRDefault="00EE73A8"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 xml:space="preserve">Отобранный участник определяется из числа участников, подавших заявки, оцененные </w:t>
      </w:r>
      <w:r w:rsidR="007442CF" w:rsidRPr="00F30FF9">
        <w:rPr>
          <w:rFonts w:ascii="GHEA Grapalat" w:hAnsi="GHEA Grapalat"/>
          <w:i w:val="0"/>
          <w:sz w:val="19"/>
          <w:szCs w:val="19"/>
        </w:rPr>
        <w:t xml:space="preserve">удовлетворительнопо </w:t>
      </w:r>
      <w:r w:rsidR="00830445" w:rsidRPr="00F30FF9">
        <w:rPr>
          <w:rFonts w:ascii="GHEA Grapalat" w:hAnsi="GHEA Grapalat"/>
          <w:i w:val="0"/>
          <w:sz w:val="19"/>
          <w:szCs w:val="19"/>
        </w:rPr>
        <w:t xml:space="preserve">неценовым </w:t>
      </w:r>
      <w:r w:rsidR="007442CF" w:rsidRPr="00F30FF9">
        <w:rPr>
          <w:rFonts w:ascii="GHEA Grapalat" w:hAnsi="GHEA Grapalat"/>
          <w:i w:val="0"/>
          <w:sz w:val="19"/>
          <w:szCs w:val="19"/>
        </w:rPr>
        <w:t>условиям</w:t>
      </w:r>
      <w:r w:rsidRPr="00F30FF9">
        <w:rPr>
          <w:rFonts w:ascii="GHEA Grapalat" w:hAnsi="GHEA Grapalat"/>
          <w:i w:val="0"/>
          <w:sz w:val="19"/>
          <w:szCs w:val="19"/>
        </w:rPr>
        <w:t>, по принципу предпочтения, отдаваемого участнику, представившему м</w:t>
      </w:r>
      <w:r w:rsidR="003F762C" w:rsidRPr="00F30FF9">
        <w:rPr>
          <w:rFonts w:ascii="GHEA Grapalat" w:hAnsi="GHEA Grapalat"/>
          <w:i w:val="0"/>
          <w:sz w:val="19"/>
          <w:szCs w:val="19"/>
        </w:rPr>
        <w:t>инимальное ценовое предложение.</w:t>
      </w:r>
    </w:p>
    <w:p w:rsidR="0067579A" w:rsidRPr="00F30FF9" w:rsidRDefault="00357D48" w:rsidP="00FC335C">
      <w:pPr>
        <w:pStyle w:val="BodyTextIndent"/>
        <w:widowControl w:val="0"/>
        <w:spacing w:line="240" w:lineRule="auto"/>
        <w:ind w:firstLine="567"/>
        <w:rPr>
          <w:rFonts w:ascii="GHEA Grapalat" w:hAnsi="GHEA Grapalat"/>
          <w:i w:val="0"/>
          <w:spacing w:val="-6"/>
          <w:sz w:val="19"/>
          <w:szCs w:val="19"/>
        </w:rPr>
      </w:pPr>
      <w:r w:rsidRPr="00F30FF9">
        <w:rPr>
          <w:rFonts w:ascii="GHEA Grapalat" w:hAnsi="GHEA Grapalat"/>
          <w:i w:val="0"/>
          <w:spacing w:val="-6"/>
          <w:sz w:val="19"/>
          <w:szCs w:val="19"/>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30FF9">
        <w:rPr>
          <w:rFonts w:ascii="Courier New" w:hAnsi="Courier New" w:cs="Courier New"/>
          <w:i w:val="0"/>
          <w:spacing w:val="-6"/>
          <w:sz w:val="19"/>
          <w:szCs w:val="19"/>
          <w:lang w:val="en-US"/>
        </w:rPr>
        <w:t> </w:t>
      </w:r>
      <w:r w:rsidRPr="00F30FF9">
        <w:rPr>
          <w:rFonts w:ascii="GHEA Grapalat" w:hAnsi="GHEA Grapalat"/>
          <w:i w:val="0"/>
          <w:spacing w:val="-6"/>
          <w:sz w:val="19"/>
          <w:szCs w:val="19"/>
        </w:rPr>
        <w:t xml:space="preserve">электронной форме в течение рабочего дня, следующего за днем получения заявления. </w:t>
      </w:r>
    </w:p>
    <w:p w:rsidR="001D7E27" w:rsidRPr="00F30FF9" w:rsidRDefault="003F6ED1" w:rsidP="00FC335C">
      <w:pPr>
        <w:pStyle w:val="BodyTextIndent"/>
        <w:widowControl w:val="0"/>
        <w:spacing w:line="240" w:lineRule="auto"/>
        <w:ind w:firstLine="567"/>
        <w:rPr>
          <w:rFonts w:ascii="GHEA Grapalat" w:hAnsi="GHEA Grapalat"/>
          <w:i w:val="0"/>
          <w:spacing w:val="6"/>
          <w:sz w:val="19"/>
          <w:szCs w:val="19"/>
        </w:rPr>
      </w:pPr>
      <w:r w:rsidRPr="00F30FF9">
        <w:rPr>
          <w:rFonts w:ascii="GHEA Grapalat" w:hAnsi="GHEA Grapalat"/>
          <w:i w:val="0"/>
          <w:sz w:val="19"/>
          <w:szCs w:val="19"/>
        </w:rPr>
        <w:t>Заявки на на открытый конкурс необходимо подавать по адресу</w:t>
      </w:r>
      <w:r w:rsidR="001D7E27" w:rsidRPr="00F30FF9">
        <w:rPr>
          <w:rFonts w:ascii="GHEA Grapalat" w:hAnsi="GHEA Grapalat"/>
          <w:i w:val="0"/>
          <w:sz w:val="19"/>
          <w:szCs w:val="19"/>
        </w:rPr>
        <w:t xml:space="preserve"> Г. Ереван, Туманян 10, No 7, РА в документарной форме, </w:t>
      </w:r>
      <w:r w:rsidR="001D7E27" w:rsidRPr="00F30FF9">
        <w:rPr>
          <w:rFonts w:ascii="GHEA Grapalat" w:hAnsi="GHEA Grapalat"/>
          <w:b/>
          <w:bCs/>
          <w:i w:val="0"/>
          <w:sz w:val="19"/>
          <w:szCs w:val="19"/>
        </w:rPr>
        <w:t>до 1</w:t>
      </w:r>
      <w:r w:rsidR="00BD0E81">
        <w:rPr>
          <w:rFonts w:ascii="GHEA Grapalat" w:hAnsi="GHEA Grapalat"/>
          <w:b/>
          <w:bCs/>
          <w:i w:val="0"/>
          <w:sz w:val="19"/>
          <w:szCs w:val="19"/>
          <w:lang w:val="hy-AM"/>
        </w:rPr>
        <w:t>1</w:t>
      </w:r>
      <w:r w:rsidR="001D7E27" w:rsidRPr="00F30FF9">
        <w:rPr>
          <w:rFonts w:ascii="GHEA Grapalat" w:hAnsi="GHEA Grapalat"/>
          <w:b/>
          <w:bCs/>
          <w:i w:val="0"/>
          <w:sz w:val="19"/>
          <w:szCs w:val="19"/>
        </w:rPr>
        <w:t>:</w:t>
      </w:r>
      <w:r w:rsidR="0086440C" w:rsidRPr="0086440C">
        <w:rPr>
          <w:rFonts w:ascii="GHEA Grapalat" w:hAnsi="GHEA Grapalat"/>
          <w:b/>
          <w:bCs/>
          <w:i w:val="0"/>
          <w:sz w:val="19"/>
          <w:szCs w:val="19"/>
        </w:rPr>
        <w:t>0</w:t>
      </w:r>
      <w:r w:rsidR="001D7E27" w:rsidRPr="00F30FF9">
        <w:rPr>
          <w:rFonts w:ascii="GHEA Grapalat" w:hAnsi="GHEA Grapalat"/>
          <w:b/>
          <w:bCs/>
          <w:i w:val="0"/>
          <w:sz w:val="19"/>
          <w:szCs w:val="19"/>
        </w:rPr>
        <w:t xml:space="preserve">0 часов </w:t>
      </w:r>
      <w:r w:rsidR="00BD0E81">
        <w:rPr>
          <w:rFonts w:ascii="GHEA Grapalat" w:hAnsi="GHEA Grapalat"/>
          <w:b/>
          <w:bCs/>
          <w:i w:val="0"/>
          <w:sz w:val="19"/>
          <w:szCs w:val="19"/>
          <w:lang w:val="hy-AM"/>
        </w:rPr>
        <w:t>8</w:t>
      </w:r>
      <w:r w:rsidR="001D7E27" w:rsidRPr="00F30FF9">
        <w:rPr>
          <w:rFonts w:ascii="GHEA Grapalat" w:hAnsi="GHEA Grapalat"/>
          <w:b/>
          <w:bCs/>
          <w:i w:val="0"/>
          <w:sz w:val="19"/>
          <w:szCs w:val="19"/>
        </w:rPr>
        <w:t>-го дня</w:t>
      </w:r>
      <w:r w:rsidR="001D7E27" w:rsidRPr="00F30FF9">
        <w:rPr>
          <w:rFonts w:ascii="GHEA Grapalat" w:hAnsi="GHEA Grapalat"/>
          <w:i w:val="0"/>
          <w:sz w:val="19"/>
          <w:szCs w:val="19"/>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2C09AA" w:rsidRPr="00F30FF9" w:rsidRDefault="001D7E27"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Вскрытие заявок будет проводиться по адресу Г. Ереван, Туманян 10, No 7, РА</w:t>
      </w:r>
      <w:r w:rsidRPr="00F30FF9">
        <w:rPr>
          <w:rFonts w:ascii="GHEA Grapalat" w:hAnsi="GHEA Grapalat"/>
          <w:b/>
          <w:bCs/>
          <w:i w:val="0"/>
          <w:sz w:val="19"/>
          <w:szCs w:val="19"/>
        </w:rPr>
        <w:t>, в 1</w:t>
      </w:r>
      <w:r w:rsidR="00BD0E81">
        <w:rPr>
          <w:rFonts w:ascii="GHEA Grapalat" w:hAnsi="GHEA Grapalat"/>
          <w:b/>
          <w:bCs/>
          <w:i w:val="0"/>
          <w:sz w:val="19"/>
          <w:szCs w:val="19"/>
          <w:lang w:val="hy-AM"/>
        </w:rPr>
        <w:t>1</w:t>
      </w:r>
      <w:r w:rsidRPr="00F30FF9">
        <w:rPr>
          <w:rFonts w:ascii="GHEA Grapalat" w:hAnsi="GHEA Grapalat"/>
          <w:b/>
          <w:bCs/>
          <w:i w:val="0"/>
          <w:sz w:val="19"/>
          <w:szCs w:val="19"/>
        </w:rPr>
        <w:t>:</w:t>
      </w:r>
      <w:r w:rsidR="0086440C" w:rsidRPr="0086440C">
        <w:rPr>
          <w:rFonts w:ascii="GHEA Grapalat" w:hAnsi="GHEA Grapalat"/>
          <w:b/>
          <w:bCs/>
          <w:i w:val="0"/>
          <w:sz w:val="19"/>
          <w:szCs w:val="19"/>
        </w:rPr>
        <w:t>0</w:t>
      </w:r>
      <w:r w:rsidRPr="00F30FF9">
        <w:rPr>
          <w:rFonts w:ascii="GHEA Grapalat" w:hAnsi="GHEA Grapalat"/>
          <w:b/>
          <w:bCs/>
          <w:i w:val="0"/>
          <w:sz w:val="19"/>
          <w:szCs w:val="19"/>
        </w:rPr>
        <w:t xml:space="preserve">0 часов </w:t>
      </w:r>
      <w:r w:rsidR="00BD0E81">
        <w:rPr>
          <w:rFonts w:ascii="GHEA Grapalat" w:hAnsi="GHEA Grapalat"/>
          <w:b/>
          <w:bCs/>
          <w:i w:val="0"/>
          <w:sz w:val="19"/>
          <w:szCs w:val="19"/>
          <w:lang w:val="hy-AM"/>
        </w:rPr>
        <w:t>8</w:t>
      </w:r>
      <w:r w:rsidRPr="00F30FF9">
        <w:rPr>
          <w:rFonts w:ascii="GHEA Grapalat" w:hAnsi="GHEA Grapalat"/>
          <w:b/>
          <w:bCs/>
          <w:i w:val="0"/>
          <w:sz w:val="19"/>
          <w:szCs w:val="19"/>
        </w:rPr>
        <w:t>-го дня</w:t>
      </w:r>
      <w:r w:rsidRPr="00F30FF9">
        <w:rPr>
          <w:rFonts w:ascii="GHEA Grapalat" w:hAnsi="GHEA Grapalat"/>
          <w:i w:val="0"/>
          <w:sz w:val="19"/>
          <w:szCs w:val="19"/>
        </w:rPr>
        <w:t xml:space="preserve"> со дня опубликования настоящего объявления</w:t>
      </w:r>
      <w:r w:rsidR="002C09AA" w:rsidRPr="00F30FF9">
        <w:rPr>
          <w:rFonts w:ascii="GHEA Grapalat" w:hAnsi="GHEA Grapalat"/>
          <w:i w:val="0"/>
          <w:sz w:val="19"/>
          <w:szCs w:val="19"/>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F30FF9" w:rsidRDefault="00754697"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Для получения дополнительной информации, связанной с настоящим</w:t>
      </w:r>
      <w:r w:rsidR="00D5443D" w:rsidRPr="00F30FF9">
        <w:rPr>
          <w:rFonts w:ascii="Courier New" w:hAnsi="Courier New" w:cs="Courier New"/>
          <w:i w:val="0"/>
          <w:sz w:val="19"/>
          <w:szCs w:val="19"/>
          <w:lang w:val="en-US"/>
        </w:rPr>
        <w:t> </w:t>
      </w:r>
      <w:r w:rsidRPr="00F30FF9">
        <w:rPr>
          <w:rFonts w:ascii="GHEA Grapalat" w:hAnsi="GHEA Grapalat"/>
          <w:i w:val="0"/>
          <w:sz w:val="19"/>
          <w:szCs w:val="19"/>
        </w:rPr>
        <w:t>объявлением, можете обратиться к секретарю Оценочной комиссии</w:t>
      </w:r>
    </w:p>
    <w:p w:rsidR="001D7E27" w:rsidRPr="00F30FF9" w:rsidRDefault="001D7E27" w:rsidP="00FC335C">
      <w:pPr>
        <w:pStyle w:val="BodyTextIndent"/>
        <w:widowControl w:val="0"/>
        <w:spacing w:line="240" w:lineRule="auto"/>
        <w:ind w:firstLine="567"/>
        <w:rPr>
          <w:rFonts w:ascii="GHEA Grapalat" w:hAnsi="GHEA Grapalat"/>
          <w:i w:val="0"/>
          <w:sz w:val="19"/>
          <w:szCs w:val="19"/>
        </w:rPr>
      </w:pPr>
    </w:p>
    <w:p w:rsidR="001D7E27" w:rsidRPr="00F30FF9" w:rsidRDefault="001D7E27"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Для получения дополнительной информации, связанной с настоящим</w:t>
      </w:r>
      <w:r w:rsidRPr="00F30FF9">
        <w:rPr>
          <w:rFonts w:ascii="Sylfaen" w:hAnsi="Sylfaen" w:cs="Courier New"/>
          <w:i w:val="0"/>
          <w:sz w:val="19"/>
          <w:szCs w:val="19"/>
          <w:lang w:val="en-US"/>
        </w:rPr>
        <w:t> </w:t>
      </w:r>
      <w:r w:rsidRPr="00F30FF9">
        <w:rPr>
          <w:rFonts w:ascii="GHEA Grapalat" w:hAnsi="GHEA Grapalat"/>
          <w:i w:val="0"/>
          <w:sz w:val="19"/>
          <w:szCs w:val="19"/>
        </w:rPr>
        <w:t xml:space="preserve">объявлением, можете обратиться к секретарю Оценочной комиссии М. Мкртчян </w:t>
      </w:r>
    </w:p>
    <w:p w:rsidR="001D7E27" w:rsidRPr="00F30FF9" w:rsidRDefault="001D7E27" w:rsidP="00FC335C">
      <w:pPr>
        <w:pStyle w:val="BodyTextIndent"/>
        <w:spacing w:line="276" w:lineRule="auto"/>
        <w:ind w:firstLine="567"/>
        <w:contextualSpacing/>
        <w:rPr>
          <w:rFonts w:ascii="GHEA Grapalat" w:hAnsi="GHEA Grapalat"/>
          <w:b/>
          <w:i w:val="0"/>
          <w:sz w:val="19"/>
          <w:szCs w:val="19"/>
          <w:highlight w:val="yellow"/>
          <w:lang w:val="af-ZA"/>
        </w:rPr>
      </w:pPr>
      <w:r w:rsidRPr="00F30FF9">
        <w:rPr>
          <w:rFonts w:ascii="GHEA Grapalat" w:hAnsi="GHEA Grapalat"/>
          <w:i w:val="0"/>
          <w:sz w:val="19"/>
          <w:szCs w:val="19"/>
        </w:rPr>
        <w:t>Телефон</w:t>
      </w:r>
      <w:r w:rsidR="00C71317" w:rsidRPr="00F30FF9">
        <w:rPr>
          <w:rFonts w:ascii="GHEA Grapalat" w:hAnsi="GHEA Grapalat"/>
          <w:i w:val="0"/>
          <w:sz w:val="19"/>
          <w:szCs w:val="19"/>
          <w:lang w:val="af-ZA"/>
        </w:rPr>
        <w:t>099</w:t>
      </w:r>
      <w:r w:rsidRPr="00F30FF9">
        <w:rPr>
          <w:rFonts w:ascii="GHEA Grapalat" w:hAnsi="GHEA Grapalat"/>
          <w:i w:val="0"/>
          <w:sz w:val="19"/>
          <w:szCs w:val="19"/>
          <w:lang w:val="af-ZA"/>
        </w:rPr>
        <w:t xml:space="preserve"> 260 988  կամ 098 244 344</w:t>
      </w:r>
    </w:p>
    <w:p w:rsidR="00C71317" w:rsidRPr="00F30FF9" w:rsidRDefault="001D7E27" w:rsidP="00FC335C">
      <w:pPr>
        <w:pStyle w:val="BodyTextIndent"/>
        <w:spacing w:line="276" w:lineRule="auto"/>
        <w:ind w:firstLine="567"/>
        <w:contextualSpacing/>
        <w:rPr>
          <w:rStyle w:val="Hyperlink"/>
          <w:rFonts w:ascii="GHEA Grapalat" w:hAnsi="GHEA Grapalat"/>
          <w:sz w:val="19"/>
          <w:szCs w:val="19"/>
          <w:shd w:val="clear" w:color="auto" w:fill="FFFFFF"/>
        </w:rPr>
      </w:pPr>
      <w:r w:rsidRPr="00F30FF9">
        <w:rPr>
          <w:rFonts w:ascii="GHEA Grapalat" w:hAnsi="GHEA Grapalat"/>
          <w:i w:val="0"/>
          <w:sz w:val="19"/>
          <w:szCs w:val="19"/>
        </w:rPr>
        <w:t xml:space="preserve">Электронная почта: </w:t>
      </w:r>
      <w:r w:rsidR="00C71317" w:rsidRPr="00F30FF9">
        <w:rPr>
          <w:rStyle w:val="Hyperlink"/>
          <w:rFonts w:ascii="GHEA Grapalat" w:hAnsi="GHEA Grapalat"/>
          <w:i w:val="0"/>
          <w:sz w:val="19"/>
          <w:szCs w:val="19"/>
          <w:shd w:val="clear" w:color="auto" w:fill="FFFFFF"/>
          <w:lang w:val="af-ZA"/>
        </w:rPr>
        <w:t>norq.gnumner</w:t>
      </w:r>
      <w:hyperlink r:id="rId8" w:history="1">
        <w:r w:rsidR="00C71317" w:rsidRPr="00F30FF9">
          <w:rPr>
            <w:rStyle w:val="Hyperlink"/>
            <w:rFonts w:ascii="GHEA Grapalat" w:hAnsi="GHEA Grapalat"/>
            <w:i w:val="0"/>
            <w:sz w:val="19"/>
            <w:szCs w:val="19"/>
            <w:shd w:val="clear" w:color="auto" w:fill="FFFFFF"/>
            <w:lang w:val="af-ZA"/>
          </w:rPr>
          <w:t>@gmail.com</w:t>
        </w:r>
      </w:hyperlink>
    </w:p>
    <w:p w:rsidR="001D7E27" w:rsidRPr="00F30FF9" w:rsidRDefault="001D7E27" w:rsidP="00FC335C">
      <w:pPr>
        <w:pStyle w:val="BodyTextIndent"/>
        <w:widowControl w:val="0"/>
        <w:spacing w:line="240" w:lineRule="auto"/>
        <w:ind w:firstLine="567"/>
        <w:rPr>
          <w:rFonts w:ascii="GHEA Grapalat" w:hAnsi="GHEA Grapalat"/>
          <w:i w:val="0"/>
          <w:sz w:val="19"/>
          <w:szCs w:val="19"/>
        </w:rPr>
      </w:pPr>
    </w:p>
    <w:p w:rsidR="001D7E27" w:rsidRPr="00F30FF9" w:rsidRDefault="001D7E27"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Заказчик:</w:t>
      </w:r>
      <w:r w:rsidRPr="00F30FF9">
        <w:rPr>
          <w:rFonts w:ascii="GHEA Grapalat" w:hAnsi="GHEA Grapalat"/>
          <w:b/>
          <w:i w:val="0"/>
          <w:sz w:val="19"/>
          <w:szCs w:val="19"/>
        </w:rPr>
        <w:t>Гуманитарное общество «Новое поколение»</w:t>
      </w:r>
    </w:p>
    <w:p w:rsidR="001D7E27" w:rsidRPr="00F30FF9" w:rsidRDefault="001D7E27" w:rsidP="00C71317">
      <w:pPr>
        <w:pStyle w:val="BodyText"/>
        <w:widowControl w:val="0"/>
        <w:spacing w:after="0"/>
        <w:ind w:left="-567" w:firstLine="567"/>
        <w:jc w:val="right"/>
        <w:rPr>
          <w:rFonts w:ascii="GHEA Grapalat" w:hAnsi="GHEA Grapalat"/>
          <w:i/>
          <w:sz w:val="19"/>
          <w:szCs w:val="19"/>
        </w:rPr>
      </w:pPr>
    </w:p>
    <w:p w:rsidR="001D7E27" w:rsidRPr="00034872" w:rsidRDefault="001D7E27" w:rsidP="00C71317">
      <w:pPr>
        <w:pStyle w:val="BodyText"/>
        <w:widowControl w:val="0"/>
        <w:spacing w:after="0"/>
        <w:ind w:left="-567" w:firstLine="567"/>
        <w:jc w:val="right"/>
        <w:rPr>
          <w:rFonts w:ascii="GHEA Grapalat" w:hAnsi="GHEA Grapalat"/>
          <w:i/>
          <w:sz w:val="19"/>
          <w:szCs w:val="19"/>
        </w:rPr>
      </w:pPr>
    </w:p>
    <w:p w:rsidR="001D7E27" w:rsidRPr="00034872" w:rsidRDefault="001D7E27" w:rsidP="00C71317">
      <w:pPr>
        <w:pStyle w:val="BodyText"/>
        <w:widowControl w:val="0"/>
        <w:spacing w:after="0"/>
        <w:ind w:left="-567" w:firstLine="567"/>
        <w:jc w:val="right"/>
        <w:rPr>
          <w:rFonts w:ascii="GHEA Grapalat" w:hAnsi="GHEA Grapalat"/>
          <w:i/>
          <w:sz w:val="19"/>
          <w:szCs w:val="19"/>
        </w:rPr>
      </w:pPr>
    </w:p>
    <w:p w:rsidR="001D7E27" w:rsidRPr="00034872" w:rsidRDefault="001D7E27" w:rsidP="00C71317">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C71317" w:rsidRDefault="00C71317" w:rsidP="009E01A4">
      <w:pPr>
        <w:pStyle w:val="BodyText"/>
        <w:widowControl w:val="0"/>
        <w:spacing w:after="0"/>
        <w:ind w:left="-567" w:firstLine="567"/>
        <w:jc w:val="right"/>
        <w:rPr>
          <w:rFonts w:ascii="GHEA Grapalat" w:hAnsi="GHEA Grapalat"/>
          <w:i/>
          <w:sz w:val="19"/>
          <w:szCs w:val="19"/>
        </w:rPr>
      </w:pPr>
    </w:p>
    <w:p w:rsidR="00F86C2C" w:rsidRDefault="00F86C2C" w:rsidP="009E01A4">
      <w:pPr>
        <w:pStyle w:val="BodyText"/>
        <w:widowControl w:val="0"/>
        <w:spacing w:after="0"/>
        <w:ind w:left="-567" w:firstLine="567"/>
        <w:jc w:val="right"/>
        <w:rPr>
          <w:rFonts w:ascii="GHEA Grapalat" w:hAnsi="GHEA Grapalat"/>
          <w:i/>
          <w:sz w:val="19"/>
          <w:szCs w:val="19"/>
        </w:rPr>
      </w:pPr>
    </w:p>
    <w:p w:rsidR="00F86C2C" w:rsidRDefault="00F86C2C" w:rsidP="009E01A4">
      <w:pPr>
        <w:pStyle w:val="BodyText"/>
        <w:widowControl w:val="0"/>
        <w:spacing w:after="0"/>
        <w:ind w:left="-567" w:firstLine="567"/>
        <w:jc w:val="right"/>
        <w:rPr>
          <w:rFonts w:ascii="GHEA Grapalat" w:hAnsi="GHEA Grapalat"/>
          <w:i/>
          <w:sz w:val="19"/>
          <w:szCs w:val="19"/>
        </w:rPr>
      </w:pPr>
    </w:p>
    <w:p w:rsidR="00F86C2C" w:rsidRDefault="00F86C2C" w:rsidP="009E01A4">
      <w:pPr>
        <w:pStyle w:val="BodyText"/>
        <w:widowControl w:val="0"/>
        <w:spacing w:after="0"/>
        <w:ind w:left="-567" w:firstLine="567"/>
        <w:jc w:val="right"/>
        <w:rPr>
          <w:rFonts w:ascii="GHEA Grapalat" w:hAnsi="GHEA Grapalat"/>
          <w:i/>
          <w:sz w:val="19"/>
          <w:szCs w:val="19"/>
        </w:rPr>
      </w:pPr>
    </w:p>
    <w:p w:rsidR="00F86C2C" w:rsidRDefault="00F86C2C" w:rsidP="009E01A4">
      <w:pPr>
        <w:pStyle w:val="BodyText"/>
        <w:widowControl w:val="0"/>
        <w:spacing w:after="0"/>
        <w:ind w:left="-567" w:firstLine="567"/>
        <w:jc w:val="right"/>
        <w:rPr>
          <w:rFonts w:ascii="GHEA Grapalat" w:hAnsi="GHEA Grapalat"/>
          <w:i/>
          <w:sz w:val="19"/>
          <w:szCs w:val="19"/>
        </w:rPr>
      </w:pPr>
    </w:p>
    <w:p w:rsidR="00F86C2C" w:rsidRPr="00034872" w:rsidRDefault="00F86C2C" w:rsidP="009E01A4">
      <w:pPr>
        <w:pStyle w:val="BodyText"/>
        <w:widowControl w:val="0"/>
        <w:spacing w:after="0"/>
        <w:ind w:left="-567" w:firstLine="567"/>
        <w:jc w:val="right"/>
        <w:rPr>
          <w:rFonts w:ascii="GHEA Grapalat" w:hAnsi="GHEA Grapalat"/>
          <w:i/>
          <w:sz w:val="19"/>
          <w:szCs w:val="19"/>
        </w:rPr>
      </w:pPr>
    </w:p>
    <w:p w:rsidR="00C71317" w:rsidRPr="00034872" w:rsidRDefault="00C71317" w:rsidP="009E01A4">
      <w:pPr>
        <w:pStyle w:val="BodyText"/>
        <w:widowControl w:val="0"/>
        <w:spacing w:after="0"/>
        <w:ind w:left="-567" w:firstLine="567"/>
        <w:jc w:val="right"/>
        <w:rPr>
          <w:rFonts w:ascii="GHEA Grapalat" w:hAnsi="GHEA Grapalat"/>
          <w:i/>
          <w:sz w:val="19"/>
          <w:szCs w:val="19"/>
        </w:rPr>
      </w:pPr>
    </w:p>
    <w:p w:rsidR="00C71317" w:rsidRPr="00034872" w:rsidRDefault="00C71317" w:rsidP="009E01A4">
      <w:pPr>
        <w:pStyle w:val="BodyText"/>
        <w:widowControl w:val="0"/>
        <w:spacing w:after="0"/>
        <w:ind w:left="-567" w:firstLine="567"/>
        <w:jc w:val="right"/>
        <w:rPr>
          <w:rFonts w:ascii="GHEA Grapalat" w:hAnsi="GHEA Grapalat"/>
          <w:i/>
          <w:sz w:val="19"/>
          <w:szCs w:val="19"/>
        </w:rPr>
      </w:pPr>
    </w:p>
    <w:p w:rsidR="00C71317" w:rsidRPr="00034872" w:rsidRDefault="00C71317" w:rsidP="009E01A4">
      <w:pPr>
        <w:pStyle w:val="BodyText"/>
        <w:widowControl w:val="0"/>
        <w:spacing w:after="0"/>
        <w:ind w:left="-567" w:firstLine="567"/>
        <w:jc w:val="right"/>
        <w:rPr>
          <w:rFonts w:ascii="GHEA Grapalat" w:hAnsi="GHEA Grapalat"/>
          <w:i/>
          <w:sz w:val="19"/>
          <w:szCs w:val="19"/>
        </w:rPr>
      </w:pPr>
    </w:p>
    <w:p w:rsidR="00C71317" w:rsidRPr="00034872" w:rsidRDefault="00C71317" w:rsidP="009E01A4">
      <w:pPr>
        <w:pStyle w:val="BodyText"/>
        <w:widowControl w:val="0"/>
        <w:spacing w:after="0"/>
        <w:ind w:left="-567" w:firstLine="567"/>
        <w:jc w:val="right"/>
        <w:rPr>
          <w:rFonts w:ascii="GHEA Grapalat" w:hAnsi="GHEA Grapalat"/>
          <w:i/>
          <w:sz w:val="19"/>
          <w:szCs w:val="19"/>
        </w:rPr>
      </w:pPr>
    </w:p>
    <w:p w:rsidR="00C71317" w:rsidRPr="00F30FF9" w:rsidRDefault="00C71317" w:rsidP="00C71317">
      <w:pPr>
        <w:pStyle w:val="BodyTextIndent"/>
        <w:widowControl w:val="0"/>
        <w:spacing w:after="160" w:line="240" w:lineRule="auto"/>
        <w:ind w:left="1701" w:firstLine="0"/>
        <w:jc w:val="right"/>
        <w:rPr>
          <w:rFonts w:ascii="Sylfaen" w:hAnsi="Sylfaen" w:cs="Sylfaen"/>
          <w:i w:val="0"/>
        </w:rPr>
      </w:pPr>
      <w:r w:rsidRPr="00F30FF9">
        <w:rPr>
          <w:rFonts w:ascii="Sylfaen" w:hAnsi="Sylfaen"/>
          <w:i w:val="0"/>
        </w:rPr>
        <w:t xml:space="preserve">     Утверждено</w:t>
      </w:r>
    </w:p>
    <w:p w:rsidR="00C71317" w:rsidRPr="00F30FF9" w:rsidRDefault="00C71317" w:rsidP="00F86C2C">
      <w:pPr>
        <w:pStyle w:val="HTMLPreformatted"/>
        <w:jc w:val="right"/>
        <w:rPr>
          <w:rFonts w:ascii="Sylfaen" w:hAnsi="Sylfaen"/>
          <w:i/>
          <w:lang w:val="ru-RU"/>
        </w:rPr>
      </w:pPr>
      <w:r w:rsidRPr="00F30FF9">
        <w:rPr>
          <w:rFonts w:ascii="Sylfaen" w:hAnsi="Sylfaen"/>
          <w:i/>
          <w:lang w:val="ru-RU"/>
        </w:rPr>
        <w:t>Решением Оценочной комиссии  запрос котировок</w:t>
      </w:r>
      <w:r w:rsidRPr="00F30FF9">
        <w:rPr>
          <w:rFonts w:ascii="Sylfaen" w:hAnsi="Sylfaen"/>
          <w:i/>
          <w:lang w:val="ru-RU"/>
        </w:rPr>
        <w:br/>
        <w:t xml:space="preserve">под кодом </w:t>
      </w:r>
      <w:r w:rsidRPr="00F30FF9">
        <w:rPr>
          <w:rFonts w:ascii="Sylfaen" w:hAnsi="Sylfaen"/>
          <w:b/>
          <w:i/>
          <w:lang w:val="ru-RU"/>
        </w:rPr>
        <w:t>НПГО</w:t>
      </w:r>
      <w:r w:rsidRPr="00F30FF9">
        <w:rPr>
          <w:rFonts w:ascii="Sylfaen" w:hAnsi="Sylfaen"/>
          <w:b/>
          <w:lang w:val="hy-AM"/>
        </w:rPr>
        <w:t>-ГАПЗБ-</w:t>
      </w:r>
      <w:r w:rsidR="0086440C">
        <w:rPr>
          <w:rFonts w:ascii="Sylfaen" w:hAnsi="Sylfaen"/>
          <w:b/>
          <w:lang w:val="hy-AM"/>
        </w:rPr>
        <w:t>22/11</w:t>
      </w:r>
      <w:r w:rsidRPr="00F30FF9">
        <w:rPr>
          <w:rFonts w:ascii="Sylfaen" w:hAnsi="Sylfaen"/>
          <w:i/>
          <w:lang w:val="ru-RU"/>
        </w:rPr>
        <w:br/>
        <w:t>№ 1 от "</w:t>
      </w:r>
      <w:r w:rsidR="0086440C" w:rsidRPr="0086440C">
        <w:rPr>
          <w:rFonts w:ascii="GHEA Grapalat" w:hAnsi="GHEA Grapalat"/>
          <w:b/>
          <w:bCs/>
          <w:sz w:val="19"/>
          <w:szCs w:val="19"/>
          <w:lang w:val="ru-RU"/>
        </w:rPr>
        <w:t>"25" ию</w:t>
      </w:r>
      <w:r w:rsidR="0086440C" w:rsidRPr="0086440C">
        <w:rPr>
          <w:rFonts w:ascii="GHEA Grapalat" w:hAnsi="GHEA Grapalat"/>
          <w:sz w:val="19"/>
          <w:szCs w:val="19"/>
          <w:lang w:val="ru-RU"/>
        </w:rPr>
        <w:t>л</w:t>
      </w:r>
      <w:r w:rsidR="0086440C" w:rsidRPr="0086440C">
        <w:rPr>
          <w:rFonts w:ascii="GHEA Grapalat" w:hAnsi="GHEA Grapalat"/>
          <w:b/>
          <w:bCs/>
          <w:sz w:val="19"/>
          <w:szCs w:val="19"/>
          <w:lang w:val="ru-RU"/>
        </w:rPr>
        <w:t>я  2022 г</w:t>
      </w:r>
      <w:r w:rsidRPr="00F30FF9">
        <w:rPr>
          <w:rFonts w:ascii="Sylfaen" w:hAnsi="Sylfaen"/>
          <w:i/>
          <w:lang w:val="ru-RU"/>
        </w:rPr>
        <w:t>.</w:t>
      </w:r>
    </w:p>
    <w:p w:rsidR="00C71317" w:rsidRPr="00F30FF9" w:rsidRDefault="00C71317" w:rsidP="00F86C2C">
      <w:pPr>
        <w:pStyle w:val="HTMLPreformatted"/>
        <w:spacing w:line="540" w:lineRule="atLeast"/>
        <w:jc w:val="right"/>
        <w:rPr>
          <w:rFonts w:ascii="Sylfaen" w:hAnsi="Sylfaen"/>
          <w:i/>
          <w:lang w:val="ru-RU"/>
        </w:rPr>
      </w:pPr>
    </w:p>
    <w:p w:rsidR="00C71317" w:rsidRPr="00F30FF9" w:rsidRDefault="00C71317" w:rsidP="00F86C2C">
      <w:pPr>
        <w:pStyle w:val="BodyText"/>
        <w:widowControl w:val="0"/>
        <w:spacing w:after="160"/>
        <w:ind w:right="-7" w:firstLine="567"/>
        <w:jc w:val="center"/>
        <w:rPr>
          <w:rFonts w:ascii="Sylfaen" w:hAnsi="Sylfaen"/>
          <w:sz w:val="20"/>
          <w:szCs w:val="20"/>
        </w:rPr>
      </w:pPr>
    </w:p>
    <w:p w:rsidR="00C71317" w:rsidRPr="00F30FF9" w:rsidRDefault="00C71317" w:rsidP="00F86C2C">
      <w:pPr>
        <w:pStyle w:val="BodyText"/>
        <w:widowControl w:val="0"/>
        <w:spacing w:after="160"/>
        <w:ind w:right="-7" w:firstLine="567"/>
        <w:jc w:val="center"/>
        <w:rPr>
          <w:rFonts w:ascii="Sylfaen" w:hAnsi="Sylfaen"/>
          <w:sz w:val="20"/>
          <w:szCs w:val="20"/>
        </w:rPr>
      </w:pPr>
    </w:p>
    <w:p w:rsidR="00C71317" w:rsidRPr="00F30FF9" w:rsidRDefault="00C71317" w:rsidP="00F86C2C">
      <w:pPr>
        <w:pStyle w:val="BodyText"/>
        <w:widowControl w:val="0"/>
        <w:spacing w:after="160"/>
        <w:ind w:right="-7" w:firstLine="567"/>
        <w:jc w:val="center"/>
        <w:rPr>
          <w:rFonts w:ascii="Sylfaen" w:hAnsi="Sylfaen"/>
          <w:sz w:val="20"/>
          <w:szCs w:val="20"/>
        </w:rPr>
      </w:pPr>
    </w:p>
    <w:p w:rsidR="00C71317" w:rsidRPr="00F30FF9" w:rsidRDefault="00C71317" w:rsidP="00C71317">
      <w:pPr>
        <w:pStyle w:val="BodyText"/>
        <w:widowControl w:val="0"/>
        <w:spacing w:after="160"/>
        <w:ind w:right="-7" w:firstLine="567"/>
        <w:jc w:val="center"/>
        <w:rPr>
          <w:rFonts w:ascii="Sylfaen" w:hAnsi="Sylfaen"/>
          <w:sz w:val="20"/>
          <w:szCs w:val="20"/>
        </w:rPr>
      </w:pPr>
      <w:r w:rsidRPr="00F30FF9">
        <w:rPr>
          <w:rFonts w:ascii="Sylfaen" w:hAnsi="Sylfaen"/>
          <w:sz w:val="20"/>
          <w:szCs w:val="20"/>
        </w:rPr>
        <w:t>ГУМАНИТАРНОЕ ОБЩЕСТВО «НОВОЕ ПОКОЛЕНИЕ»</w:t>
      </w:r>
    </w:p>
    <w:p w:rsidR="00C71317" w:rsidRPr="00F30FF9" w:rsidRDefault="00C71317" w:rsidP="00C71317">
      <w:pPr>
        <w:pStyle w:val="BodyText"/>
        <w:widowControl w:val="0"/>
        <w:spacing w:after="160"/>
        <w:ind w:right="-7" w:firstLine="567"/>
        <w:jc w:val="center"/>
        <w:rPr>
          <w:rFonts w:ascii="Sylfaen" w:hAnsi="Sylfaen"/>
          <w:sz w:val="20"/>
          <w:szCs w:val="20"/>
        </w:rPr>
      </w:pPr>
    </w:p>
    <w:p w:rsidR="00C71317" w:rsidRPr="00F30FF9" w:rsidRDefault="00C71317" w:rsidP="00C71317">
      <w:pPr>
        <w:pStyle w:val="BodyText"/>
        <w:widowControl w:val="0"/>
        <w:spacing w:after="160"/>
        <w:ind w:right="-7" w:firstLine="567"/>
        <w:jc w:val="center"/>
        <w:rPr>
          <w:rFonts w:ascii="Sylfaen" w:hAnsi="Sylfaen" w:cs="Sylfaen"/>
          <w:sz w:val="20"/>
          <w:szCs w:val="20"/>
        </w:rPr>
      </w:pPr>
      <w:r w:rsidRPr="00F30FF9">
        <w:rPr>
          <w:rFonts w:ascii="Sylfaen" w:hAnsi="Sylfaen"/>
          <w:sz w:val="20"/>
          <w:szCs w:val="20"/>
        </w:rPr>
        <w:t>ПРИГЛАШЕНИЕ</w:t>
      </w:r>
    </w:p>
    <w:p w:rsidR="00C71317" w:rsidRPr="00F30FF9" w:rsidRDefault="00C71317" w:rsidP="00C71317">
      <w:pPr>
        <w:pStyle w:val="BodyText"/>
        <w:widowControl w:val="0"/>
        <w:spacing w:after="160"/>
        <w:ind w:right="-7" w:firstLine="567"/>
        <w:jc w:val="center"/>
        <w:rPr>
          <w:rFonts w:ascii="Sylfaen" w:hAnsi="Sylfaen" w:cs="Sylfaen"/>
          <w:sz w:val="20"/>
          <w:szCs w:val="20"/>
        </w:rPr>
      </w:pPr>
    </w:p>
    <w:p w:rsidR="00C71317" w:rsidRPr="00F30FF9" w:rsidRDefault="00C71317" w:rsidP="00C71317">
      <w:pPr>
        <w:pStyle w:val="BodyText"/>
        <w:widowControl w:val="0"/>
        <w:spacing w:after="0"/>
        <w:ind w:right="-7"/>
        <w:jc w:val="center"/>
        <w:rPr>
          <w:rFonts w:ascii="Sylfaen" w:hAnsi="Sylfaen"/>
          <w:b/>
          <w:i/>
          <w:sz w:val="20"/>
          <w:szCs w:val="20"/>
        </w:rPr>
      </w:pPr>
    </w:p>
    <w:p w:rsidR="00C71317" w:rsidRPr="00F30FF9" w:rsidRDefault="00C71317" w:rsidP="00C71317">
      <w:pPr>
        <w:pStyle w:val="BodyText"/>
        <w:widowControl w:val="0"/>
        <w:spacing w:after="0"/>
        <w:ind w:right="-7"/>
        <w:jc w:val="center"/>
        <w:rPr>
          <w:rFonts w:ascii="Sylfaen" w:hAnsi="Sylfaen"/>
          <w:b/>
          <w:i/>
          <w:sz w:val="20"/>
          <w:szCs w:val="20"/>
        </w:rPr>
      </w:pPr>
      <w:r w:rsidRPr="00F30FF9">
        <w:rPr>
          <w:rFonts w:ascii="Sylfaen" w:hAnsi="Sylfaen"/>
          <w:b/>
          <w:i/>
          <w:sz w:val="20"/>
          <w:szCs w:val="20"/>
        </w:rPr>
        <w:t>НА ЗАПРОС КОТИРОВОК ОБЪЯВЛЕННЫЙ С ЦЕЛЬЮ ПРИОБРЕТЕНИЯ  "Смазочные материалы" ДЛЯ НУЖД "ГУМАНИТАРНОЕ ОБЩЕСТВО «НОВОЕ ПОКОЛЕНИЕ»</w:t>
      </w:r>
    </w:p>
    <w:p w:rsidR="00C71317" w:rsidRPr="00F30FF9" w:rsidRDefault="00C71317" w:rsidP="00C71317">
      <w:pPr>
        <w:pStyle w:val="BodyText"/>
        <w:widowControl w:val="0"/>
        <w:spacing w:after="0"/>
        <w:ind w:right="-7"/>
        <w:jc w:val="center"/>
        <w:rPr>
          <w:rFonts w:ascii="Sylfaen" w:hAnsi="Sylfaen"/>
          <w:sz w:val="20"/>
          <w:szCs w:val="20"/>
        </w:rPr>
      </w:pPr>
    </w:p>
    <w:p w:rsidR="00C71317" w:rsidRPr="00F30FF9" w:rsidRDefault="00C71317" w:rsidP="00C71317">
      <w:pPr>
        <w:pStyle w:val="BodyText"/>
        <w:widowControl w:val="0"/>
        <w:spacing w:after="160"/>
        <w:ind w:right="-7" w:firstLine="567"/>
        <w:jc w:val="center"/>
        <w:rPr>
          <w:rFonts w:ascii="Sylfaen" w:hAnsi="Sylfaen"/>
          <w:sz w:val="20"/>
          <w:szCs w:val="20"/>
        </w:rPr>
      </w:pPr>
    </w:p>
    <w:p w:rsidR="00C71317" w:rsidRPr="00F30FF9" w:rsidRDefault="00C71317" w:rsidP="00C71317">
      <w:pPr>
        <w:rPr>
          <w:rFonts w:ascii="Sylfaen" w:hAnsi="Sylfaen" w:cs="Sylfaen"/>
          <w:i/>
          <w:sz w:val="20"/>
          <w:szCs w:val="20"/>
        </w:rPr>
      </w:pPr>
      <w:r w:rsidRPr="00F30FF9">
        <w:rPr>
          <w:rFonts w:ascii="Sylfaen" w:hAnsi="Sylfaen"/>
          <w:i/>
          <w:sz w:val="20"/>
          <w:szCs w:val="20"/>
        </w:rPr>
        <w:t>Уважаемый участник, прежде чем составить и подать заявку просим Вас</w:t>
      </w:r>
      <w:r w:rsidRPr="00F30FF9">
        <w:rPr>
          <w:rFonts w:ascii="Sylfaen" w:hAnsi="Sylfaen" w:cs="Courier New"/>
          <w:i/>
          <w:sz w:val="20"/>
          <w:szCs w:val="20"/>
          <w:lang w:val="en-US"/>
        </w:rPr>
        <w:t> </w:t>
      </w:r>
      <w:r w:rsidRPr="00F30FF9">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rsidR="00C71317" w:rsidRPr="00F30FF9" w:rsidRDefault="00C71317" w:rsidP="00C71317">
      <w:pPr>
        <w:widowControl w:val="0"/>
        <w:spacing w:after="160"/>
        <w:ind w:firstLine="567"/>
        <w:jc w:val="both"/>
        <w:rPr>
          <w:rFonts w:ascii="Sylfaen" w:hAnsi="Sylfaen"/>
          <w:i/>
          <w:sz w:val="20"/>
          <w:szCs w:val="20"/>
        </w:rPr>
      </w:pPr>
    </w:p>
    <w:p w:rsidR="00C71317" w:rsidRPr="00F30FF9" w:rsidRDefault="00C71317" w:rsidP="009E01A4">
      <w:pPr>
        <w:widowControl w:val="0"/>
        <w:ind w:left="-567"/>
        <w:jc w:val="center"/>
        <w:rPr>
          <w:rFonts w:ascii="GHEA Grapalat" w:hAnsi="GHEA Grapalat"/>
          <w:b/>
          <w:sz w:val="20"/>
          <w:szCs w:val="20"/>
        </w:rPr>
      </w:pPr>
    </w:p>
    <w:p w:rsidR="00C71317" w:rsidRPr="00F30FF9" w:rsidRDefault="00C71317" w:rsidP="009E01A4">
      <w:pPr>
        <w:widowControl w:val="0"/>
        <w:ind w:left="-567"/>
        <w:jc w:val="center"/>
        <w:rPr>
          <w:rFonts w:ascii="GHEA Grapalat" w:hAnsi="GHEA Grapalat"/>
          <w:b/>
          <w:sz w:val="20"/>
          <w:szCs w:val="20"/>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FC335C" w:rsidRDefault="00C71317" w:rsidP="009E01A4">
      <w:pPr>
        <w:widowControl w:val="0"/>
        <w:ind w:left="-567"/>
        <w:jc w:val="center"/>
        <w:rPr>
          <w:rFonts w:ascii="GHEA Grapalat" w:hAnsi="GHEA Grapalat"/>
          <w:b/>
          <w:sz w:val="19"/>
          <w:szCs w:val="19"/>
        </w:rPr>
      </w:pPr>
    </w:p>
    <w:p w:rsidR="00F30FF9" w:rsidRPr="00FC335C" w:rsidRDefault="00F30FF9" w:rsidP="009E01A4">
      <w:pPr>
        <w:widowControl w:val="0"/>
        <w:ind w:left="-567"/>
        <w:jc w:val="center"/>
        <w:rPr>
          <w:rFonts w:ascii="GHEA Grapalat" w:hAnsi="GHEA Grapalat"/>
          <w:b/>
          <w:sz w:val="19"/>
          <w:szCs w:val="19"/>
        </w:rPr>
      </w:pPr>
    </w:p>
    <w:p w:rsidR="00F30FF9" w:rsidRPr="00FC335C" w:rsidRDefault="00F30FF9" w:rsidP="009E01A4">
      <w:pPr>
        <w:widowControl w:val="0"/>
        <w:ind w:left="-567"/>
        <w:jc w:val="center"/>
        <w:rPr>
          <w:rFonts w:ascii="GHEA Grapalat" w:hAnsi="GHEA Grapalat"/>
          <w:b/>
          <w:sz w:val="19"/>
          <w:szCs w:val="19"/>
        </w:rPr>
      </w:pPr>
    </w:p>
    <w:p w:rsidR="00F30FF9" w:rsidRPr="00FC335C" w:rsidRDefault="00F30FF9" w:rsidP="009E01A4">
      <w:pPr>
        <w:widowControl w:val="0"/>
        <w:ind w:left="-567"/>
        <w:jc w:val="center"/>
        <w:rPr>
          <w:rFonts w:ascii="GHEA Grapalat" w:hAnsi="GHEA Grapalat"/>
          <w:b/>
          <w:sz w:val="19"/>
          <w:szCs w:val="19"/>
        </w:rPr>
      </w:pPr>
    </w:p>
    <w:p w:rsidR="00C71317" w:rsidRPr="00FC335C" w:rsidRDefault="00C71317"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30FF9" w:rsidRDefault="00F86C2C" w:rsidP="00F30FF9">
      <w:pPr>
        <w:widowControl w:val="0"/>
        <w:tabs>
          <w:tab w:val="left" w:pos="709"/>
        </w:tabs>
        <w:ind w:firstLine="284"/>
        <w:jc w:val="center"/>
        <w:rPr>
          <w:rFonts w:ascii="GHEA Grapalat" w:hAnsi="GHEA Grapalat"/>
          <w:b/>
          <w:sz w:val="20"/>
          <w:szCs w:val="19"/>
        </w:rPr>
      </w:pPr>
    </w:p>
    <w:p w:rsidR="00034872" w:rsidRPr="00F30FF9" w:rsidRDefault="00034872" w:rsidP="00F30FF9">
      <w:pPr>
        <w:widowControl w:val="0"/>
        <w:tabs>
          <w:tab w:val="left" w:pos="709"/>
        </w:tabs>
        <w:spacing w:after="160"/>
        <w:ind w:firstLine="284"/>
        <w:jc w:val="center"/>
        <w:rPr>
          <w:rFonts w:ascii="Sylfaen" w:hAnsi="Sylfaen" w:cs="Sylfaen"/>
          <w:b/>
          <w:sz w:val="20"/>
          <w:szCs w:val="19"/>
        </w:rPr>
      </w:pPr>
      <w:r w:rsidRPr="00F30FF9">
        <w:rPr>
          <w:rFonts w:ascii="Sylfaen" w:hAnsi="Sylfaen"/>
          <w:b/>
          <w:sz w:val="20"/>
          <w:szCs w:val="19"/>
        </w:rPr>
        <w:t>СОДЕРЖАНИЕ</w:t>
      </w:r>
    </w:p>
    <w:p w:rsidR="00034872" w:rsidRPr="00F30FF9" w:rsidRDefault="00034872" w:rsidP="00F30FF9">
      <w:pPr>
        <w:widowControl w:val="0"/>
        <w:tabs>
          <w:tab w:val="left" w:pos="709"/>
        </w:tabs>
        <w:spacing w:after="160"/>
        <w:ind w:firstLine="284"/>
        <w:jc w:val="center"/>
        <w:rPr>
          <w:rFonts w:ascii="Sylfaen" w:hAnsi="Sylfaen"/>
          <w:i/>
          <w:sz w:val="20"/>
          <w:szCs w:val="19"/>
        </w:rPr>
      </w:pPr>
    </w:p>
    <w:p w:rsidR="00034872" w:rsidRPr="00F30FF9" w:rsidRDefault="00034872" w:rsidP="00F30FF9">
      <w:pPr>
        <w:pStyle w:val="BodyText"/>
        <w:widowControl w:val="0"/>
        <w:tabs>
          <w:tab w:val="left" w:pos="709"/>
        </w:tabs>
        <w:spacing w:after="160"/>
        <w:ind w:right="-7" w:firstLine="284"/>
        <w:jc w:val="center"/>
        <w:rPr>
          <w:rFonts w:ascii="Sylfaen" w:hAnsi="Sylfaen"/>
          <w:sz w:val="20"/>
          <w:szCs w:val="19"/>
        </w:rPr>
      </w:pPr>
      <w:r w:rsidRPr="00F30FF9">
        <w:rPr>
          <w:rFonts w:ascii="Sylfaen" w:hAnsi="Sylfaen"/>
          <w:sz w:val="20"/>
          <w:szCs w:val="19"/>
        </w:rPr>
        <w:t xml:space="preserve">НА ЗАПРОС КОТИРОВОК, ОБЪЯВЛЕННЫЙ С ЦЕЛЬЮ ПРИОБРЕТЕНИЯ </w:t>
      </w:r>
      <w:r w:rsidRPr="00F30FF9">
        <w:rPr>
          <w:rFonts w:ascii="Sylfaen" w:hAnsi="Sylfaen"/>
          <w:b/>
          <w:iCs/>
          <w:sz w:val="20"/>
          <w:szCs w:val="19"/>
        </w:rPr>
        <w:t>СМАЗОЧНЫЕ МАТЕРИАЛЫ</w:t>
      </w:r>
      <w:r w:rsidRPr="00F30FF9">
        <w:rPr>
          <w:rFonts w:ascii="Sylfaen" w:hAnsi="Sylfaen"/>
          <w:sz w:val="20"/>
          <w:szCs w:val="19"/>
        </w:rPr>
        <w:t xml:space="preserve">ДЛЯ </w:t>
      </w:r>
      <w:r w:rsidRPr="00F30FF9">
        <w:rPr>
          <w:rFonts w:ascii="Sylfaen" w:hAnsi="Sylfaen"/>
          <w:b/>
          <w:i/>
          <w:sz w:val="20"/>
          <w:szCs w:val="19"/>
        </w:rPr>
        <w:t>"ГУМАНИТАРНОЕ ОБЩЕСТВО «НОВОЕ ПОКОЛЕНИЕ»</w:t>
      </w:r>
    </w:p>
    <w:p w:rsidR="00096865" w:rsidRPr="00F30FF9" w:rsidRDefault="00160AE4" w:rsidP="00F30FF9">
      <w:pPr>
        <w:widowControl w:val="0"/>
        <w:tabs>
          <w:tab w:val="left" w:pos="709"/>
        </w:tabs>
        <w:ind w:firstLine="284"/>
        <w:jc w:val="center"/>
        <w:rPr>
          <w:rFonts w:ascii="GHEA Grapalat" w:hAnsi="GHEA Grapalat"/>
          <w:i/>
          <w:sz w:val="20"/>
          <w:szCs w:val="19"/>
        </w:rPr>
      </w:pPr>
      <w:r w:rsidRPr="00F30FF9">
        <w:rPr>
          <w:rFonts w:ascii="GHEA Grapalat" w:hAnsi="GHEA Grapalat"/>
          <w:b/>
          <w:sz w:val="20"/>
          <w:szCs w:val="19"/>
        </w:rPr>
        <w:t xml:space="preserve">ПРИГЛАШЕНИЯ НА ОТКРЫТЫЙ КОНКУРС, </w:t>
      </w:r>
      <w:r w:rsidR="005C1BF7" w:rsidRPr="00F30FF9">
        <w:rPr>
          <w:rFonts w:ascii="GHEA Grapalat" w:hAnsi="GHEA Grapalat"/>
          <w:b/>
          <w:sz w:val="20"/>
          <w:szCs w:val="19"/>
        </w:rPr>
        <w:br/>
      </w:r>
      <w:r w:rsidRPr="00F30FF9">
        <w:rPr>
          <w:rFonts w:ascii="GHEA Grapalat" w:hAnsi="GHEA Grapalat"/>
          <w:b/>
          <w:sz w:val="20"/>
          <w:szCs w:val="19"/>
        </w:rPr>
        <w:t>ОБЪЯВЛЕННЫЙ С ЦЕЛЬЮ ПРИОБРЕТЕНИЯ</w:t>
      </w:r>
    </w:p>
    <w:p w:rsidR="00C67E80" w:rsidRPr="00F30FF9" w:rsidRDefault="00C67E80" w:rsidP="00F30FF9">
      <w:pPr>
        <w:widowControl w:val="0"/>
        <w:tabs>
          <w:tab w:val="left" w:pos="709"/>
        </w:tabs>
        <w:ind w:firstLine="284"/>
        <w:jc w:val="center"/>
        <w:rPr>
          <w:rFonts w:ascii="GHEA Grapalat" w:hAnsi="GHEA Grapalat" w:cs="Sylfaen"/>
          <w:b/>
          <w:sz w:val="20"/>
          <w:szCs w:val="19"/>
        </w:rPr>
      </w:pPr>
    </w:p>
    <w:p w:rsidR="00096865" w:rsidRPr="00F30FF9" w:rsidRDefault="00096865" w:rsidP="00F30FF9">
      <w:pPr>
        <w:widowControl w:val="0"/>
        <w:tabs>
          <w:tab w:val="left" w:pos="709"/>
        </w:tabs>
        <w:ind w:firstLine="284"/>
        <w:jc w:val="center"/>
        <w:rPr>
          <w:rFonts w:ascii="GHEA Grapalat" w:hAnsi="GHEA Grapalat"/>
          <w:b/>
          <w:sz w:val="20"/>
          <w:szCs w:val="19"/>
        </w:rPr>
      </w:pPr>
      <w:r w:rsidRPr="00F30FF9">
        <w:rPr>
          <w:rFonts w:ascii="GHEA Grapalat" w:hAnsi="GHEA Grapalat"/>
          <w:b/>
          <w:sz w:val="20"/>
          <w:szCs w:val="19"/>
        </w:rPr>
        <w:t>ЧАСТЬ I.</w:t>
      </w:r>
    </w:p>
    <w:p w:rsidR="002E069D" w:rsidRPr="00F30FF9" w:rsidRDefault="002E069D" w:rsidP="00F30FF9">
      <w:pPr>
        <w:widowControl w:val="0"/>
        <w:tabs>
          <w:tab w:val="left" w:pos="709"/>
        </w:tabs>
        <w:ind w:firstLine="284"/>
        <w:jc w:val="center"/>
        <w:rPr>
          <w:rFonts w:ascii="GHEA Grapalat" w:hAnsi="GHEA Grapalat"/>
          <w:sz w:val="20"/>
          <w:szCs w:val="19"/>
        </w:rPr>
      </w:pP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w:t>
      </w:r>
      <w:r w:rsidR="005C1BF7" w:rsidRPr="00F30FF9">
        <w:rPr>
          <w:rFonts w:ascii="GHEA Grapalat" w:hAnsi="GHEA Grapalat"/>
          <w:sz w:val="20"/>
          <w:szCs w:val="19"/>
        </w:rPr>
        <w:tab/>
      </w:r>
      <w:r w:rsidR="00543BAE" w:rsidRPr="00F30FF9">
        <w:rPr>
          <w:rFonts w:ascii="GHEA Grapalat" w:hAnsi="GHEA Grapalat"/>
          <w:sz w:val="20"/>
          <w:szCs w:val="19"/>
        </w:rPr>
        <w:t>Характеристика предмета закупки</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2.</w:t>
      </w:r>
      <w:r w:rsidR="005D191A" w:rsidRPr="00F30FF9">
        <w:rPr>
          <w:rFonts w:ascii="GHEA Grapalat" w:hAnsi="GHEA Grapalat"/>
          <w:sz w:val="20"/>
          <w:szCs w:val="19"/>
        </w:rPr>
        <w:tab/>
      </w:r>
      <w:r w:rsidRPr="00F30FF9">
        <w:rPr>
          <w:rFonts w:ascii="GHEA Grapalat" w:hAnsi="GHEA Grapalat"/>
          <w:sz w:val="20"/>
          <w:szCs w:val="19"/>
        </w:rPr>
        <w:t>Требования к праву участника на участие</w:t>
      </w:r>
      <w:r w:rsidR="00543BAE" w:rsidRPr="00F30FF9">
        <w:rPr>
          <w:rFonts w:ascii="GHEA Grapalat" w:hAnsi="GHEA Grapalat"/>
          <w:sz w:val="20"/>
          <w:szCs w:val="19"/>
        </w:rPr>
        <w:t xml:space="preserve"> и порядок их оценки</w:t>
      </w:r>
      <w:r w:rsidR="003D0E3C" w:rsidRPr="00F30FF9">
        <w:rPr>
          <w:rFonts w:ascii="GHEA Grapalat" w:hAnsi="GHEA Grapalat"/>
          <w:sz w:val="20"/>
          <w:szCs w:val="19"/>
        </w:rPr>
        <w:t>, в случае признания отобранным участником-условия представления обеспечения квалификации.</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3.</w:t>
      </w:r>
      <w:r w:rsidR="005D191A" w:rsidRPr="00F30FF9">
        <w:rPr>
          <w:rFonts w:ascii="GHEA Grapalat" w:hAnsi="GHEA Grapalat"/>
          <w:sz w:val="20"/>
          <w:szCs w:val="19"/>
        </w:rPr>
        <w:tab/>
      </w:r>
      <w:r w:rsidRPr="00F30FF9">
        <w:rPr>
          <w:rFonts w:ascii="GHEA Grapalat" w:hAnsi="GHEA Grapalat"/>
          <w:sz w:val="20"/>
          <w:szCs w:val="19"/>
        </w:rPr>
        <w:t>Разъяснение приглашения и порядок вне</w:t>
      </w:r>
      <w:r w:rsidR="00543BAE" w:rsidRPr="00F30FF9">
        <w:rPr>
          <w:rFonts w:ascii="GHEA Grapalat" w:hAnsi="GHEA Grapalat"/>
          <w:sz w:val="20"/>
          <w:szCs w:val="19"/>
        </w:rPr>
        <w:t>сения изменения в приглашение</w:t>
      </w:r>
    </w:p>
    <w:p w:rsidR="00087A30" w:rsidRPr="00F30FF9" w:rsidRDefault="00096865" w:rsidP="00F30FF9">
      <w:pPr>
        <w:widowControl w:val="0"/>
        <w:tabs>
          <w:tab w:val="left" w:pos="709"/>
          <w:tab w:val="left" w:pos="1134"/>
        </w:tabs>
        <w:ind w:firstLine="284"/>
        <w:jc w:val="both"/>
        <w:rPr>
          <w:rFonts w:ascii="GHEA Grapalat" w:hAnsi="GHEA Grapalat" w:cs="Sylfaen"/>
          <w:sz w:val="20"/>
          <w:szCs w:val="19"/>
        </w:rPr>
      </w:pPr>
      <w:r w:rsidRPr="00F30FF9">
        <w:rPr>
          <w:rFonts w:ascii="GHEA Grapalat" w:hAnsi="GHEA Grapalat"/>
          <w:sz w:val="20"/>
          <w:szCs w:val="19"/>
        </w:rPr>
        <w:t>4.</w:t>
      </w:r>
      <w:r w:rsidR="005D191A" w:rsidRPr="00F30FF9">
        <w:rPr>
          <w:rFonts w:ascii="GHEA Grapalat" w:hAnsi="GHEA Grapalat"/>
          <w:sz w:val="20"/>
          <w:szCs w:val="19"/>
        </w:rPr>
        <w:tab/>
      </w:r>
      <w:r w:rsidRPr="00F30FF9">
        <w:rPr>
          <w:rFonts w:ascii="GHEA Grapalat" w:hAnsi="GHEA Grapalat"/>
          <w:sz w:val="20"/>
          <w:szCs w:val="19"/>
        </w:rPr>
        <w:t>Порядок подачи заявки</w:t>
      </w:r>
    </w:p>
    <w:p w:rsidR="00096865" w:rsidRPr="00F30FF9" w:rsidRDefault="00543BAE"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5.</w:t>
      </w:r>
      <w:r w:rsidRPr="00F30FF9">
        <w:rPr>
          <w:rFonts w:ascii="GHEA Grapalat" w:hAnsi="GHEA Grapalat"/>
          <w:sz w:val="20"/>
          <w:szCs w:val="19"/>
        </w:rPr>
        <w:tab/>
        <w:t>Ценовое предложение заявки</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6.</w:t>
      </w:r>
      <w:r w:rsidR="005D191A" w:rsidRPr="00F30FF9">
        <w:rPr>
          <w:rFonts w:ascii="GHEA Grapalat" w:hAnsi="GHEA Grapalat"/>
          <w:sz w:val="20"/>
          <w:szCs w:val="19"/>
        </w:rPr>
        <w:tab/>
      </w:r>
      <w:r w:rsidRPr="00F30FF9">
        <w:rPr>
          <w:rFonts w:ascii="GHEA Grapalat" w:hAnsi="GHEA Grapalat"/>
          <w:sz w:val="20"/>
          <w:szCs w:val="19"/>
        </w:rPr>
        <w:t>Срок действия заявки, порядок внесения</w:t>
      </w:r>
      <w:r w:rsidR="005D191A" w:rsidRPr="00F30FF9">
        <w:rPr>
          <w:rFonts w:ascii="GHEA Grapalat" w:hAnsi="GHEA Grapalat"/>
          <w:sz w:val="20"/>
          <w:szCs w:val="19"/>
        </w:rPr>
        <w:t xml:space="preserve"> изменений в заявки и их отзыва</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7.</w:t>
      </w:r>
      <w:r w:rsidR="005D191A" w:rsidRPr="00F30FF9">
        <w:rPr>
          <w:rFonts w:ascii="GHEA Grapalat" w:hAnsi="GHEA Grapalat"/>
          <w:sz w:val="20"/>
          <w:szCs w:val="19"/>
        </w:rPr>
        <w:tab/>
      </w:r>
    </w:p>
    <w:p w:rsidR="00096865" w:rsidRPr="00F30FF9" w:rsidRDefault="00087A30" w:rsidP="00F30FF9">
      <w:pPr>
        <w:widowControl w:val="0"/>
        <w:tabs>
          <w:tab w:val="left" w:pos="709"/>
          <w:tab w:val="left" w:pos="1134"/>
        </w:tabs>
        <w:ind w:firstLine="284"/>
        <w:jc w:val="both"/>
        <w:rPr>
          <w:rFonts w:ascii="GHEA Grapalat" w:hAnsi="GHEA Grapalat" w:cs="Sylfaen"/>
          <w:sz w:val="20"/>
          <w:szCs w:val="19"/>
        </w:rPr>
      </w:pPr>
      <w:r w:rsidRPr="00F30FF9">
        <w:rPr>
          <w:rFonts w:ascii="GHEA Grapalat" w:hAnsi="GHEA Grapalat"/>
          <w:sz w:val="20"/>
          <w:szCs w:val="19"/>
        </w:rPr>
        <w:t>8.</w:t>
      </w:r>
      <w:r w:rsidR="005D191A" w:rsidRPr="00F30FF9">
        <w:rPr>
          <w:rFonts w:ascii="GHEA Grapalat" w:hAnsi="GHEA Grapalat"/>
          <w:sz w:val="20"/>
          <w:szCs w:val="19"/>
        </w:rPr>
        <w:tab/>
      </w:r>
      <w:r w:rsidRPr="00F30FF9">
        <w:rPr>
          <w:rFonts w:ascii="GHEA Grapalat" w:hAnsi="GHEA Grapalat"/>
          <w:sz w:val="20"/>
          <w:szCs w:val="19"/>
        </w:rPr>
        <w:t>Вскрытие, оц</w:t>
      </w:r>
      <w:r w:rsidR="000B2CFA" w:rsidRPr="00F30FF9">
        <w:rPr>
          <w:rFonts w:ascii="GHEA Grapalat" w:hAnsi="GHEA Grapalat"/>
          <w:sz w:val="20"/>
          <w:szCs w:val="19"/>
        </w:rPr>
        <w:t>енка заявок и подведение итогов</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9.</w:t>
      </w:r>
      <w:r w:rsidR="005D191A" w:rsidRPr="00F30FF9">
        <w:rPr>
          <w:rFonts w:ascii="GHEA Grapalat" w:hAnsi="GHEA Grapalat"/>
          <w:sz w:val="20"/>
          <w:szCs w:val="19"/>
        </w:rPr>
        <w:tab/>
      </w:r>
      <w:r w:rsidRPr="00F30FF9">
        <w:rPr>
          <w:rFonts w:ascii="GHEA Grapalat" w:hAnsi="GHEA Grapalat"/>
          <w:sz w:val="20"/>
          <w:szCs w:val="19"/>
        </w:rPr>
        <w:t>Заключение догово</w:t>
      </w:r>
      <w:r w:rsidR="00543BAE" w:rsidRPr="00F30FF9">
        <w:rPr>
          <w:rFonts w:ascii="GHEA Grapalat" w:hAnsi="GHEA Grapalat"/>
          <w:sz w:val="20"/>
          <w:szCs w:val="19"/>
        </w:rPr>
        <w:t>ра</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10.</w:t>
      </w:r>
      <w:r w:rsidR="005D191A" w:rsidRPr="00F30FF9">
        <w:rPr>
          <w:rFonts w:ascii="GHEA Grapalat" w:hAnsi="GHEA Grapalat"/>
          <w:sz w:val="20"/>
          <w:szCs w:val="19"/>
        </w:rPr>
        <w:tab/>
      </w:r>
      <w:r w:rsidR="003E1D9D" w:rsidRPr="00F30FF9">
        <w:rPr>
          <w:rFonts w:ascii="GHEA Grapalat" w:hAnsi="GHEA Grapalat"/>
          <w:sz w:val="20"/>
          <w:szCs w:val="19"/>
        </w:rPr>
        <w:t xml:space="preserve">Обеспечения </w:t>
      </w:r>
      <w:r w:rsidR="00174DAB" w:rsidRPr="00F30FF9">
        <w:rPr>
          <w:rFonts w:ascii="GHEA Grapalat" w:hAnsi="GHEA Grapalat"/>
          <w:sz w:val="20"/>
          <w:szCs w:val="19"/>
        </w:rPr>
        <w:t xml:space="preserve">квалификации  и </w:t>
      </w:r>
      <w:r w:rsidR="00543BAE" w:rsidRPr="00F30FF9">
        <w:rPr>
          <w:rFonts w:ascii="GHEA Grapalat" w:hAnsi="GHEA Grapalat"/>
          <w:sz w:val="20"/>
          <w:szCs w:val="19"/>
        </w:rPr>
        <w:t>договора</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11.</w:t>
      </w:r>
      <w:r w:rsidR="005D191A" w:rsidRPr="00F30FF9">
        <w:rPr>
          <w:rFonts w:ascii="GHEA Grapalat" w:hAnsi="GHEA Grapalat"/>
          <w:sz w:val="20"/>
          <w:szCs w:val="19"/>
        </w:rPr>
        <w:tab/>
      </w:r>
      <w:r w:rsidRPr="00F30FF9">
        <w:rPr>
          <w:rFonts w:ascii="GHEA Grapalat" w:hAnsi="GHEA Grapalat"/>
          <w:sz w:val="20"/>
          <w:szCs w:val="19"/>
        </w:rPr>
        <w:t>Объяв</w:t>
      </w:r>
      <w:r w:rsidR="00543BAE" w:rsidRPr="00F30FF9">
        <w:rPr>
          <w:rFonts w:ascii="GHEA Grapalat" w:hAnsi="GHEA Grapalat"/>
          <w:sz w:val="20"/>
          <w:szCs w:val="19"/>
        </w:rPr>
        <w:t>ление процедуры несостоявшейся</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12.</w:t>
      </w:r>
      <w:r w:rsidR="005D191A" w:rsidRPr="00F30FF9">
        <w:rPr>
          <w:rFonts w:ascii="GHEA Grapalat" w:hAnsi="GHEA Grapalat"/>
          <w:sz w:val="20"/>
          <w:szCs w:val="19"/>
        </w:rPr>
        <w:tab/>
      </w:r>
      <w:r w:rsidRPr="00F30FF9">
        <w:rPr>
          <w:rFonts w:ascii="GHEA Grapalat" w:hAnsi="GHEA Grapalat"/>
          <w:sz w:val="20"/>
          <w:szCs w:val="19"/>
        </w:rPr>
        <w:t>Право участника и порядок обжалования им действий и (или) принятых решений</w:t>
      </w:r>
      <w:r w:rsidR="00543BAE" w:rsidRPr="00F30FF9">
        <w:rPr>
          <w:rFonts w:ascii="GHEA Grapalat" w:hAnsi="GHEA Grapalat"/>
          <w:sz w:val="20"/>
          <w:szCs w:val="19"/>
        </w:rPr>
        <w:t>, связанных с процессом закупки</w:t>
      </w:r>
    </w:p>
    <w:p w:rsidR="00520F57" w:rsidRPr="00F30FF9" w:rsidRDefault="00520F57" w:rsidP="00F30FF9">
      <w:pPr>
        <w:widowControl w:val="0"/>
        <w:tabs>
          <w:tab w:val="left" w:pos="709"/>
        </w:tabs>
        <w:ind w:firstLine="284"/>
        <w:jc w:val="center"/>
        <w:rPr>
          <w:rFonts w:ascii="GHEA Grapalat" w:hAnsi="GHEA Grapalat"/>
          <w:b/>
          <w:sz w:val="20"/>
          <w:szCs w:val="19"/>
        </w:rPr>
      </w:pPr>
    </w:p>
    <w:p w:rsidR="008842CE" w:rsidRPr="00F30FF9" w:rsidRDefault="00CA590C" w:rsidP="00F30FF9">
      <w:pPr>
        <w:widowControl w:val="0"/>
        <w:tabs>
          <w:tab w:val="left" w:pos="709"/>
        </w:tabs>
        <w:ind w:firstLine="284"/>
        <w:jc w:val="center"/>
        <w:rPr>
          <w:rFonts w:ascii="GHEA Grapalat" w:hAnsi="GHEA Grapalat"/>
          <w:b/>
          <w:sz w:val="20"/>
          <w:szCs w:val="19"/>
        </w:rPr>
      </w:pPr>
      <w:r w:rsidRPr="00F30FF9">
        <w:rPr>
          <w:rFonts w:ascii="GHEA Grapalat" w:hAnsi="GHEA Grapalat"/>
          <w:b/>
          <w:sz w:val="20"/>
          <w:szCs w:val="19"/>
        </w:rPr>
        <w:t xml:space="preserve">ЧАСТЬ II. </w:t>
      </w:r>
    </w:p>
    <w:p w:rsidR="00C71317" w:rsidRPr="00F30FF9" w:rsidRDefault="00C71317" w:rsidP="00F30FF9">
      <w:pPr>
        <w:widowControl w:val="0"/>
        <w:tabs>
          <w:tab w:val="left" w:pos="709"/>
        </w:tabs>
        <w:spacing w:after="160"/>
        <w:ind w:firstLine="284"/>
        <w:jc w:val="center"/>
        <w:rPr>
          <w:rFonts w:ascii="Sylfaen" w:hAnsi="Sylfaen"/>
          <w:i/>
          <w:sz w:val="20"/>
          <w:szCs w:val="19"/>
        </w:rPr>
      </w:pPr>
      <w:r w:rsidRPr="00F30FF9">
        <w:rPr>
          <w:rFonts w:ascii="Sylfaen" w:hAnsi="Sylfaen"/>
          <w:b/>
          <w:sz w:val="20"/>
          <w:szCs w:val="19"/>
        </w:rPr>
        <w:t xml:space="preserve">ПРИГЛАШЕНИЯ НА ЗАПРОС КОТИРОВОК, </w:t>
      </w:r>
      <w:r w:rsidRPr="00F30FF9">
        <w:rPr>
          <w:rFonts w:ascii="Sylfaen" w:hAnsi="Sylfaen"/>
          <w:b/>
          <w:sz w:val="20"/>
          <w:szCs w:val="19"/>
        </w:rPr>
        <w:br/>
        <w:t>ОБЪЯВЛЕННЫЙ С ЦЕЛЬЮ ПРИОБРЕТЕНИЯ</w:t>
      </w:r>
    </w:p>
    <w:p w:rsidR="00520F57" w:rsidRPr="00F30FF9" w:rsidRDefault="00520F57" w:rsidP="00F30FF9">
      <w:pPr>
        <w:widowControl w:val="0"/>
        <w:tabs>
          <w:tab w:val="left" w:pos="709"/>
        </w:tabs>
        <w:ind w:firstLine="284"/>
        <w:jc w:val="center"/>
        <w:rPr>
          <w:rFonts w:ascii="GHEA Grapalat" w:hAnsi="GHEA Grapalat"/>
          <w:b/>
          <w:sz w:val="20"/>
          <w:szCs w:val="19"/>
        </w:rPr>
      </w:pP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w:t>
      </w:r>
      <w:r w:rsidRPr="00F30FF9">
        <w:rPr>
          <w:rFonts w:ascii="GHEA Grapalat" w:hAnsi="GHEA Grapalat"/>
          <w:sz w:val="20"/>
          <w:szCs w:val="19"/>
        </w:rPr>
        <w:tab/>
        <w:t>Общ</w:t>
      </w:r>
      <w:r w:rsidR="00543BAE" w:rsidRPr="00F30FF9">
        <w:rPr>
          <w:rFonts w:ascii="GHEA Grapalat" w:hAnsi="GHEA Grapalat"/>
          <w:sz w:val="20"/>
          <w:szCs w:val="19"/>
        </w:rPr>
        <w:t>ие положения</w:t>
      </w:r>
    </w:p>
    <w:p w:rsidR="00096865" w:rsidRPr="00F30FF9" w:rsidRDefault="00543BAE"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2.</w:t>
      </w:r>
      <w:r w:rsidRPr="00F30FF9">
        <w:rPr>
          <w:rFonts w:ascii="GHEA Grapalat" w:hAnsi="GHEA Grapalat"/>
          <w:sz w:val="20"/>
          <w:szCs w:val="19"/>
        </w:rPr>
        <w:tab/>
        <w:t>Заявка на процедуру</w:t>
      </w:r>
    </w:p>
    <w:p w:rsidR="0061522D" w:rsidRPr="00F30FF9" w:rsidRDefault="00450C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3</w:t>
      </w:r>
      <w:r w:rsidR="00543BAE" w:rsidRPr="00F30FF9">
        <w:rPr>
          <w:rFonts w:ascii="GHEA Grapalat" w:hAnsi="GHEA Grapalat"/>
          <w:sz w:val="20"/>
          <w:szCs w:val="19"/>
        </w:rPr>
        <w:t>.</w:t>
      </w:r>
      <w:r w:rsidR="00543BAE" w:rsidRPr="00F30FF9">
        <w:rPr>
          <w:rFonts w:ascii="GHEA Grapalat" w:hAnsi="GHEA Grapalat"/>
          <w:sz w:val="20"/>
          <w:szCs w:val="19"/>
        </w:rPr>
        <w:tab/>
        <w:t>Приложения № 1-</w:t>
      </w:r>
      <w:r w:rsidR="003529EA" w:rsidRPr="00F30FF9">
        <w:rPr>
          <w:rFonts w:ascii="GHEA Grapalat" w:hAnsi="GHEA Grapalat"/>
          <w:sz w:val="20"/>
          <w:szCs w:val="19"/>
        </w:rPr>
        <w:t>6</w:t>
      </w:r>
    </w:p>
    <w:p w:rsidR="00C71317" w:rsidRPr="00F30FF9" w:rsidRDefault="00C71317" w:rsidP="00F30FF9">
      <w:pPr>
        <w:widowControl w:val="0"/>
        <w:ind w:left="-426" w:firstLine="568"/>
        <w:jc w:val="both"/>
        <w:rPr>
          <w:rFonts w:ascii="Sylfaen" w:hAnsi="Sylfaen"/>
          <w:sz w:val="19"/>
          <w:szCs w:val="19"/>
        </w:rPr>
      </w:pPr>
      <w:r w:rsidRPr="00F30FF9">
        <w:rPr>
          <w:rFonts w:ascii="Sylfaen" w:hAnsi="Sylfaen"/>
          <w:sz w:val="19"/>
          <w:szCs w:val="19"/>
        </w:rPr>
        <w:t>Настоящее Приглашение предоставляется в дополнение к объявлению об запрос котировок, проводимом под кодом НПГО-ГАПЗБ-</w:t>
      </w:r>
      <w:r w:rsidR="0086440C">
        <w:rPr>
          <w:rFonts w:ascii="Sylfaen" w:hAnsi="Sylfaen"/>
          <w:sz w:val="19"/>
          <w:szCs w:val="19"/>
        </w:rPr>
        <w:t>22/11</w:t>
      </w:r>
      <w:r w:rsidRPr="00F30FF9">
        <w:rPr>
          <w:rFonts w:ascii="Sylfaen" w:hAnsi="Sylfaen"/>
          <w:sz w:val="19"/>
          <w:szCs w:val="19"/>
        </w:rPr>
        <w:t>(далее — процедура).</w:t>
      </w:r>
    </w:p>
    <w:p w:rsidR="00C71317" w:rsidRPr="00F30FF9" w:rsidRDefault="00C71317" w:rsidP="00C71317">
      <w:pPr>
        <w:widowControl w:val="0"/>
        <w:ind w:left="-426" w:firstLine="568"/>
        <w:jc w:val="both"/>
        <w:rPr>
          <w:rFonts w:ascii="Sylfaen" w:hAnsi="Sylfaen"/>
          <w:sz w:val="19"/>
          <w:szCs w:val="19"/>
        </w:rPr>
      </w:pPr>
      <w:r w:rsidRPr="00F30FF9">
        <w:rPr>
          <w:rFonts w:ascii="Sylfaen" w:hAnsi="Sylfaen"/>
          <w:sz w:val="19"/>
          <w:szCs w:val="19"/>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F30FF9">
        <w:rPr>
          <w:rFonts w:ascii="Sylfaen" w:hAnsi="Sylfaen"/>
          <w:b/>
          <w:sz w:val="19"/>
          <w:szCs w:val="19"/>
        </w:rPr>
        <w:t>"ГУМАНИТАРНОЕ ОБЩЕСТВО «НОВОЕ ПОКОЛЕНИЕ»"</w:t>
      </w:r>
      <w:r w:rsidRPr="00F30FF9">
        <w:rPr>
          <w:rFonts w:ascii="Sylfaen" w:hAnsi="Sylfaen"/>
          <w:sz w:val="19"/>
          <w:szCs w:val="19"/>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71317" w:rsidRPr="00F30FF9" w:rsidRDefault="00C71317" w:rsidP="00C71317">
      <w:pPr>
        <w:widowControl w:val="0"/>
        <w:ind w:left="-426" w:firstLine="568"/>
        <w:jc w:val="both"/>
        <w:rPr>
          <w:rFonts w:ascii="Sylfaen" w:hAnsi="Sylfaen"/>
          <w:sz w:val="19"/>
          <w:szCs w:val="19"/>
        </w:rPr>
      </w:pPr>
      <w:r w:rsidRPr="00F30FF9">
        <w:rPr>
          <w:rFonts w:ascii="Sylfaen" w:hAnsi="Sylfaen"/>
          <w:sz w:val="19"/>
          <w:szCs w:val="19"/>
        </w:rPr>
        <w:t>Заявки могут подавать все лица, независимо от того, являются ли они иностранным физическим лицом, организацией или лицом без гражданства.</w:t>
      </w:r>
    </w:p>
    <w:p w:rsidR="00C71317" w:rsidRPr="00F30FF9" w:rsidRDefault="00C71317" w:rsidP="00C71317">
      <w:pPr>
        <w:widowControl w:val="0"/>
        <w:ind w:left="-426" w:firstLine="568"/>
        <w:jc w:val="both"/>
        <w:rPr>
          <w:rFonts w:ascii="Sylfaen" w:hAnsi="Sylfaen" w:cs="Times Armenian"/>
          <w:sz w:val="19"/>
          <w:szCs w:val="19"/>
        </w:rPr>
      </w:pPr>
      <w:r w:rsidRPr="00F30FF9">
        <w:rPr>
          <w:rFonts w:ascii="Sylfaen" w:hAnsi="Sylfaen"/>
          <w:sz w:val="19"/>
          <w:szCs w:val="19"/>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30FF9" w:rsidRDefault="00A81DD5" w:rsidP="009E01A4">
      <w:pPr>
        <w:pStyle w:val="BodyTextIndent2"/>
        <w:widowControl w:val="0"/>
        <w:spacing w:line="240" w:lineRule="auto"/>
        <w:ind w:left="-567" w:firstLine="567"/>
        <w:rPr>
          <w:rFonts w:ascii="GHEA Grapalat" w:hAnsi="GHEA Grapalat"/>
          <w:b/>
          <w:sz w:val="19"/>
          <w:szCs w:val="19"/>
        </w:rPr>
      </w:pPr>
      <w:r w:rsidRPr="00F30FF9">
        <w:rPr>
          <w:rFonts w:ascii="GHEA Grapalat" w:hAnsi="GHEA Grapalat"/>
          <w:sz w:val="19"/>
          <w:szCs w:val="19"/>
        </w:rPr>
        <w:t>Адрес электронной почты секретаря оценочной комиссии "адрес</w:t>
      </w:r>
      <w:r w:rsidR="00A90E28" w:rsidRPr="00F30FF9">
        <w:rPr>
          <w:rFonts w:ascii="Courier New" w:hAnsi="Courier New" w:cs="Courier New"/>
          <w:sz w:val="19"/>
          <w:szCs w:val="19"/>
          <w:lang w:val="en-US"/>
        </w:rPr>
        <w:t> </w:t>
      </w:r>
      <w:r w:rsidRPr="00F30FF9">
        <w:rPr>
          <w:rFonts w:ascii="GHEA Grapalat" w:hAnsi="GHEA Grapalat"/>
          <w:sz w:val="19"/>
          <w:szCs w:val="19"/>
        </w:rPr>
        <w:t>электронной почты".</w:t>
      </w:r>
      <w:r w:rsidR="00C71317" w:rsidRPr="00F30FF9">
        <w:rPr>
          <w:rStyle w:val="Hyperlink"/>
          <w:rFonts w:ascii="GHEA Grapalat" w:hAnsi="GHEA Grapalat"/>
          <w:i/>
          <w:sz w:val="19"/>
          <w:szCs w:val="19"/>
          <w:shd w:val="clear" w:color="auto" w:fill="FFFFFF"/>
          <w:lang w:val="af-ZA"/>
        </w:rPr>
        <w:t xml:space="preserve"> norq.gnumner</w:t>
      </w:r>
      <w:hyperlink r:id="rId9" w:history="1">
        <w:r w:rsidR="00C71317" w:rsidRPr="00F30FF9">
          <w:rPr>
            <w:rStyle w:val="Hyperlink"/>
            <w:rFonts w:ascii="GHEA Grapalat" w:hAnsi="GHEA Grapalat"/>
            <w:i/>
            <w:sz w:val="19"/>
            <w:szCs w:val="19"/>
            <w:shd w:val="clear" w:color="auto" w:fill="FFFFFF"/>
            <w:lang w:val="af-ZA"/>
          </w:rPr>
          <w:t>@gmail.com</w:t>
        </w:r>
      </w:hyperlink>
    </w:p>
    <w:p w:rsidR="00096865" w:rsidRPr="00F30FF9" w:rsidRDefault="00F5653D" w:rsidP="009E01A4">
      <w:pPr>
        <w:widowControl w:val="0"/>
        <w:ind w:left="-567"/>
        <w:jc w:val="center"/>
        <w:rPr>
          <w:rFonts w:ascii="GHEA Grapalat" w:hAnsi="GHEA Grapalat"/>
          <w:sz w:val="19"/>
          <w:szCs w:val="19"/>
        </w:rPr>
      </w:pPr>
      <w:r w:rsidRPr="009E01A4">
        <w:rPr>
          <w:rFonts w:ascii="GHEA Grapalat" w:hAnsi="GHEA Grapalat"/>
          <w:sz w:val="19"/>
          <w:szCs w:val="19"/>
        </w:rPr>
        <w:br w:type="page"/>
      </w:r>
      <w:r w:rsidRPr="00F30FF9">
        <w:rPr>
          <w:rFonts w:ascii="GHEA Grapalat" w:hAnsi="GHEA Grapalat"/>
          <w:sz w:val="19"/>
          <w:szCs w:val="19"/>
        </w:rPr>
        <w:lastRenderedPageBreak/>
        <w:t>ЧАСТЬ I</w:t>
      </w:r>
    </w:p>
    <w:p w:rsidR="00096865" w:rsidRPr="00FC335C" w:rsidRDefault="00096865" w:rsidP="009E01A4">
      <w:pPr>
        <w:pStyle w:val="Heading3"/>
        <w:keepNext w:val="0"/>
        <w:widowControl w:val="0"/>
        <w:spacing w:line="240" w:lineRule="auto"/>
        <w:ind w:left="-567"/>
        <w:rPr>
          <w:rFonts w:ascii="GHEA Grapalat" w:hAnsi="GHEA Grapalat"/>
          <w:sz w:val="19"/>
          <w:szCs w:val="19"/>
        </w:rPr>
      </w:pPr>
    </w:p>
    <w:p w:rsidR="00096865" w:rsidRPr="00FC335C" w:rsidRDefault="00F63BBB" w:rsidP="009E01A4">
      <w:pPr>
        <w:widowControl w:val="0"/>
        <w:ind w:left="-567"/>
        <w:jc w:val="center"/>
        <w:rPr>
          <w:rFonts w:ascii="GHEA Grapalat" w:hAnsi="GHEA Grapalat" w:cs="Sylfaen"/>
          <w:b/>
          <w:sz w:val="19"/>
          <w:szCs w:val="19"/>
        </w:rPr>
      </w:pPr>
      <w:r w:rsidRPr="00FC335C">
        <w:rPr>
          <w:rFonts w:ascii="GHEA Grapalat" w:hAnsi="GHEA Grapalat"/>
          <w:b/>
          <w:sz w:val="19"/>
          <w:szCs w:val="19"/>
        </w:rPr>
        <w:t xml:space="preserve">1. </w:t>
      </w:r>
      <w:r w:rsidR="002B32D6" w:rsidRPr="00FC335C">
        <w:rPr>
          <w:rFonts w:ascii="GHEA Grapalat" w:hAnsi="GHEA Grapalat"/>
          <w:b/>
          <w:sz w:val="19"/>
          <w:szCs w:val="19"/>
        </w:rPr>
        <w:t>ХАРАКТЕРИСТИКА ПРЕДМЕТА ЗАКУПКИ</w:t>
      </w:r>
    </w:p>
    <w:p w:rsidR="00C71317" w:rsidRPr="00FC335C" w:rsidRDefault="00845AA5" w:rsidP="00C71317">
      <w:pPr>
        <w:pStyle w:val="Heading3"/>
        <w:keepNext w:val="0"/>
        <w:widowControl w:val="0"/>
        <w:tabs>
          <w:tab w:val="left" w:pos="1134"/>
        </w:tabs>
        <w:spacing w:line="240" w:lineRule="auto"/>
        <w:ind w:firstLine="567"/>
        <w:jc w:val="both"/>
        <w:rPr>
          <w:rFonts w:ascii="Sylfaen" w:hAnsi="Sylfaen"/>
          <w:b/>
          <w:i w:val="0"/>
          <w:sz w:val="19"/>
          <w:szCs w:val="19"/>
        </w:rPr>
      </w:pPr>
      <w:r w:rsidRPr="00FC335C">
        <w:rPr>
          <w:rFonts w:ascii="GHEA Grapalat" w:hAnsi="GHEA Grapalat"/>
          <w:i w:val="0"/>
          <w:sz w:val="19"/>
          <w:szCs w:val="19"/>
        </w:rPr>
        <w:t>1.1</w:t>
      </w:r>
      <w:r w:rsidR="008E6E51" w:rsidRPr="00FC335C">
        <w:rPr>
          <w:rFonts w:ascii="GHEA Grapalat" w:hAnsi="GHEA Grapalat"/>
          <w:i w:val="0"/>
          <w:sz w:val="19"/>
          <w:szCs w:val="19"/>
        </w:rPr>
        <w:t>.</w:t>
      </w:r>
      <w:r w:rsidR="00C71317" w:rsidRPr="00FC335C">
        <w:rPr>
          <w:rFonts w:ascii="Sylfaen" w:hAnsi="Sylfaen"/>
          <w:i w:val="0"/>
          <w:sz w:val="19"/>
          <w:szCs w:val="19"/>
        </w:rPr>
        <w:t xml:space="preserve">Предметом закупки является приобретение </w:t>
      </w:r>
      <w:r w:rsidR="00C71317" w:rsidRPr="00FC335C">
        <w:rPr>
          <w:rFonts w:ascii="Sylfaen" w:hAnsi="Sylfaen"/>
          <w:b/>
          <w:iCs/>
          <w:sz w:val="19"/>
          <w:szCs w:val="19"/>
        </w:rPr>
        <w:t>СМАЗОЧНЫЕ МАТЕРИАЛЫ</w:t>
      </w:r>
      <w:r w:rsidR="00FC335C" w:rsidRPr="00FC335C">
        <w:rPr>
          <w:rFonts w:ascii="Sylfaen" w:hAnsi="Sylfaen"/>
          <w:b/>
          <w:iCs/>
          <w:sz w:val="19"/>
          <w:szCs w:val="19"/>
        </w:rPr>
        <w:t xml:space="preserve"> </w:t>
      </w:r>
      <w:r w:rsidR="00C71317" w:rsidRPr="00FC335C">
        <w:rPr>
          <w:rFonts w:ascii="Sylfaen" w:hAnsi="Sylfaen"/>
          <w:i w:val="0"/>
          <w:sz w:val="19"/>
          <w:szCs w:val="19"/>
        </w:rPr>
        <w:t xml:space="preserve">для нужд </w:t>
      </w:r>
      <w:r w:rsidR="00C71317" w:rsidRPr="00FC335C">
        <w:rPr>
          <w:rFonts w:ascii="Sylfaen" w:hAnsi="Sylfaen"/>
          <w:b/>
          <w:i w:val="0"/>
          <w:sz w:val="19"/>
          <w:szCs w:val="19"/>
        </w:rPr>
        <w:t>'"ГУМАНИТАРНОЕ ОБЩЕСТВО «НОВОЕ ПОКОЛЕНИЕ»</w:t>
      </w:r>
      <w:r w:rsidR="00C71317" w:rsidRPr="00FC335C">
        <w:rPr>
          <w:rFonts w:ascii="Sylfaen" w:hAnsi="Sylfaen"/>
          <w:i w:val="0"/>
          <w:sz w:val="19"/>
          <w:szCs w:val="19"/>
        </w:rPr>
        <w:t xml:space="preserve">, которые сгруппированы в лоты </w:t>
      </w:r>
      <w:r w:rsidR="00C71317" w:rsidRPr="00FC335C">
        <w:rPr>
          <w:rFonts w:ascii="Sylfaen" w:hAnsi="Sylfaen"/>
          <w:b/>
          <w:i w:val="0"/>
          <w:sz w:val="19"/>
          <w:szCs w:val="19"/>
        </w:rPr>
        <w:t>"</w:t>
      </w:r>
      <w:r w:rsidR="00C71317" w:rsidRPr="00FC335C">
        <w:rPr>
          <w:rFonts w:ascii="Sylfaen" w:hAnsi="Sylfaen"/>
          <w:b/>
          <w:i w:val="0"/>
          <w:sz w:val="19"/>
          <w:szCs w:val="19"/>
          <w:lang w:val="hy-AM"/>
        </w:rPr>
        <w:t>1</w:t>
      </w:r>
      <w:r w:rsidR="00C71317" w:rsidRPr="00FC335C">
        <w:rPr>
          <w:rFonts w:ascii="Sylfaen" w:hAnsi="Sylfaen"/>
          <w:b/>
          <w:i w:val="0"/>
          <w:sz w:val="19"/>
          <w:szCs w:val="19"/>
        </w:rPr>
        <w:t>":</w:t>
      </w:r>
    </w:p>
    <w:p w:rsidR="00096865" w:rsidRPr="00FC335C" w:rsidRDefault="00096865" w:rsidP="009E01A4">
      <w:pPr>
        <w:pStyle w:val="Heading3"/>
        <w:keepNext w:val="0"/>
        <w:widowControl w:val="0"/>
        <w:tabs>
          <w:tab w:val="left" w:pos="1134"/>
        </w:tabs>
        <w:spacing w:line="240" w:lineRule="auto"/>
        <w:ind w:left="-567" w:firstLine="567"/>
        <w:jc w:val="both"/>
        <w:rPr>
          <w:rFonts w:ascii="GHEA Grapalat" w:hAnsi="GHEA Grapalat"/>
          <w:i w:val="0"/>
          <w:sz w:val="19"/>
          <w:szCs w:val="19"/>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5"/>
        <w:gridCol w:w="4432"/>
        <w:gridCol w:w="3657"/>
      </w:tblGrid>
      <w:tr w:rsidR="00AD432A" w:rsidRPr="00F30FF9" w:rsidTr="00F30FF9">
        <w:trPr>
          <w:trHeight w:val="20"/>
          <w:jc w:val="center"/>
        </w:trPr>
        <w:tc>
          <w:tcPr>
            <w:tcW w:w="5577" w:type="dxa"/>
            <w:gridSpan w:val="2"/>
            <w:vAlign w:val="center"/>
          </w:tcPr>
          <w:p w:rsidR="00AD432A" w:rsidRPr="00F30FF9" w:rsidRDefault="00AD432A" w:rsidP="009E01A4">
            <w:pPr>
              <w:pStyle w:val="BodyTextIndent2"/>
              <w:widowControl w:val="0"/>
              <w:spacing w:line="240" w:lineRule="auto"/>
              <w:ind w:left="-567" w:firstLine="0"/>
              <w:jc w:val="center"/>
              <w:rPr>
                <w:rFonts w:ascii="GHEA Grapalat" w:hAnsi="GHEA Grapalat"/>
                <w:b/>
                <w:i/>
                <w:sz w:val="19"/>
                <w:szCs w:val="19"/>
              </w:rPr>
            </w:pPr>
            <w:r w:rsidRPr="00F30FF9">
              <w:rPr>
                <w:rFonts w:ascii="GHEA Grapalat" w:hAnsi="GHEA Grapalat"/>
                <w:b/>
                <w:i/>
                <w:sz w:val="19"/>
                <w:szCs w:val="19"/>
              </w:rPr>
              <w:t>Лотов</w:t>
            </w:r>
          </w:p>
        </w:tc>
        <w:tc>
          <w:tcPr>
            <w:tcW w:w="3657" w:type="dxa"/>
            <w:vMerge w:val="restart"/>
            <w:vAlign w:val="center"/>
          </w:tcPr>
          <w:p w:rsidR="00AD432A" w:rsidRPr="00F30FF9" w:rsidRDefault="00AD432A" w:rsidP="009E01A4">
            <w:pPr>
              <w:pStyle w:val="BodyTextIndent2"/>
              <w:widowControl w:val="0"/>
              <w:spacing w:line="240" w:lineRule="auto"/>
              <w:ind w:left="-567" w:firstLine="0"/>
              <w:jc w:val="center"/>
              <w:rPr>
                <w:rFonts w:ascii="GHEA Grapalat" w:hAnsi="GHEA Grapalat"/>
                <w:b/>
                <w:i/>
                <w:sz w:val="19"/>
                <w:szCs w:val="19"/>
              </w:rPr>
            </w:pPr>
            <w:r w:rsidRPr="00F30FF9">
              <w:rPr>
                <w:rFonts w:ascii="GHEA Grapalat" w:hAnsi="GHEA Grapalat"/>
                <w:b/>
                <w:i/>
                <w:sz w:val="19"/>
                <w:szCs w:val="19"/>
              </w:rPr>
              <w:t>Наименование лота</w:t>
            </w:r>
          </w:p>
        </w:tc>
      </w:tr>
      <w:tr w:rsidR="00AD432A" w:rsidRPr="00F30FF9" w:rsidTr="00F30FF9">
        <w:trPr>
          <w:trHeight w:val="20"/>
          <w:jc w:val="center"/>
        </w:trPr>
        <w:tc>
          <w:tcPr>
            <w:tcW w:w="1145" w:type="dxa"/>
            <w:vAlign w:val="center"/>
          </w:tcPr>
          <w:p w:rsidR="00AD432A" w:rsidRPr="00F30FF9" w:rsidRDefault="00AD432A" w:rsidP="004941FC">
            <w:pPr>
              <w:pStyle w:val="BodyTextIndent2"/>
              <w:widowControl w:val="0"/>
              <w:spacing w:line="240" w:lineRule="auto"/>
              <w:ind w:left="69" w:firstLine="0"/>
              <w:jc w:val="center"/>
              <w:rPr>
                <w:rFonts w:ascii="GHEA Grapalat" w:hAnsi="GHEA Grapalat"/>
                <w:sz w:val="19"/>
                <w:szCs w:val="19"/>
              </w:rPr>
            </w:pPr>
            <w:r w:rsidRPr="00F30FF9">
              <w:rPr>
                <w:rFonts w:ascii="GHEA Grapalat" w:hAnsi="GHEA Grapalat"/>
                <w:b/>
                <w:i/>
                <w:sz w:val="19"/>
                <w:szCs w:val="19"/>
              </w:rPr>
              <w:t>Номера</w:t>
            </w:r>
          </w:p>
        </w:tc>
        <w:tc>
          <w:tcPr>
            <w:tcW w:w="4432" w:type="dxa"/>
            <w:vAlign w:val="center"/>
          </w:tcPr>
          <w:p w:rsidR="00AD432A" w:rsidRPr="00F30FF9" w:rsidRDefault="00C53648" w:rsidP="009E01A4">
            <w:pPr>
              <w:pStyle w:val="BodyTextIndent2"/>
              <w:widowControl w:val="0"/>
              <w:spacing w:line="240" w:lineRule="auto"/>
              <w:ind w:left="-567" w:firstLine="0"/>
              <w:jc w:val="center"/>
              <w:rPr>
                <w:rFonts w:ascii="GHEA Grapalat" w:hAnsi="GHEA Grapalat"/>
                <w:b/>
                <w:i/>
                <w:sz w:val="19"/>
                <w:szCs w:val="19"/>
              </w:rPr>
            </w:pPr>
            <w:r w:rsidRPr="00F30FF9">
              <w:rPr>
                <w:rFonts w:ascii="GHEA Grapalat" w:hAnsi="GHEA Grapalat"/>
                <w:b/>
                <w:i/>
                <w:sz w:val="19"/>
                <w:szCs w:val="19"/>
              </w:rPr>
              <w:t>Цена закупки</w:t>
            </w:r>
          </w:p>
        </w:tc>
        <w:tc>
          <w:tcPr>
            <w:tcW w:w="3657" w:type="dxa"/>
            <w:vMerge/>
            <w:vAlign w:val="center"/>
          </w:tcPr>
          <w:p w:rsidR="00AD432A" w:rsidRPr="00F30FF9" w:rsidRDefault="00AD432A" w:rsidP="009E01A4">
            <w:pPr>
              <w:pStyle w:val="BodyTextIndent2"/>
              <w:widowControl w:val="0"/>
              <w:spacing w:line="240" w:lineRule="auto"/>
              <w:ind w:left="-567" w:firstLine="0"/>
              <w:rPr>
                <w:rFonts w:ascii="GHEA Grapalat" w:hAnsi="GHEA Grapalat"/>
                <w:b/>
                <w:i/>
                <w:sz w:val="19"/>
                <w:szCs w:val="19"/>
              </w:rPr>
            </w:pPr>
          </w:p>
        </w:tc>
      </w:tr>
      <w:tr w:rsidR="004941FC" w:rsidRPr="00F30FF9" w:rsidTr="00F30FF9">
        <w:trPr>
          <w:trHeight w:val="20"/>
          <w:jc w:val="center"/>
        </w:trPr>
        <w:tc>
          <w:tcPr>
            <w:tcW w:w="1145" w:type="dxa"/>
            <w:vMerge w:val="restart"/>
            <w:vAlign w:val="center"/>
          </w:tcPr>
          <w:p w:rsidR="004941FC" w:rsidRPr="00F30FF9" w:rsidRDefault="004941FC" w:rsidP="009E01A4">
            <w:pPr>
              <w:pStyle w:val="BodyTextIndent2"/>
              <w:widowControl w:val="0"/>
              <w:spacing w:line="240" w:lineRule="auto"/>
              <w:ind w:left="-567" w:firstLine="0"/>
              <w:jc w:val="center"/>
              <w:rPr>
                <w:rFonts w:ascii="GHEA Grapalat" w:hAnsi="GHEA Grapalat"/>
                <w:sz w:val="19"/>
                <w:szCs w:val="19"/>
              </w:rPr>
            </w:pPr>
            <w:r w:rsidRPr="00F30FF9">
              <w:rPr>
                <w:rFonts w:ascii="GHEA Grapalat" w:hAnsi="GHEA Grapalat"/>
                <w:sz w:val="19"/>
                <w:szCs w:val="19"/>
              </w:rPr>
              <w:t>1</w:t>
            </w:r>
          </w:p>
        </w:tc>
        <w:tc>
          <w:tcPr>
            <w:tcW w:w="4432" w:type="dxa"/>
            <w:vAlign w:val="center"/>
          </w:tcPr>
          <w:p w:rsidR="004941FC" w:rsidRPr="00F30FF9" w:rsidRDefault="004941FC" w:rsidP="004941FC">
            <w:pPr>
              <w:pStyle w:val="BodyTextIndent2"/>
              <w:widowControl w:val="0"/>
              <w:spacing w:line="240" w:lineRule="auto"/>
              <w:ind w:left="4" w:firstLine="0"/>
              <w:jc w:val="center"/>
              <w:rPr>
                <w:rFonts w:ascii="GHEA Grapalat" w:hAnsi="GHEA Grapalat"/>
                <w:sz w:val="19"/>
                <w:szCs w:val="19"/>
              </w:rPr>
            </w:pPr>
            <w:r w:rsidRPr="00F30FF9">
              <w:rPr>
                <w:rFonts w:ascii="GHEA Grapalat" w:hAnsi="GHEA Grapalat"/>
                <w:sz w:val="19"/>
                <w:szCs w:val="19"/>
              </w:rPr>
              <w:t>7,992,000 драмов РА, включая НДС</w:t>
            </w:r>
          </w:p>
        </w:tc>
        <w:tc>
          <w:tcPr>
            <w:tcW w:w="3657" w:type="dxa"/>
            <w:vMerge w:val="restart"/>
            <w:vAlign w:val="center"/>
          </w:tcPr>
          <w:p w:rsidR="004941FC" w:rsidRPr="00F30FF9" w:rsidRDefault="004941FC" w:rsidP="004941FC">
            <w:pPr>
              <w:pStyle w:val="BodyTextIndent2"/>
              <w:widowControl w:val="0"/>
              <w:spacing w:line="240" w:lineRule="auto"/>
              <w:ind w:left="-180" w:firstLine="0"/>
              <w:jc w:val="center"/>
              <w:rPr>
                <w:rFonts w:ascii="GHEA Grapalat" w:hAnsi="GHEA Grapalat"/>
                <w:sz w:val="19"/>
                <w:szCs w:val="19"/>
                <w:u w:val="single"/>
                <w:vertAlign w:val="subscript"/>
              </w:rPr>
            </w:pPr>
            <w:r w:rsidRPr="00F30FF9">
              <w:rPr>
                <w:rFonts w:ascii="Sylfaen" w:hAnsi="Sylfaen"/>
                <w:sz w:val="24"/>
                <w:szCs w:val="24"/>
              </w:rPr>
              <w:t>Смазочные материалы</w:t>
            </w:r>
            <w:r w:rsidRPr="00F30FF9">
              <w:rPr>
                <w:rFonts w:ascii="GHEA Grapalat" w:hAnsi="GHEA Grapalat"/>
                <w:sz w:val="19"/>
                <w:szCs w:val="19"/>
                <w:u w:val="single"/>
              </w:rPr>
              <w:t>"</w:t>
            </w:r>
          </w:p>
        </w:tc>
      </w:tr>
      <w:tr w:rsidR="004941FC" w:rsidRPr="00F30FF9" w:rsidTr="00F30FF9">
        <w:trPr>
          <w:trHeight w:val="20"/>
          <w:jc w:val="center"/>
        </w:trPr>
        <w:tc>
          <w:tcPr>
            <w:tcW w:w="1145" w:type="dxa"/>
            <w:vMerge/>
            <w:vAlign w:val="center"/>
          </w:tcPr>
          <w:p w:rsidR="004941FC" w:rsidRPr="00F30FF9" w:rsidRDefault="004941FC" w:rsidP="009E01A4">
            <w:pPr>
              <w:pStyle w:val="BodyTextIndent2"/>
              <w:widowControl w:val="0"/>
              <w:spacing w:line="240" w:lineRule="auto"/>
              <w:ind w:left="-567" w:firstLine="0"/>
              <w:jc w:val="center"/>
              <w:rPr>
                <w:rFonts w:ascii="GHEA Grapalat" w:hAnsi="GHEA Grapalat"/>
                <w:sz w:val="19"/>
                <w:szCs w:val="19"/>
              </w:rPr>
            </w:pPr>
          </w:p>
        </w:tc>
        <w:tc>
          <w:tcPr>
            <w:tcW w:w="4432" w:type="dxa"/>
            <w:vAlign w:val="center"/>
          </w:tcPr>
          <w:p w:rsidR="004941FC" w:rsidRPr="00F30FF9" w:rsidRDefault="004941FC" w:rsidP="004941FC">
            <w:pPr>
              <w:pStyle w:val="BodyTextIndent2"/>
              <w:widowControl w:val="0"/>
              <w:spacing w:line="240" w:lineRule="auto"/>
              <w:ind w:left="4" w:firstLine="0"/>
              <w:jc w:val="center"/>
              <w:rPr>
                <w:rFonts w:ascii="GHEA Grapalat" w:hAnsi="GHEA Grapalat"/>
                <w:sz w:val="19"/>
                <w:szCs w:val="19"/>
              </w:rPr>
            </w:pPr>
            <w:r w:rsidRPr="00F30FF9">
              <w:rPr>
                <w:rFonts w:ascii="GHEA Grapalat" w:hAnsi="GHEA Grapalat"/>
                <w:sz w:val="19"/>
                <w:szCs w:val="19"/>
              </w:rPr>
              <w:t>6,660,000 драмов РА, если победитель не является плательщиком НДС</w:t>
            </w:r>
          </w:p>
        </w:tc>
        <w:tc>
          <w:tcPr>
            <w:tcW w:w="3657" w:type="dxa"/>
            <w:vMerge/>
            <w:vAlign w:val="center"/>
          </w:tcPr>
          <w:p w:rsidR="004941FC" w:rsidRPr="00F30FF9" w:rsidRDefault="004941FC" w:rsidP="00C71317">
            <w:pPr>
              <w:pStyle w:val="BodyTextIndent2"/>
              <w:widowControl w:val="0"/>
              <w:spacing w:line="240" w:lineRule="auto"/>
              <w:ind w:left="-567" w:firstLine="0"/>
              <w:rPr>
                <w:rFonts w:ascii="GHEA Grapalat" w:hAnsi="GHEA Grapalat"/>
                <w:sz w:val="19"/>
                <w:szCs w:val="19"/>
              </w:rPr>
            </w:pPr>
          </w:p>
        </w:tc>
      </w:tr>
    </w:tbl>
    <w:p w:rsidR="00C71317" w:rsidRPr="00F30FF9" w:rsidRDefault="00C71317" w:rsidP="009E01A4">
      <w:pPr>
        <w:pStyle w:val="BodyTextIndent2"/>
        <w:widowControl w:val="0"/>
        <w:spacing w:line="240" w:lineRule="auto"/>
        <w:ind w:left="-567" w:firstLine="567"/>
        <w:rPr>
          <w:rFonts w:ascii="GHEA Grapalat" w:hAnsi="GHEA Grapalat"/>
          <w:sz w:val="19"/>
          <w:szCs w:val="19"/>
        </w:rPr>
      </w:pPr>
    </w:p>
    <w:p w:rsidR="004941FC" w:rsidRPr="00F30FF9" w:rsidRDefault="004941FC" w:rsidP="009E01A4">
      <w:pPr>
        <w:pStyle w:val="BodyTextIndent2"/>
        <w:widowControl w:val="0"/>
        <w:spacing w:line="240" w:lineRule="auto"/>
        <w:ind w:left="-567" w:firstLine="567"/>
        <w:rPr>
          <w:rFonts w:ascii="GHEA Grapalat" w:hAnsi="GHEA Grapalat"/>
          <w:sz w:val="19"/>
          <w:szCs w:val="19"/>
        </w:rPr>
      </w:pPr>
    </w:p>
    <w:p w:rsidR="004941FC" w:rsidRPr="00F30FF9" w:rsidRDefault="004941FC" w:rsidP="009E01A4">
      <w:pPr>
        <w:pStyle w:val="BodyTextIndent2"/>
        <w:widowControl w:val="0"/>
        <w:spacing w:line="240" w:lineRule="auto"/>
        <w:ind w:left="-567" w:firstLine="567"/>
        <w:rPr>
          <w:rFonts w:ascii="GHEA Grapalat" w:hAnsi="GHEA Grapalat"/>
          <w:b/>
          <w:color w:val="FF0000"/>
          <w:sz w:val="19"/>
          <w:szCs w:val="19"/>
        </w:rPr>
      </w:pPr>
      <w:r w:rsidRPr="00F30FF9">
        <w:rPr>
          <w:rFonts w:ascii="GHEA Grapalat" w:hAnsi="GHEA Grapalat"/>
          <w:b/>
          <w:color w:val="FF0000"/>
          <w:sz w:val="19"/>
          <w:szCs w:val="19"/>
        </w:rPr>
        <w:t>7,992,000 драмов ра (семь миллионов девятьсот девяносто две тысячи, включая НДС), так как государство отдельно выплачивает НДС НПО, в результате получается, что если участник-победитель не является плательщиком НДС, то планируемая сметная цена по данному товару составляет 6,660,000 драмов ра.</w:t>
      </w:r>
    </w:p>
    <w:p w:rsidR="004941FC" w:rsidRPr="00F30FF9" w:rsidRDefault="004941FC" w:rsidP="009E01A4">
      <w:pPr>
        <w:pStyle w:val="BodyTextIndent2"/>
        <w:widowControl w:val="0"/>
        <w:spacing w:line="240" w:lineRule="auto"/>
        <w:ind w:left="-567" w:firstLine="567"/>
        <w:rPr>
          <w:rFonts w:ascii="GHEA Grapalat" w:hAnsi="GHEA Grapalat"/>
          <w:sz w:val="19"/>
          <w:szCs w:val="19"/>
        </w:rPr>
      </w:pPr>
    </w:p>
    <w:p w:rsidR="00096865" w:rsidRPr="00F30FF9" w:rsidRDefault="00816505" w:rsidP="009E01A4">
      <w:pPr>
        <w:pStyle w:val="BodyTextIndent2"/>
        <w:widowControl w:val="0"/>
        <w:spacing w:line="240" w:lineRule="auto"/>
        <w:ind w:left="-567" w:firstLine="567"/>
        <w:rPr>
          <w:rFonts w:ascii="GHEA Grapalat" w:hAnsi="GHEA Grapalat"/>
          <w:sz w:val="19"/>
          <w:szCs w:val="19"/>
        </w:rPr>
      </w:pPr>
      <w:r w:rsidRPr="00F30FF9">
        <w:rPr>
          <w:rFonts w:ascii="GHEA Grapalat" w:hAnsi="GHEA Grapalat"/>
          <w:sz w:val="19"/>
          <w:szCs w:val="19"/>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30FF9">
        <w:rPr>
          <w:rFonts w:ascii="GHEA Grapalat" w:hAnsi="GHEA Grapalat"/>
          <w:sz w:val="19"/>
          <w:szCs w:val="19"/>
        </w:rPr>
        <w:t xml:space="preserve">6 </w:t>
      </w:r>
      <w:r w:rsidRPr="00F30FF9">
        <w:rPr>
          <w:rFonts w:ascii="GHEA Grapalat" w:hAnsi="GHEA Grapalat"/>
          <w:sz w:val="19"/>
          <w:szCs w:val="19"/>
        </w:rPr>
        <w:t>к настоящему Приглашению.</w:t>
      </w:r>
    </w:p>
    <w:p w:rsidR="000B2CFA" w:rsidRPr="00F30FF9" w:rsidRDefault="000B2CFA" w:rsidP="009E01A4">
      <w:pPr>
        <w:pStyle w:val="BodyTextIndent2"/>
        <w:widowControl w:val="0"/>
        <w:spacing w:line="240" w:lineRule="auto"/>
        <w:ind w:left="-567" w:firstLine="567"/>
        <w:rPr>
          <w:rFonts w:ascii="GHEA Grapalat" w:hAnsi="GHEA Grapalat"/>
          <w:sz w:val="19"/>
          <w:szCs w:val="19"/>
        </w:rPr>
      </w:pPr>
    </w:p>
    <w:p w:rsidR="00096865" w:rsidRPr="00F30FF9" w:rsidRDefault="00693101" w:rsidP="00C71317">
      <w:pPr>
        <w:widowControl w:val="0"/>
        <w:tabs>
          <w:tab w:val="left" w:pos="284"/>
          <w:tab w:val="left" w:pos="567"/>
        </w:tabs>
        <w:ind w:left="-567"/>
        <w:jc w:val="center"/>
        <w:rPr>
          <w:rFonts w:ascii="GHEA Grapalat" w:hAnsi="GHEA Grapalat"/>
          <w:b/>
          <w:sz w:val="19"/>
          <w:szCs w:val="19"/>
        </w:rPr>
      </w:pPr>
      <w:r w:rsidRPr="00F30FF9">
        <w:rPr>
          <w:rFonts w:ascii="GHEA Grapalat" w:hAnsi="GHEA Grapalat"/>
          <w:b/>
          <w:sz w:val="19"/>
          <w:szCs w:val="19"/>
        </w:rPr>
        <w:t>2.</w:t>
      </w:r>
      <w:r w:rsidR="002B32D6" w:rsidRPr="00F30FF9">
        <w:rPr>
          <w:rFonts w:ascii="GHEA Grapalat" w:hAnsi="GHEA Grapalat"/>
          <w:b/>
          <w:sz w:val="19"/>
          <w:szCs w:val="19"/>
        </w:rPr>
        <w:t xml:space="preserve"> ТРЕБОВАНИЯ К ПРАВУ УЧАСТНИКА НА УЧАСТИЕ, </w:t>
      </w:r>
      <w:r w:rsidRPr="00F30FF9">
        <w:rPr>
          <w:rFonts w:ascii="GHEA Grapalat" w:hAnsi="GHEA Grapalat"/>
          <w:b/>
          <w:sz w:val="19"/>
          <w:szCs w:val="19"/>
        </w:rPr>
        <w:br/>
      </w:r>
      <w:r w:rsidR="002B32D6" w:rsidRPr="00F30FF9">
        <w:rPr>
          <w:rFonts w:ascii="GHEA Grapalat" w:hAnsi="GHEA Grapalat"/>
          <w:b/>
          <w:sz w:val="19"/>
          <w:szCs w:val="19"/>
        </w:rPr>
        <w:t xml:space="preserve">КВАЛИФИКАЦИОННЫЕ КРИТЕРИИ И ПОРЯДОК ИХ ОЦЕНКИ </w:t>
      </w:r>
    </w:p>
    <w:p w:rsidR="0068719F" w:rsidRPr="00F30FF9" w:rsidRDefault="0068719F" w:rsidP="00C71317">
      <w:pPr>
        <w:widowControl w:val="0"/>
        <w:tabs>
          <w:tab w:val="left" w:pos="284"/>
          <w:tab w:val="left" w:pos="567"/>
        </w:tabs>
        <w:ind w:left="-567"/>
        <w:jc w:val="center"/>
        <w:rPr>
          <w:rFonts w:ascii="GHEA Grapalat" w:hAnsi="GHEA Grapalat"/>
          <w:b/>
          <w:sz w:val="19"/>
          <w:szCs w:val="19"/>
        </w:rPr>
      </w:pPr>
    </w:p>
    <w:p w:rsidR="00753E6E" w:rsidRPr="00F30FF9" w:rsidRDefault="00096865" w:rsidP="00F30FF9">
      <w:pPr>
        <w:widowControl w:val="0"/>
        <w:tabs>
          <w:tab w:val="left" w:pos="284"/>
          <w:tab w:val="left" w:pos="426"/>
          <w:tab w:val="left" w:pos="1134"/>
        </w:tabs>
        <w:ind w:left="-567" w:firstLine="567"/>
        <w:jc w:val="both"/>
        <w:rPr>
          <w:rFonts w:ascii="GHEA Grapalat" w:hAnsi="GHEA Grapalat" w:cs="Arial Armenian"/>
          <w:sz w:val="19"/>
          <w:szCs w:val="19"/>
        </w:rPr>
      </w:pPr>
      <w:r w:rsidRPr="00F30FF9">
        <w:rPr>
          <w:rFonts w:ascii="GHEA Grapalat" w:hAnsi="GHEA Grapalat"/>
          <w:sz w:val="19"/>
          <w:szCs w:val="19"/>
        </w:rPr>
        <w:t>2.1</w:t>
      </w:r>
      <w:r w:rsidR="008E6E51" w:rsidRPr="00F30FF9">
        <w:rPr>
          <w:rFonts w:ascii="GHEA Grapalat" w:hAnsi="GHEA Grapalat"/>
          <w:sz w:val="19"/>
          <w:szCs w:val="19"/>
        </w:rPr>
        <w:t>.</w:t>
      </w:r>
      <w:r w:rsidR="00693101" w:rsidRPr="00F30FF9">
        <w:rPr>
          <w:rFonts w:ascii="GHEA Grapalat" w:hAnsi="GHEA Grapalat"/>
          <w:sz w:val="19"/>
          <w:szCs w:val="19"/>
        </w:rPr>
        <w:tab/>
      </w:r>
      <w:r w:rsidRPr="00F30FF9">
        <w:rPr>
          <w:rFonts w:ascii="GHEA Grapalat" w:hAnsi="GHEA Grapalat"/>
          <w:sz w:val="19"/>
          <w:szCs w:val="19"/>
        </w:rPr>
        <w:t>В настоящей процедуре не имеют права участвовать лица:</w:t>
      </w:r>
    </w:p>
    <w:p w:rsidR="00753E6E" w:rsidRPr="00F30FF9"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F30FF9">
        <w:rPr>
          <w:rFonts w:ascii="GHEA Grapalat" w:hAnsi="GHEA Grapalat"/>
          <w:sz w:val="19"/>
          <w:szCs w:val="19"/>
        </w:rPr>
        <w:t>1)</w:t>
      </w:r>
      <w:r w:rsidR="00693101" w:rsidRPr="00F30FF9">
        <w:rPr>
          <w:rFonts w:ascii="GHEA Grapalat" w:hAnsi="GHEA Grapalat"/>
          <w:sz w:val="19"/>
          <w:szCs w:val="19"/>
        </w:rPr>
        <w:tab/>
      </w:r>
      <w:r w:rsidRPr="00F30FF9">
        <w:rPr>
          <w:rFonts w:ascii="GHEA Grapalat" w:hAnsi="GHEA Grapalat"/>
          <w:sz w:val="19"/>
          <w:szCs w:val="19"/>
        </w:rPr>
        <w:t xml:space="preserve">которые на день подачи заявки в судебном порядке признаны банкротом; </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F30FF9">
        <w:rPr>
          <w:rFonts w:ascii="GHEA Grapalat" w:hAnsi="GHEA Grapalat"/>
          <w:sz w:val="19"/>
          <w:szCs w:val="19"/>
        </w:rPr>
        <w:t>3)</w:t>
      </w:r>
      <w:r w:rsidR="00E1385B" w:rsidRPr="00F30FF9">
        <w:rPr>
          <w:rFonts w:ascii="GHEA Grapalat" w:hAnsi="GHEA Grapalat"/>
          <w:sz w:val="19"/>
          <w:szCs w:val="19"/>
        </w:rPr>
        <w:tab/>
      </w:r>
      <w:r w:rsidRPr="00F30FF9">
        <w:rPr>
          <w:rFonts w:ascii="GHEA Grapalat" w:hAnsi="GHEA Grapalat"/>
          <w:sz w:val="19"/>
          <w:szCs w:val="19"/>
        </w:rPr>
        <w:t xml:space="preserve">которые или представитель исполнительного органа которых в течение </w:t>
      </w:r>
      <w:r w:rsidR="00FC3663" w:rsidRPr="00F30FF9">
        <w:rPr>
          <w:rFonts w:ascii="GHEA Grapalat" w:hAnsi="GHEA Grapalat"/>
          <w:sz w:val="19"/>
          <w:szCs w:val="19"/>
        </w:rPr>
        <w:t>пяти</w:t>
      </w:r>
      <w:r w:rsidRPr="00F30FF9">
        <w:rPr>
          <w:rFonts w:ascii="GHEA Grapalat" w:hAnsi="GHEA Grapalat"/>
          <w:sz w:val="19"/>
          <w:szCs w:val="19"/>
        </w:rPr>
        <w:t xml:space="preserve"> лет, предшествующих дню подачи заявки, были осуждены за</w:t>
      </w:r>
      <w:r w:rsidR="003240F7" w:rsidRPr="00F30FF9">
        <w:rPr>
          <w:rFonts w:ascii="Courier New" w:hAnsi="Courier New" w:cs="Courier New"/>
          <w:sz w:val="19"/>
          <w:szCs w:val="19"/>
          <w:lang w:val="en-US"/>
        </w:rPr>
        <w:t> </w:t>
      </w:r>
      <w:r w:rsidRPr="00F30FF9">
        <w:rPr>
          <w:rFonts w:ascii="GHEA Grapalat" w:hAnsi="GHEA Grapalat"/>
          <w:sz w:val="19"/>
          <w:szCs w:val="19"/>
        </w:rPr>
        <w:t>финансирование</w:t>
      </w:r>
      <w:r w:rsidRPr="009E01A4">
        <w:rPr>
          <w:rFonts w:ascii="GHEA Grapalat" w:hAnsi="GHEA Grapalat"/>
          <w:sz w:val="19"/>
          <w:szCs w:val="19"/>
        </w:rPr>
        <w:t xml:space="preserve"> терроризма, эксплуатацию детей или преступление, включающее трафикинг людей, создание преступного сообщества или участие в</w:t>
      </w:r>
      <w:r w:rsidR="003240F7" w:rsidRPr="009E01A4">
        <w:rPr>
          <w:rFonts w:ascii="Courier New" w:hAnsi="Courier New" w:cs="Courier New"/>
          <w:sz w:val="19"/>
          <w:szCs w:val="19"/>
          <w:lang w:val="en-US"/>
        </w:rPr>
        <w:t> </w:t>
      </w:r>
      <w:r w:rsidRPr="009E01A4">
        <w:rPr>
          <w:rFonts w:ascii="GHEA Grapalat" w:hAnsi="GHEA Grapalat"/>
          <w:sz w:val="19"/>
          <w:szCs w:val="19"/>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9E01A4">
        <w:rPr>
          <w:rFonts w:ascii="GHEA Grapalat" w:hAnsi="GHEA Grapalat"/>
          <w:sz w:val="19"/>
          <w:szCs w:val="19"/>
        </w:rPr>
        <w:t>гашена;</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4)</w:t>
      </w:r>
      <w:r w:rsidR="00E1385B" w:rsidRPr="009E01A4">
        <w:rPr>
          <w:rFonts w:ascii="GHEA Grapalat" w:hAnsi="GHEA Grapalat"/>
          <w:sz w:val="19"/>
          <w:szCs w:val="19"/>
        </w:rPr>
        <w:tab/>
      </w:r>
      <w:r w:rsidR="00CB2FE2" w:rsidRPr="009E01A4">
        <w:rPr>
          <w:rFonts w:ascii="GHEA Grapalat" w:hAnsi="GHEA Grapalat"/>
          <w:sz w:val="19"/>
          <w:szCs w:val="19"/>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E01A4">
        <w:rPr>
          <w:rFonts w:ascii="GHEA Grapalat" w:hAnsi="GHEA Grapalat"/>
          <w:sz w:val="19"/>
          <w:szCs w:val="19"/>
        </w:rPr>
        <w:t>;</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5)</w:t>
      </w:r>
      <w:r w:rsidR="00E1385B" w:rsidRPr="009E01A4">
        <w:rPr>
          <w:rFonts w:ascii="GHEA Grapalat" w:hAnsi="GHEA Grapalat"/>
          <w:sz w:val="19"/>
          <w:szCs w:val="19"/>
        </w:rPr>
        <w:tab/>
      </w:r>
      <w:r w:rsidRPr="009E01A4">
        <w:rPr>
          <w:rFonts w:ascii="GHEA Grapalat" w:hAnsi="GHEA Grapalat"/>
          <w:sz w:val="19"/>
          <w:szCs w:val="19"/>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E01A4">
        <w:rPr>
          <w:rFonts w:ascii="Courier New" w:hAnsi="Courier New" w:cs="Courier New"/>
          <w:sz w:val="19"/>
          <w:szCs w:val="19"/>
          <w:lang w:val="en-US"/>
        </w:rPr>
        <w:t> </w:t>
      </w:r>
      <w:r w:rsidRPr="009E01A4">
        <w:rPr>
          <w:rFonts w:ascii="GHEA Grapalat" w:hAnsi="GHEA Grapalat"/>
          <w:sz w:val="19"/>
          <w:szCs w:val="19"/>
        </w:rPr>
        <w:t xml:space="preserve">закупках; </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6)</w:t>
      </w:r>
      <w:r w:rsidR="00E1385B" w:rsidRPr="009E01A4">
        <w:rPr>
          <w:rFonts w:ascii="GHEA Grapalat" w:hAnsi="GHEA Grapalat"/>
          <w:sz w:val="19"/>
          <w:szCs w:val="19"/>
        </w:rPr>
        <w:tab/>
      </w:r>
      <w:r w:rsidRPr="009E01A4">
        <w:rPr>
          <w:rFonts w:ascii="GHEA Grapalat" w:hAnsi="GHEA Grapalat"/>
          <w:sz w:val="19"/>
          <w:szCs w:val="19"/>
        </w:rPr>
        <w:t>которые по состоянию на день подачи заявки включены в список участников, не имеющих права на участие в процессе закупок.</w:t>
      </w:r>
    </w:p>
    <w:p w:rsidR="00990561" w:rsidRPr="009E01A4" w:rsidRDefault="00990561"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9E01A4" w:rsidRDefault="006622A4" w:rsidP="00F30FF9">
      <w:pPr>
        <w:widowControl w:val="0"/>
        <w:tabs>
          <w:tab w:val="left" w:pos="284"/>
          <w:tab w:val="left" w:pos="426"/>
          <w:tab w:val="left" w:pos="1134"/>
        </w:tabs>
        <w:ind w:left="-567" w:firstLine="567"/>
        <w:contextualSpacing/>
        <w:rPr>
          <w:rFonts w:ascii="GHEA Grapalat" w:hAnsi="GHEA Grapalat"/>
          <w:sz w:val="19"/>
          <w:szCs w:val="19"/>
        </w:rPr>
      </w:pPr>
      <w:r w:rsidRPr="009E01A4">
        <w:rPr>
          <w:rFonts w:ascii="GHEA Grapalat" w:hAnsi="GHEA Grapalat"/>
          <w:sz w:val="19"/>
          <w:szCs w:val="19"/>
        </w:rPr>
        <w:t>Участник включается в список участников, не имеющих права на участие в процессе закупок (далее также список), если:</w:t>
      </w:r>
    </w:p>
    <w:p w:rsidR="006622A4" w:rsidRPr="009E01A4" w:rsidRDefault="006622A4" w:rsidP="00F30FF9">
      <w:pPr>
        <w:pStyle w:val="ListParagraph"/>
        <w:widowControl w:val="0"/>
        <w:numPr>
          <w:ilvl w:val="0"/>
          <w:numId w:val="31"/>
        </w:numPr>
        <w:tabs>
          <w:tab w:val="left" w:pos="284"/>
          <w:tab w:val="left" w:pos="426"/>
          <w:tab w:val="left" w:pos="1134"/>
        </w:tabs>
        <w:ind w:left="-567" w:firstLine="567"/>
        <w:contextualSpacing/>
        <w:jc w:val="both"/>
        <w:rPr>
          <w:rFonts w:ascii="GHEA Grapalat" w:hAnsi="GHEA Grapalat"/>
          <w:sz w:val="19"/>
          <w:szCs w:val="19"/>
        </w:rPr>
      </w:pPr>
      <w:r w:rsidRPr="009E01A4">
        <w:rPr>
          <w:rFonts w:ascii="GHEA Grapalat" w:hAnsi="GHEA Grapalat"/>
          <w:sz w:val="19"/>
          <w:szCs w:val="19"/>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9E01A4" w:rsidRDefault="006622A4" w:rsidP="00F30FF9">
      <w:pPr>
        <w:pStyle w:val="ListParagraph"/>
        <w:widowControl w:val="0"/>
        <w:numPr>
          <w:ilvl w:val="0"/>
          <w:numId w:val="31"/>
        </w:numPr>
        <w:tabs>
          <w:tab w:val="left" w:pos="284"/>
          <w:tab w:val="left" w:pos="426"/>
          <w:tab w:val="left" w:pos="1134"/>
        </w:tabs>
        <w:ind w:left="-567" w:firstLine="567"/>
        <w:contextualSpacing/>
        <w:jc w:val="both"/>
        <w:rPr>
          <w:rFonts w:ascii="GHEA Grapalat" w:hAnsi="GHEA Grapalat"/>
          <w:sz w:val="19"/>
          <w:szCs w:val="19"/>
        </w:rPr>
      </w:pPr>
      <w:r w:rsidRPr="009E01A4">
        <w:rPr>
          <w:rFonts w:ascii="GHEA Grapalat" w:hAnsi="GHEA Grapalat"/>
          <w:sz w:val="19"/>
          <w:szCs w:val="19"/>
        </w:rPr>
        <w:t>в качестве отобранного участника отказался или лишился  права заключения договора.</w:t>
      </w:r>
    </w:p>
    <w:p w:rsidR="006622A4" w:rsidRPr="009E01A4" w:rsidRDefault="006622A4" w:rsidP="00F30FF9">
      <w:pPr>
        <w:widowControl w:val="0"/>
        <w:tabs>
          <w:tab w:val="left" w:pos="284"/>
          <w:tab w:val="left" w:pos="426"/>
          <w:tab w:val="left" w:pos="1134"/>
        </w:tabs>
        <w:ind w:left="-567" w:firstLine="567"/>
        <w:jc w:val="both"/>
        <w:rPr>
          <w:rFonts w:ascii="GHEA Grapalat" w:hAnsi="GHEA Grapalat" w:cs="Sylfaen"/>
          <w:sz w:val="19"/>
          <w:szCs w:val="19"/>
        </w:rPr>
      </w:pPr>
    </w:p>
    <w:p w:rsidR="00753E6E" w:rsidRPr="009E01A4" w:rsidRDefault="00753E6E" w:rsidP="00F30FF9">
      <w:pPr>
        <w:widowControl w:val="0"/>
        <w:tabs>
          <w:tab w:val="left" w:pos="284"/>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t>2.2.</w:t>
      </w:r>
      <w:r w:rsidR="00E1385B" w:rsidRPr="009E01A4">
        <w:rPr>
          <w:rFonts w:ascii="GHEA Grapalat" w:hAnsi="GHEA Grapalat"/>
          <w:sz w:val="19"/>
          <w:szCs w:val="19"/>
        </w:rPr>
        <w:tab/>
      </w:r>
      <w:r w:rsidRPr="009E01A4">
        <w:rPr>
          <w:rFonts w:ascii="GHEA Grapalat" w:hAnsi="GHEA Grapalat"/>
          <w:sz w:val="19"/>
          <w:szCs w:val="19"/>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9E01A4">
        <w:rPr>
          <w:rFonts w:ascii="GHEA Grapalat" w:hAnsi="GHEA Grapalat"/>
          <w:sz w:val="19"/>
          <w:szCs w:val="19"/>
        </w:rPr>
        <w:t>1</w:t>
      </w:r>
      <w:r w:rsidRPr="009E01A4">
        <w:rPr>
          <w:rFonts w:ascii="GHEA Grapalat" w:hAnsi="GHEA Grapalat"/>
          <w:sz w:val="19"/>
          <w:szCs w:val="19"/>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E01A4" w:rsidRDefault="00BA3554" w:rsidP="0068719F">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2.3</w:t>
      </w:r>
      <w:r w:rsidR="003240F7" w:rsidRPr="009E01A4">
        <w:rPr>
          <w:rFonts w:ascii="GHEA Grapalat" w:hAnsi="GHEA Grapalat"/>
          <w:sz w:val="19"/>
          <w:szCs w:val="19"/>
        </w:rPr>
        <w:t>.</w:t>
      </w:r>
      <w:r w:rsidR="00E1385B" w:rsidRPr="009E01A4">
        <w:rPr>
          <w:rFonts w:ascii="GHEA Grapalat" w:hAnsi="GHEA Grapalat"/>
          <w:sz w:val="19"/>
          <w:szCs w:val="19"/>
        </w:rPr>
        <w:tab/>
      </w:r>
      <w:r w:rsidRPr="009E01A4">
        <w:rPr>
          <w:rFonts w:ascii="GHEA Grapalat" w:hAnsi="GHEA Grapalat"/>
          <w:sz w:val="19"/>
          <w:szCs w:val="19"/>
        </w:rPr>
        <w:t>Запрещается одновременное участие в настоящей процедуре</w:t>
      </w:r>
      <w:r w:rsidR="00F4264D" w:rsidRPr="009E01A4">
        <w:rPr>
          <w:rFonts w:ascii="GHEA Grapalat" w:hAnsi="GHEA Grapalat"/>
          <w:sz w:val="19"/>
          <w:szCs w:val="19"/>
        </w:rPr>
        <w:t xml:space="preserve"> (</w:t>
      </w:r>
      <w:r w:rsidR="00DA4643" w:rsidRPr="009E01A4">
        <w:rPr>
          <w:rFonts w:ascii="GHEA Grapalat" w:hAnsi="GHEA Grapalat"/>
          <w:sz w:val="19"/>
          <w:szCs w:val="19"/>
        </w:rPr>
        <w:t>на о</w:t>
      </w:r>
      <w:r w:rsidR="00EE7758" w:rsidRPr="009E01A4">
        <w:rPr>
          <w:rFonts w:ascii="GHEA Grapalat" w:hAnsi="GHEA Grapalat"/>
          <w:sz w:val="19"/>
          <w:szCs w:val="19"/>
        </w:rPr>
        <w:t>дин и тот же</w:t>
      </w:r>
      <w:r w:rsidR="00DA4643" w:rsidRPr="009E01A4">
        <w:rPr>
          <w:rFonts w:ascii="GHEA Grapalat" w:hAnsi="GHEA Grapalat"/>
          <w:sz w:val="19"/>
          <w:szCs w:val="19"/>
        </w:rPr>
        <w:t xml:space="preserve"> лот</w:t>
      </w:r>
      <w:r w:rsidR="00F4264D" w:rsidRPr="009E01A4">
        <w:rPr>
          <w:rFonts w:ascii="GHEA Grapalat" w:hAnsi="GHEA Grapalat"/>
          <w:sz w:val="19"/>
          <w:szCs w:val="19"/>
        </w:rPr>
        <w:t>)</w:t>
      </w:r>
      <w:r w:rsidRPr="009E01A4">
        <w:rPr>
          <w:rFonts w:ascii="GHEA Grapalat" w:hAnsi="GHEA Grapalat"/>
          <w:sz w:val="19"/>
          <w:szCs w:val="19"/>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E01A4" w:rsidRDefault="009F18D0"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sz w:val="19"/>
          <w:szCs w:val="19"/>
        </w:rPr>
      </w:pPr>
      <w:r w:rsidRPr="009E01A4">
        <w:rPr>
          <w:rFonts w:ascii="GHEA Grapalat" w:hAnsi="GHEA Grapalat"/>
          <w:sz w:val="19"/>
          <w:szCs w:val="19"/>
        </w:rPr>
        <w:t>По смыслу пункта 119 Порядка:</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sz w:val="19"/>
          <w:szCs w:val="19"/>
        </w:rPr>
        <w:lastRenderedPageBreak/>
        <w:t>1)</w:t>
      </w:r>
      <w:r w:rsidR="00E1385B" w:rsidRPr="00FC335C">
        <w:rPr>
          <w:rFonts w:ascii="GHEA Grapalat" w:hAnsi="GHEA Grapalat"/>
          <w:sz w:val="19"/>
          <w:szCs w:val="19"/>
        </w:rPr>
        <w:tab/>
      </w:r>
      <w:r w:rsidRPr="00FC335C">
        <w:rPr>
          <w:rFonts w:ascii="GHEA Grapalat" w:hAnsi="GHEA Grapalat"/>
          <w:sz w:val="19"/>
          <w:szCs w:val="19"/>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2)</w:t>
      </w:r>
      <w:r w:rsidR="00E1385B" w:rsidRPr="00FC335C">
        <w:rPr>
          <w:rFonts w:ascii="GHEA Grapalat" w:hAnsi="GHEA Grapalat"/>
          <w:color w:val="000000"/>
          <w:sz w:val="19"/>
          <w:szCs w:val="19"/>
        </w:rPr>
        <w:tab/>
      </w:r>
      <w:r w:rsidRPr="00FC335C">
        <w:rPr>
          <w:rFonts w:ascii="GHEA Grapalat" w:hAnsi="GHEA Grapalat"/>
          <w:color w:val="000000"/>
          <w:sz w:val="19"/>
          <w:szCs w:val="19"/>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а.</w:t>
      </w:r>
      <w:r w:rsidR="00E1385B" w:rsidRPr="00FC335C">
        <w:rPr>
          <w:rFonts w:ascii="GHEA Grapalat" w:hAnsi="GHEA Grapalat"/>
          <w:color w:val="000000"/>
          <w:sz w:val="19"/>
          <w:szCs w:val="19"/>
        </w:rPr>
        <w:tab/>
      </w:r>
      <w:r w:rsidRPr="00FC335C">
        <w:rPr>
          <w:rFonts w:ascii="GHEA Grapalat" w:hAnsi="GHEA Grapalat"/>
          <w:color w:val="000000"/>
          <w:sz w:val="19"/>
          <w:szCs w:val="19"/>
        </w:rPr>
        <w:t>участником, распоряжающимся более чем десятью процентами акций данного юридического лица;</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б.</w:t>
      </w:r>
      <w:r w:rsidR="00E1385B" w:rsidRPr="00FC335C">
        <w:rPr>
          <w:rFonts w:ascii="GHEA Grapalat" w:hAnsi="GHEA Grapalat"/>
          <w:color w:val="000000"/>
          <w:sz w:val="19"/>
          <w:szCs w:val="19"/>
        </w:rPr>
        <w:tab/>
      </w:r>
      <w:r w:rsidRPr="00FC335C">
        <w:rPr>
          <w:rFonts w:ascii="GHEA Grapalat" w:hAnsi="GHEA Grapalat"/>
          <w:color w:val="000000"/>
          <w:sz w:val="19"/>
          <w:szCs w:val="19"/>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в.</w:t>
      </w:r>
      <w:r w:rsidR="00E1385B" w:rsidRPr="00FC335C">
        <w:rPr>
          <w:rFonts w:ascii="GHEA Grapalat" w:hAnsi="GHEA Grapalat"/>
          <w:color w:val="000000"/>
          <w:sz w:val="19"/>
          <w:szCs w:val="19"/>
        </w:rPr>
        <w:tab/>
      </w:r>
      <w:r w:rsidRPr="00FC335C">
        <w:rPr>
          <w:rFonts w:ascii="GHEA Grapalat" w:hAnsi="GHEA Grapalat"/>
          <w:color w:val="000000"/>
          <w:sz w:val="19"/>
          <w:szCs w:val="19"/>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г.</w:t>
      </w:r>
      <w:r w:rsidR="00E1385B" w:rsidRPr="00FC335C">
        <w:rPr>
          <w:rFonts w:ascii="GHEA Grapalat" w:hAnsi="GHEA Grapalat"/>
          <w:color w:val="000000"/>
          <w:sz w:val="19"/>
          <w:szCs w:val="19"/>
        </w:rPr>
        <w:tab/>
      </w:r>
      <w:r w:rsidRPr="00FC335C">
        <w:rPr>
          <w:rFonts w:ascii="GHEA Grapalat" w:hAnsi="GHEA Grapalat"/>
          <w:color w:val="000000"/>
          <w:sz w:val="19"/>
          <w:szCs w:val="19"/>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sz w:val="19"/>
          <w:szCs w:val="19"/>
        </w:rPr>
        <w:t>3)</w:t>
      </w:r>
      <w:r w:rsidR="00E1385B" w:rsidRPr="00FC335C">
        <w:rPr>
          <w:rFonts w:ascii="GHEA Grapalat" w:hAnsi="GHEA Grapalat"/>
          <w:sz w:val="19"/>
          <w:szCs w:val="19"/>
        </w:rPr>
        <w:tab/>
      </w:r>
      <w:r w:rsidRPr="00FC335C">
        <w:rPr>
          <w:rFonts w:ascii="GHEA Grapalat" w:hAnsi="GHEA Grapalat"/>
          <w:sz w:val="19"/>
          <w:szCs w:val="19"/>
        </w:rPr>
        <w:t>участники, не имеющие статуса физического лица, считаются взаимосвязанными, если:</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а.</w:t>
      </w:r>
      <w:r w:rsidR="00E1385B" w:rsidRPr="00FC335C">
        <w:rPr>
          <w:rFonts w:ascii="GHEA Grapalat" w:hAnsi="GHEA Grapalat"/>
          <w:color w:val="000000"/>
          <w:sz w:val="19"/>
          <w:szCs w:val="19"/>
        </w:rPr>
        <w:tab/>
      </w:r>
      <w:r w:rsidRPr="00FC335C">
        <w:rPr>
          <w:rFonts w:ascii="GHEA Grapalat" w:hAnsi="GHEA Grapalat"/>
          <w:color w:val="000000"/>
          <w:sz w:val="19"/>
          <w:szCs w:val="19"/>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C335C">
        <w:rPr>
          <w:rFonts w:ascii="Courier New" w:hAnsi="Courier New" w:cs="Courier New"/>
          <w:color w:val="000000"/>
          <w:sz w:val="19"/>
          <w:szCs w:val="19"/>
          <w:lang w:val="en-US"/>
        </w:rPr>
        <w:t> </w:t>
      </w:r>
      <w:r w:rsidRPr="00FC335C">
        <w:rPr>
          <w:rFonts w:ascii="GHEA Grapalat" w:hAnsi="GHEA Grapalat"/>
          <w:color w:val="000000"/>
          <w:sz w:val="19"/>
          <w:szCs w:val="19"/>
        </w:rPr>
        <w:t>лица;</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б.</w:t>
      </w:r>
      <w:r w:rsidR="00E1385B" w:rsidRPr="00FC335C">
        <w:rPr>
          <w:rFonts w:ascii="GHEA Grapalat" w:hAnsi="GHEA Grapalat"/>
          <w:color w:val="000000"/>
          <w:sz w:val="19"/>
          <w:szCs w:val="19"/>
        </w:rPr>
        <w:tab/>
      </w:r>
      <w:r w:rsidRPr="00FC335C">
        <w:rPr>
          <w:rFonts w:ascii="GHEA Grapalat" w:hAnsi="GHEA Grapalat"/>
          <w:color w:val="000000"/>
          <w:sz w:val="19"/>
          <w:szCs w:val="19"/>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sz w:val="19"/>
          <w:szCs w:val="19"/>
        </w:rPr>
      </w:pPr>
      <w:r w:rsidRPr="00FC335C">
        <w:rPr>
          <w:rFonts w:ascii="GHEA Grapalat" w:hAnsi="GHEA Grapalat"/>
          <w:color w:val="000000"/>
          <w:sz w:val="19"/>
          <w:szCs w:val="19"/>
        </w:rPr>
        <w:t>в.</w:t>
      </w:r>
      <w:r w:rsidR="00E1385B" w:rsidRPr="00FC335C">
        <w:rPr>
          <w:rFonts w:ascii="GHEA Grapalat" w:hAnsi="GHEA Grapalat"/>
          <w:color w:val="000000"/>
          <w:sz w:val="19"/>
          <w:szCs w:val="19"/>
        </w:rPr>
        <w:tab/>
      </w:r>
      <w:r w:rsidRPr="00FC335C">
        <w:rPr>
          <w:rFonts w:ascii="GHEA Grapalat" w:hAnsi="GHEA Grapalat"/>
          <w:color w:val="000000"/>
          <w:sz w:val="19"/>
          <w:szCs w:val="19"/>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г.</w:t>
      </w:r>
      <w:r w:rsidR="00E1385B" w:rsidRPr="00FC335C">
        <w:rPr>
          <w:rFonts w:ascii="GHEA Grapalat" w:hAnsi="GHEA Grapalat"/>
          <w:color w:val="000000"/>
          <w:sz w:val="19"/>
          <w:szCs w:val="19"/>
        </w:rPr>
        <w:tab/>
      </w:r>
      <w:r w:rsidRPr="00FC335C">
        <w:rPr>
          <w:rFonts w:ascii="GHEA Grapalat" w:hAnsi="GHEA Grapalat"/>
          <w:color w:val="000000"/>
          <w:sz w:val="19"/>
          <w:szCs w:val="19"/>
        </w:rPr>
        <w:t>они действовали или действуют согласованно, исходя из общих экономических интересов.</w:t>
      </w:r>
    </w:p>
    <w:p w:rsidR="00D5674E" w:rsidRPr="00FC335C" w:rsidRDefault="00D5674E" w:rsidP="0068719F">
      <w:pPr>
        <w:widowControl w:val="0"/>
        <w:tabs>
          <w:tab w:val="left" w:pos="284"/>
          <w:tab w:val="left" w:pos="426"/>
          <w:tab w:val="left" w:pos="1134"/>
        </w:tabs>
        <w:ind w:left="-567" w:firstLine="567"/>
        <w:jc w:val="both"/>
        <w:rPr>
          <w:rFonts w:ascii="GHEA Grapalat" w:hAnsi="GHEA Grapalat"/>
          <w:color w:val="000000"/>
          <w:sz w:val="19"/>
          <w:szCs w:val="19"/>
        </w:rPr>
      </w:pPr>
      <w:r w:rsidRPr="00FC335C">
        <w:rPr>
          <w:rFonts w:ascii="GHEA Grapalat" w:hAnsi="GHEA Grapalat"/>
          <w:color w:val="000000"/>
          <w:sz w:val="19"/>
          <w:szCs w:val="19"/>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C335C" w:rsidRDefault="00096865" w:rsidP="0068719F">
      <w:pPr>
        <w:widowControl w:val="0"/>
        <w:tabs>
          <w:tab w:val="left" w:pos="284"/>
          <w:tab w:val="left" w:pos="426"/>
          <w:tab w:val="left" w:pos="1134"/>
        </w:tabs>
        <w:ind w:left="-567" w:firstLine="567"/>
        <w:jc w:val="both"/>
        <w:rPr>
          <w:rFonts w:ascii="GHEA Grapalat" w:hAnsi="GHEA Grapalat" w:cs="Arial Armenian"/>
          <w:sz w:val="19"/>
          <w:szCs w:val="19"/>
        </w:rPr>
      </w:pPr>
      <w:r w:rsidRPr="00FC335C">
        <w:rPr>
          <w:rFonts w:ascii="GHEA Grapalat" w:hAnsi="GHEA Grapalat"/>
          <w:sz w:val="19"/>
          <w:szCs w:val="19"/>
        </w:rPr>
        <w:t>2.4</w:t>
      </w:r>
      <w:r w:rsidR="00D13662" w:rsidRPr="00FC335C">
        <w:rPr>
          <w:rFonts w:ascii="GHEA Grapalat" w:hAnsi="GHEA Grapalat"/>
          <w:sz w:val="19"/>
          <w:szCs w:val="19"/>
        </w:rPr>
        <w:t>.</w:t>
      </w:r>
      <w:r w:rsidR="00E1385B" w:rsidRPr="00FC335C">
        <w:rPr>
          <w:rFonts w:ascii="GHEA Grapalat" w:hAnsi="GHEA Grapalat"/>
          <w:sz w:val="19"/>
          <w:szCs w:val="19"/>
        </w:rPr>
        <w:tab/>
      </w:r>
      <w:r w:rsidRPr="00FC335C">
        <w:rPr>
          <w:rFonts w:ascii="GHEA Grapalat" w:hAnsi="GHEA Grapalat"/>
          <w:sz w:val="19"/>
          <w:szCs w:val="19"/>
        </w:rPr>
        <w:t>Участник</w:t>
      </w:r>
      <w:r w:rsidR="000C3F69" w:rsidRPr="00FC335C">
        <w:rPr>
          <w:rFonts w:ascii="GHEA Grapalat" w:hAnsi="GHEA Grapalat"/>
          <w:sz w:val="19"/>
          <w:szCs w:val="19"/>
        </w:rPr>
        <w:t>,</w:t>
      </w:r>
      <w:r w:rsidR="002C1D72" w:rsidRPr="00FC335C">
        <w:rPr>
          <w:rFonts w:ascii="GHEA Grapalat" w:hAnsi="GHEA Grapalat"/>
          <w:sz w:val="19"/>
          <w:szCs w:val="19"/>
        </w:rPr>
        <w:t xml:space="preserve">в случае признания </w:t>
      </w:r>
      <w:r w:rsidR="00876D7D" w:rsidRPr="00FC335C">
        <w:rPr>
          <w:rFonts w:ascii="GHEA Grapalat" w:hAnsi="GHEA Grapalat"/>
          <w:sz w:val="19"/>
          <w:szCs w:val="19"/>
        </w:rPr>
        <w:t>ото</w:t>
      </w:r>
      <w:r w:rsidR="002C1D72" w:rsidRPr="00FC335C">
        <w:rPr>
          <w:rFonts w:ascii="GHEA Grapalat" w:hAnsi="GHEA Grapalat"/>
          <w:sz w:val="19"/>
          <w:szCs w:val="19"/>
        </w:rPr>
        <w:t>бранным участником</w:t>
      </w:r>
      <w:r w:rsidR="000C3F69" w:rsidRPr="00FC335C">
        <w:rPr>
          <w:rFonts w:ascii="GHEA Grapalat" w:hAnsi="GHEA Grapalat"/>
          <w:sz w:val="19"/>
          <w:szCs w:val="19"/>
        </w:rPr>
        <w:t>,</w:t>
      </w:r>
      <w:r w:rsidR="002C1D72" w:rsidRPr="00FC335C">
        <w:rPr>
          <w:rFonts w:ascii="GHEA Grapalat" w:hAnsi="GHEA Grapalat"/>
          <w:sz w:val="19"/>
          <w:szCs w:val="19"/>
        </w:rPr>
        <w:t xml:space="preserve"> в срок</w:t>
      </w:r>
      <w:r w:rsidR="00BB67B5" w:rsidRPr="00FC335C">
        <w:rPr>
          <w:rFonts w:ascii="GHEA Grapalat" w:hAnsi="GHEA Grapalat"/>
          <w:sz w:val="19"/>
          <w:szCs w:val="19"/>
        </w:rPr>
        <w:t>и</w:t>
      </w:r>
      <w:r w:rsidR="002C1D72" w:rsidRPr="00FC335C">
        <w:rPr>
          <w:rFonts w:ascii="GHEA Grapalat" w:hAnsi="GHEA Grapalat"/>
          <w:sz w:val="19"/>
          <w:szCs w:val="19"/>
        </w:rPr>
        <w:t xml:space="preserve"> и порядке, установленны</w:t>
      </w:r>
      <w:r w:rsidR="00180D64" w:rsidRPr="00FC335C">
        <w:rPr>
          <w:rFonts w:ascii="GHEA Grapalat" w:hAnsi="GHEA Grapalat"/>
          <w:sz w:val="19"/>
          <w:szCs w:val="19"/>
        </w:rPr>
        <w:t>ми</w:t>
      </w:r>
      <w:r w:rsidR="002C1D72" w:rsidRPr="00FC335C">
        <w:rPr>
          <w:rFonts w:ascii="GHEA Grapalat" w:hAnsi="GHEA Grapalat"/>
          <w:sz w:val="19"/>
          <w:szCs w:val="19"/>
        </w:rPr>
        <w:t xml:space="preserve"> статьей 35 </w:t>
      </w:r>
      <w:r w:rsidR="00876D7D" w:rsidRPr="00FC335C">
        <w:rPr>
          <w:rFonts w:ascii="GHEA Grapalat" w:hAnsi="GHEA Grapalat"/>
          <w:sz w:val="19"/>
          <w:szCs w:val="19"/>
        </w:rPr>
        <w:t>З</w:t>
      </w:r>
      <w:r w:rsidR="002C1D72" w:rsidRPr="00FC335C">
        <w:rPr>
          <w:rFonts w:ascii="GHEA Grapalat" w:hAnsi="GHEA Grapalat"/>
          <w:sz w:val="19"/>
          <w:szCs w:val="19"/>
        </w:rPr>
        <w:t xml:space="preserve">акона, </w:t>
      </w:r>
      <w:r w:rsidR="00466F7A" w:rsidRPr="00FC335C">
        <w:rPr>
          <w:rFonts w:ascii="GHEA Grapalat" w:hAnsi="GHEA Grapalat"/>
          <w:sz w:val="19"/>
          <w:szCs w:val="19"/>
        </w:rPr>
        <w:t xml:space="preserve">представляет </w:t>
      </w:r>
      <w:r w:rsidR="002C1D72" w:rsidRPr="00FC335C">
        <w:rPr>
          <w:rFonts w:ascii="GHEA Grapalat" w:hAnsi="GHEA Grapalat"/>
          <w:sz w:val="19"/>
          <w:szCs w:val="19"/>
        </w:rPr>
        <w:t>обеспеч</w:t>
      </w:r>
      <w:r w:rsidR="00466F7A" w:rsidRPr="00FC335C">
        <w:rPr>
          <w:rFonts w:ascii="GHEA Grapalat" w:hAnsi="GHEA Grapalat"/>
          <w:sz w:val="19"/>
          <w:szCs w:val="19"/>
        </w:rPr>
        <w:t>ение</w:t>
      </w:r>
      <w:r w:rsidR="002C1D72" w:rsidRPr="00FC335C">
        <w:rPr>
          <w:rFonts w:ascii="GHEA Grapalat" w:hAnsi="GHEA Grapalat"/>
          <w:sz w:val="19"/>
          <w:szCs w:val="19"/>
        </w:rPr>
        <w:t xml:space="preserve"> квалификаци</w:t>
      </w:r>
      <w:r w:rsidR="00466F7A" w:rsidRPr="00FC335C">
        <w:rPr>
          <w:rFonts w:ascii="GHEA Grapalat" w:hAnsi="GHEA Grapalat"/>
          <w:sz w:val="19"/>
          <w:szCs w:val="19"/>
        </w:rPr>
        <w:t>и</w:t>
      </w:r>
      <w:r w:rsidR="002C1D72" w:rsidRPr="00FC335C">
        <w:rPr>
          <w:rFonts w:ascii="GHEA Grapalat" w:hAnsi="GHEA Grapalat"/>
          <w:sz w:val="19"/>
          <w:szCs w:val="19"/>
        </w:rPr>
        <w:t xml:space="preserve"> в размере </w:t>
      </w:r>
      <w:r w:rsidR="00A425E2" w:rsidRPr="00FC335C">
        <w:rPr>
          <w:rFonts w:ascii="GHEA Grapalat" w:hAnsi="GHEA Grapalat"/>
          <w:sz w:val="19"/>
          <w:szCs w:val="19"/>
        </w:rPr>
        <w:t>15 процентов</w:t>
      </w:r>
      <w:r w:rsidR="00A425E2" w:rsidRPr="00FC335C">
        <w:rPr>
          <w:rFonts w:ascii="GHEA Grapalat" w:hAnsi="GHEA Grapalat"/>
          <w:sz w:val="19"/>
          <w:szCs w:val="19"/>
          <w:vertAlign w:val="superscript"/>
        </w:rPr>
        <w:t>5,1</w:t>
      </w:r>
      <w:r w:rsidR="00A425E2" w:rsidRPr="00FC335C">
        <w:rPr>
          <w:rFonts w:ascii="GHEA Grapalat" w:hAnsi="GHEA Grapalat"/>
          <w:sz w:val="19"/>
          <w:szCs w:val="19"/>
        </w:rPr>
        <w:t xml:space="preserve"> представленного им ценового предложения.Обеспечение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FC335C">
        <w:rPr>
          <w:rFonts w:ascii="GHEA Grapalat" w:hAnsi="GHEA Grapalat"/>
          <w:sz w:val="19"/>
          <w:szCs w:val="19"/>
        </w:rPr>
        <w:t>.</w:t>
      </w:r>
    </w:p>
    <w:p w:rsidR="000A6B75" w:rsidRPr="00FC335C" w:rsidRDefault="000A6B75" w:rsidP="0068719F">
      <w:pPr>
        <w:pStyle w:val="norm"/>
        <w:widowControl w:val="0"/>
        <w:tabs>
          <w:tab w:val="left" w:pos="284"/>
          <w:tab w:val="left" w:pos="426"/>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DA4643" w:rsidRPr="00FC335C">
        <w:rPr>
          <w:rFonts w:ascii="GHEA Grapalat" w:hAnsi="GHEA Grapalat"/>
          <w:sz w:val="19"/>
          <w:szCs w:val="19"/>
        </w:rPr>
        <w:t>5</w:t>
      </w:r>
      <w:r w:rsidR="000A15F9" w:rsidRPr="00FC335C">
        <w:rPr>
          <w:rFonts w:ascii="GHEA Grapalat" w:hAnsi="GHEA Grapalat"/>
          <w:sz w:val="19"/>
          <w:szCs w:val="19"/>
        </w:rPr>
        <w:t>.</w:t>
      </w:r>
      <w:r w:rsidR="00F04AA1" w:rsidRPr="00FC335C">
        <w:rPr>
          <w:rFonts w:ascii="GHEA Grapalat" w:hAnsi="GHEA Grapalat"/>
          <w:sz w:val="19"/>
          <w:szCs w:val="19"/>
        </w:rPr>
        <w:tab/>
      </w:r>
      <w:r w:rsidRPr="00FC335C">
        <w:rPr>
          <w:rFonts w:ascii="GHEA Grapalat" w:hAnsi="GHEA Grapalat"/>
          <w:sz w:val="19"/>
          <w:szCs w:val="19"/>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FC335C">
        <w:rPr>
          <w:rFonts w:ascii="GHEA Grapalat" w:hAnsi="GHEA Grapalat"/>
          <w:sz w:val="19"/>
          <w:szCs w:val="19"/>
        </w:rPr>
        <w:t>(на один и тот же лот)</w:t>
      </w:r>
      <w:r w:rsidRPr="00FC335C">
        <w:rPr>
          <w:rFonts w:ascii="GHEA Grapalat" w:hAnsi="GHEA Grapalat"/>
          <w:sz w:val="19"/>
          <w:szCs w:val="19"/>
        </w:rPr>
        <w:t xml:space="preserve">. </w:t>
      </w:r>
    </w:p>
    <w:p w:rsidR="009E07EE" w:rsidRPr="00FC335C" w:rsidRDefault="000A6B75" w:rsidP="0068719F">
      <w:pPr>
        <w:pStyle w:val="BodyTextIndent2"/>
        <w:widowControl w:val="0"/>
        <w:tabs>
          <w:tab w:val="left" w:pos="284"/>
          <w:tab w:val="left" w:pos="426"/>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2.</w:t>
      </w:r>
      <w:r w:rsidR="00C366B6" w:rsidRPr="00FC335C">
        <w:rPr>
          <w:rFonts w:ascii="GHEA Grapalat" w:hAnsi="GHEA Grapalat"/>
          <w:sz w:val="19"/>
          <w:szCs w:val="19"/>
        </w:rPr>
        <w:t>6</w:t>
      </w:r>
      <w:r w:rsidR="000A15F9" w:rsidRPr="00FC335C">
        <w:rPr>
          <w:rFonts w:ascii="GHEA Grapalat" w:hAnsi="GHEA Grapalat"/>
          <w:sz w:val="19"/>
          <w:szCs w:val="19"/>
        </w:rPr>
        <w:t>.</w:t>
      </w:r>
      <w:r w:rsidR="00F04AA1" w:rsidRPr="00FC335C">
        <w:rPr>
          <w:rFonts w:ascii="GHEA Grapalat" w:hAnsi="GHEA Grapalat"/>
          <w:sz w:val="19"/>
          <w:szCs w:val="19"/>
        </w:rPr>
        <w:tab/>
      </w:r>
      <w:r w:rsidRPr="00FC335C">
        <w:rPr>
          <w:rFonts w:ascii="GHEA Grapalat" w:hAnsi="GHEA Grapalat"/>
          <w:sz w:val="19"/>
          <w:szCs w:val="19"/>
        </w:rPr>
        <w:t xml:space="preserve">Участники могут участвовать в настоящей процедуре в порядке совместной деятельности (консорциумом). </w:t>
      </w:r>
    </w:p>
    <w:p w:rsidR="000A6B75" w:rsidRPr="00FC335C" w:rsidRDefault="000A6B75" w:rsidP="0068719F">
      <w:pPr>
        <w:pStyle w:val="BodyTextIndent2"/>
        <w:widowControl w:val="0"/>
        <w:tabs>
          <w:tab w:val="left" w:pos="284"/>
          <w:tab w:val="left" w:pos="426"/>
        </w:tabs>
        <w:spacing w:line="240" w:lineRule="auto"/>
        <w:ind w:left="-567"/>
        <w:rPr>
          <w:rFonts w:ascii="GHEA Grapalat" w:hAnsi="GHEA Grapalat" w:cs="Sylfaen"/>
          <w:sz w:val="19"/>
          <w:szCs w:val="19"/>
        </w:rPr>
      </w:pPr>
      <w:r w:rsidRPr="00FC335C">
        <w:rPr>
          <w:rFonts w:ascii="GHEA Grapalat" w:hAnsi="GHEA Grapalat"/>
          <w:sz w:val="19"/>
          <w:szCs w:val="19"/>
        </w:rPr>
        <w:t>В подобном случае:</w:t>
      </w:r>
    </w:p>
    <w:p w:rsidR="005A405F" w:rsidRPr="00FC335C" w:rsidRDefault="00C366B6" w:rsidP="0068719F">
      <w:pPr>
        <w:pStyle w:val="BodyTextIndent2"/>
        <w:widowControl w:val="0"/>
        <w:tabs>
          <w:tab w:val="left" w:pos="284"/>
          <w:tab w:val="left" w:pos="426"/>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1</w:t>
      </w:r>
      <w:r w:rsidR="000A6B75" w:rsidRPr="00FC335C">
        <w:rPr>
          <w:rFonts w:ascii="GHEA Grapalat" w:hAnsi="GHEA Grapalat"/>
          <w:sz w:val="19"/>
          <w:szCs w:val="19"/>
        </w:rPr>
        <w:t>)</w:t>
      </w:r>
      <w:r w:rsidR="00911F57" w:rsidRPr="00FC335C">
        <w:rPr>
          <w:rFonts w:ascii="GHEA Grapalat" w:hAnsi="GHEA Grapalat"/>
          <w:sz w:val="19"/>
          <w:szCs w:val="19"/>
        </w:rPr>
        <w:tab/>
      </w:r>
      <w:r w:rsidR="000A6B75" w:rsidRPr="00FC335C">
        <w:rPr>
          <w:rFonts w:ascii="GHEA Grapalat" w:hAnsi="GHEA Grapalat"/>
          <w:sz w:val="19"/>
          <w:szCs w:val="19"/>
        </w:rPr>
        <w:t>ни одна из сторон договора о совместной деятельности не может подать отдельную заявку на одну и ту же процедуру</w:t>
      </w:r>
      <w:r w:rsidR="00796D4A" w:rsidRPr="00FC335C">
        <w:rPr>
          <w:rFonts w:ascii="GHEA Grapalat" w:hAnsi="GHEA Grapalat"/>
          <w:sz w:val="19"/>
          <w:szCs w:val="19"/>
        </w:rPr>
        <w:t>(на один и тот же лот)</w:t>
      </w:r>
      <w:r w:rsidR="000A6B75" w:rsidRPr="00FC335C">
        <w:rPr>
          <w:rFonts w:ascii="GHEA Grapalat" w:hAnsi="GHEA Grapalat"/>
          <w:sz w:val="19"/>
          <w:szCs w:val="19"/>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C335C" w:rsidRDefault="00C366B6" w:rsidP="0068719F">
      <w:pPr>
        <w:pStyle w:val="BodyTextIndent2"/>
        <w:widowControl w:val="0"/>
        <w:tabs>
          <w:tab w:val="left" w:pos="284"/>
          <w:tab w:val="left" w:pos="426"/>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0A6B75" w:rsidRPr="00FC335C">
        <w:rPr>
          <w:rFonts w:ascii="GHEA Grapalat" w:hAnsi="GHEA Grapalat"/>
          <w:sz w:val="19"/>
          <w:szCs w:val="19"/>
        </w:rPr>
        <w:t>)</w:t>
      </w:r>
      <w:r w:rsidR="00911F57" w:rsidRPr="00FC335C">
        <w:rPr>
          <w:rFonts w:ascii="GHEA Grapalat" w:hAnsi="GHEA Grapalat"/>
          <w:sz w:val="19"/>
          <w:szCs w:val="19"/>
        </w:rPr>
        <w:tab/>
      </w:r>
      <w:r w:rsidR="000A6B75" w:rsidRPr="00FC335C">
        <w:rPr>
          <w:rFonts w:ascii="GHEA Grapalat" w:hAnsi="GHEA Grapalat"/>
          <w:sz w:val="19"/>
          <w:szCs w:val="19"/>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C335C" w:rsidRPr="0086440C" w:rsidRDefault="00FC335C" w:rsidP="0068719F">
      <w:pPr>
        <w:widowControl w:val="0"/>
        <w:tabs>
          <w:tab w:val="left" w:pos="284"/>
          <w:tab w:val="left" w:pos="426"/>
        </w:tabs>
        <w:ind w:left="-567"/>
        <w:jc w:val="center"/>
        <w:rPr>
          <w:rFonts w:ascii="GHEA Grapalat" w:hAnsi="GHEA Grapalat"/>
          <w:b/>
          <w:sz w:val="19"/>
          <w:szCs w:val="19"/>
        </w:rPr>
      </w:pPr>
    </w:p>
    <w:p w:rsidR="00096865" w:rsidRPr="00FC335C" w:rsidRDefault="00ED2352" w:rsidP="0068719F">
      <w:pPr>
        <w:widowControl w:val="0"/>
        <w:tabs>
          <w:tab w:val="left" w:pos="284"/>
          <w:tab w:val="left" w:pos="426"/>
        </w:tabs>
        <w:ind w:left="-567"/>
        <w:jc w:val="center"/>
        <w:rPr>
          <w:rFonts w:ascii="GHEA Grapalat" w:hAnsi="GHEA Grapalat"/>
          <w:b/>
          <w:sz w:val="19"/>
          <w:szCs w:val="19"/>
        </w:rPr>
      </w:pPr>
      <w:r w:rsidRPr="00FC335C">
        <w:rPr>
          <w:rFonts w:ascii="GHEA Grapalat" w:hAnsi="GHEA Grapalat"/>
          <w:b/>
          <w:sz w:val="19"/>
          <w:szCs w:val="19"/>
        </w:rPr>
        <w:t>3.</w:t>
      </w:r>
      <w:r w:rsidR="002B32D6" w:rsidRPr="00FC335C">
        <w:rPr>
          <w:rFonts w:ascii="GHEA Grapalat" w:hAnsi="GHEA Grapalat"/>
          <w:b/>
          <w:sz w:val="19"/>
          <w:szCs w:val="19"/>
        </w:rPr>
        <w:t xml:space="preserve"> РАЗЪЯСНЕНИЕ ПРИГЛАШЕНИЯ </w:t>
      </w:r>
      <w:r w:rsidRPr="00FC335C">
        <w:rPr>
          <w:rFonts w:ascii="GHEA Grapalat" w:hAnsi="GHEA Grapalat"/>
          <w:b/>
          <w:sz w:val="19"/>
          <w:szCs w:val="19"/>
        </w:rPr>
        <w:br/>
      </w:r>
      <w:r w:rsidR="002B32D6" w:rsidRPr="00FC335C">
        <w:rPr>
          <w:rFonts w:ascii="GHEA Grapalat" w:hAnsi="GHEA Grapalat"/>
          <w:b/>
          <w:sz w:val="19"/>
          <w:szCs w:val="19"/>
        </w:rPr>
        <w:t xml:space="preserve">И ПОРЯДОК ВНЕСЕНИЯ ИЗМЕНЕНИЯ В ПРИГЛАШЕНИЕ </w:t>
      </w:r>
    </w:p>
    <w:p w:rsidR="00F30FF9" w:rsidRPr="00FC335C" w:rsidRDefault="00F30FF9" w:rsidP="0068719F">
      <w:pPr>
        <w:widowControl w:val="0"/>
        <w:tabs>
          <w:tab w:val="left" w:pos="284"/>
          <w:tab w:val="left" w:pos="426"/>
        </w:tabs>
        <w:ind w:left="-567"/>
        <w:jc w:val="center"/>
        <w:rPr>
          <w:rFonts w:ascii="GHEA Grapalat" w:hAnsi="GHEA Grapalat" w:cs="Arial"/>
          <w:b/>
          <w:sz w:val="19"/>
          <w:szCs w:val="19"/>
        </w:rPr>
      </w:pPr>
    </w:p>
    <w:p w:rsidR="0032548E" w:rsidRPr="00FC335C" w:rsidRDefault="00096865" w:rsidP="0068719F">
      <w:pPr>
        <w:widowControl w:val="0"/>
        <w:tabs>
          <w:tab w:val="left" w:pos="284"/>
          <w:tab w:val="left" w:pos="426"/>
          <w:tab w:val="left" w:pos="1134"/>
        </w:tabs>
        <w:ind w:left="-567" w:firstLine="567"/>
        <w:jc w:val="both"/>
        <w:rPr>
          <w:rFonts w:ascii="GHEA Grapalat" w:hAnsi="GHEA Grapalat"/>
          <w:sz w:val="19"/>
          <w:szCs w:val="19"/>
        </w:rPr>
      </w:pPr>
      <w:r w:rsidRPr="00FC335C">
        <w:rPr>
          <w:rFonts w:ascii="GHEA Grapalat" w:hAnsi="GHEA Grapalat"/>
          <w:sz w:val="19"/>
          <w:szCs w:val="19"/>
        </w:rPr>
        <w:t>3.1</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Согласно статье 29 Закона участник вправе требовать от заказчика разъяснения приглашения.</w:t>
      </w:r>
    </w:p>
    <w:p w:rsidR="0068719F" w:rsidRPr="00FC335C" w:rsidRDefault="00096865" w:rsidP="0068719F">
      <w:pPr>
        <w:widowControl w:val="0"/>
        <w:tabs>
          <w:tab w:val="left" w:pos="284"/>
          <w:tab w:val="left" w:pos="426"/>
        </w:tabs>
        <w:autoSpaceDE w:val="0"/>
        <w:autoSpaceDN w:val="0"/>
        <w:adjustRightInd w:val="0"/>
        <w:ind w:left="-567" w:firstLine="567"/>
        <w:jc w:val="both"/>
        <w:rPr>
          <w:rFonts w:ascii="GHEA Grapalat" w:hAnsi="GHEA Grapalat"/>
          <w:sz w:val="19"/>
          <w:szCs w:val="19"/>
        </w:rPr>
      </w:pPr>
      <w:r w:rsidRPr="00FC335C">
        <w:rPr>
          <w:rFonts w:ascii="GHEA Grapalat" w:hAnsi="GHEA Grapalat"/>
          <w:sz w:val="19"/>
          <w:szCs w:val="19"/>
        </w:rPr>
        <w:t xml:space="preserve">Участник имеет право </w:t>
      </w:r>
      <w:r w:rsidR="006735A4" w:rsidRPr="00FC335C">
        <w:rPr>
          <w:rFonts w:ascii="GHEA Grapalat" w:hAnsi="GHEA Grapalat"/>
          <w:sz w:val="19"/>
          <w:szCs w:val="19"/>
        </w:rPr>
        <w:t>в письменной форме</w:t>
      </w:r>
      <w:r w:rsidRPr="00FC335C">
        <w:rPr>
          <w:rFonts w:ascii="GHEA Grapalat" w:hAnsi="GHEA Grapalat"/>
          <w:sz w:val="19"/>
          <w:szCs w:val="19"/>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FC335C">
        <w:rPr>
          <w:rFonts w:ascii="GHEA Grapalat" w:hAnsi="GHEA Grapalat"/>
          <w:sz w:val="19"/>
          <w:szCs w:val="19"/>
        </w:rPr>
        <w:t>в письменной форме</w:t>
      </w:r>
      <w:r w:rsidRPr="00FC335C">
        <w:rPr>
          <w:rFonts w:ascii="GHEA Grapalat" w:hAnsi="GHEA Grapalat"/>
          <w:sz w:val="19"/>
          <w:szCs w:val="19"/>
        </w:rPr>
        <w:t>предоставляет разъяснение представившему запрос участнику в течение двух календарных дней, следующих за днем получения запроса</w:t>
      </w:r>
    </w:p>
    <w:p w:rsidR="00096865" w:rsidRPr="00FC335C" w:rsidRDefault="00096865" w:rsidP="0068719F">
      <w:pPr>
        <w:widowControl w:val="0"/>
        <w:tabs>
          <w:tab w:val="left" w:pos="284"/>
          <w:tab w:val="left" w:pos="426"/>
        </w:tabs>
        <w:autoSpaceDE w:val="0"/>
        <w:autoSpaceDN w:val="0"/>
        <w:adjustRightInd w:val="0"/>
        <w:ind w:left="-567" w:firstLine="567"/>
        <w:jc w:val="both"/>
        <w:rPr>
          <w:rFonts w:ascii="GHEA Grapalat" w:hAnsi="GHEA Grapalat"/>
          <w:sz w:val="19"/>
          <w:szCs w:val="19"/>
        </w:rPr>
      </w:pPr>
      <w:r w:rsidRPr="00FC335C">
        <w:rPr>
          <w:rFonts w:ascii="GHEA Grapalat" w:hAnsi="GHEA Grapalat"/>
          <w:sz w:val="19"/>
          <w:szCs w:val="19"/>
        </w:rPr>
        <w:t>3.2.</w:t>
      </w:r>
      <w:r w:rsidR="00ED2352" w:rsidRPr="00FC335C">
        <w:rPr>
          <w:rFonts w:ascii="GHEA Grapalat" w:hAnsi="GHEA Grapalat"/>
          <w:sz w:val="19"/>
          <w:szCs w:val="19"/>
        </w:rPr>
        <w:tab/>
      </w:r>
      <w:r w:rsidRPr="00FC335C">
        <w:rPr>
          <w:rFonts w:ascii="GHEA Grapalat" w:hAnsi="GHEA Grapalat"/>
          <w:sz w:val="19"/>
          <w:szCs w:val="19"/>
        </w:rPr>
        <w:t>В день предоставления разъяснения объявление о запросе и о</w:t>
      </w:r>
      <w:r w:rsidR="00775FAF" w:rsidRPr="00FC335C">
        <w:rPr>
          <w:rFonts w:ascii="Courier New" w:hAnsi="Courier New" w:cs="Courier New"/>
          <w:sz w:val="19"/>
          <w:szCs w:val="19"/>
          <w:lang w:val="en-US"/>
        </w:rPr>
        <w:t> </w:t>
      </w:r>
      <w:r w:rsidRPr="00FC335C">
        <w:rPr>
          <w:rFonts w:ascii="GHEA Grapalat" w:hAnsi="GHEA Grapalat"/>
          <w:sz w:val="19"/>
          <w:szCs w:val="19"/>
        </w:rPr>
        <w:t>содержании разъяснения опубликовывается в подразделе "Объявления относительно разъяснений приглашений" раздела "Объявления о</w:t>
      </w:r>
      <w:r w:rsidR="00775FAF" w:rsidRPr="00FC335C">
        <w:rPr>
          <w:rFonts w:ascii="Courier New" w:hAnsi="Courier New" w:cs="Courier New"/>
          <w:sz w:val="19"/>
          <w:szCs w:val="19"/>
          <w:lang w:val="en-US"/>
        </w:rPr>
        <w:t> </w:t>
      </w:r>
      <w:r w:rsidRPr="00FC335C">
        <w:rPr>
          <w:rFonts w:ascii="GHEA Grapalat" w:hAnsi="GHEA Grapalat"/>
          <w:sz w:val="19"/>
          <w:szCs w:val="19"/>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C335C" w:rsidRDefault="00096865" w:rsidP="0068719F">
      <w:pPr>
        <w:widowControl w:val="0"/>
        <w:tabs>
          <w:tab w:val="left" w:pos="284"/>
          <w:tab w:val="left" w:pos="426"/>
          <w:tab w:val="left" w:pos="1134"/>
        </w:tabs>
        <w:autoSpaceDE w:val="0"/>
        <w:autoSpaceDN w:val="0"/>
        <w:adjustRightInd w:val="0"/>
        <w:ind w:left="-567" w:firstLine="567"/>
        <w:jc w:val="both"/>
        <w:rPr>
          <w:rFonts w:ascii="GHEA Grapalat" w:hAnsi="GHEA Grapalat"/>
          <w:sz w:val="19"/>
          <w:szCs w:val="19"/>
        </w:rPr>
      </w:pPr>
      <w:r w:rsidRPr="00FC335C">
        <w:rPr>
          <w:rFonts w:ascii="GHEA Grapalat" w:hAnsi="GHEA Grapalat"/>
          <w:sz w:val="19"/>
          <w:szCs w:val="19"/>
        </w:rPr>
        <w:t>3.3</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C335C">
        <w:rPr>
          <w:rFonts w:ascii="GHEA Grapalat" w:hAnsi="GHEA Grapalat"/>
          <w:sz w:val="19"/>
          <w:szCs w:val="19"/>
        </w:rPr>
        <w:t xml:space="preserve">, или если запрос касается соответствия технических характеристик предлагаемых </w:t>
      </w:r>
      <w:r w:rsidR="00A14672" w:rsidRPr="00FC335C">
        <w:rPr>
          <w:rFonts w:ascii="GHEA Grapalat" w:hAnsi="GHEA Grapalat"/>
          <w:sz w:val="19"/>
          <w:szCs w:val="19"/>
        </w:rPr>
        <w:t>у</w:t>
      </w:r>
      <w:r w:rsidR="00791FE4" w:rsidRPr="00FC335C">
        <w:rPr>
          <w:rFonts w:ascii="GHEA Grapalat" w:hAnsi="GHEA Grapalat"/>
          <w:sz w:val="19"/>
          <w:szCs w:val="19"/>
        </w:rPr>
        <w:t xml:space="preserve">частником товаров техническим характеристикам, </w:t>
      </w:r>
      <w:r w:rsidR="00791FE4" w:rsidRPr="00FC335C">
        <w:rPr>
          <w:rFonts w:ascii="GHEA Grapalat" w:hAnsi="GHEA Grapalat"/>
          <w:sz w:val="19"/>
          <w:szCs w:val="19"/>
        </w:rPr>
        <w:lastRenderedPageBreak/>
        <w:t>предусмотренным настоящимприглашением</w:t>
      </w:r>
      <w:r w:rsidRPr="00FC335C">
        <w:rPr>
          <w:rFonts w:ascii="GHEA Grapalat" w:hAnsi="GHEA Grapalat"/>
          <w:sz w:val="19"/>
          <w:szCs w:val="19"/>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C335C" w:rsidRDefault="00096865" w:rsidP="0068719F">
      <w:pPr>
        <w:widowControl w:val="0"/>
        <w:tabs>
          <w:tab w:val="left" w:pos="284"/>
          <w:tab w:val="left" w:pos="426"/>
          <w:tab w:val="left" w:pos="1134"/>
        </w:tabs>
        <w:autoSpaceDE w:val="0"/>
        <w:autoSpaceDN w:val="0"/>
        <w:adjustRightInd w:val="0"/>
        <w:ind w:left="-567" w:firstLine="567"/>
        <w:jc w:val="both"/>
        <w:rPr>
          <w:rFonts w:ascii="GHEA Grapalat" w:hAnsi="GHEA Grapalat"/>
          <w:sz w:val="19"/>
          <w:szCs w:val="19"/>
          <w:lang w:val="hy-AM"/>
        </w:rPr>
      </w:pPr>
      <w:r w:rsidRPr="00FC335C">
        <w:rPr>
          <w:rFonts w:ascii="GHEA Grapalat" w:hAnsi="GHEA Grapalat"/>
          <w:sz w:val="19"/>
          <w:szCs w:val="19"/>
        </w:rPr>
        <w:t>3.4</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FC335C">
        <w:rPr>
          <w:rFonts w:ascii="GHEA Grapalat" w:hAnsi="GHEA Grapalat"/>
          <w:sz w:val="19"/>
          <w:szCs w:val="19"/>
          <w:vertAlign w:val="superscript"/>
          <w:lang w:val="hy-AM"/>
        </w:rPr>
        <w:t>5</w:t>
      </w:r>
    </w:p>
    <w:p w:rsidR="002D7D70" w:rsidRPr="00FC335C" w:rsidRDefault="002D7D70" w:rsidP="0068719F">
      <w:pPr>
        <w:widowControl w:val="0"/>
        <w:tabs>
          <w:tab w:val="left" w:pos="284"/>
          <w:tab w:val="left" w:pos="426"/>
          <w:tab w:val="left" w:pos="1134"/>
        </w:tabs>
        <w:autoSpaceDE w:val="0"/>
        <w:autoSpaceDN w:val="0"/>
        <w:adjustRightInd w:val="0"/>
        <w:ind w:left="-567" w:firstLine="567"/>
        <w:jc w:val="both"/>
        <w:rPr>
          <w:rFonts w:ascii="GHEA Grapalat" w:hAnsi="GHEA Grapalat" w:cs="Arial Unicode"/>
          <w:sz w:val="19"/>
          <w:szCs w:val="19"/>
          <w:lang w:val="hy-AM"/>
        </w:rPr>
      </w:pPr>
      <w:r w:rsidRPr="00FC335C">
        <w:rPr>
          <w:rFonts w:ascii="GHEA Grapalat" w:hAnsi="GHEA Grapalat"/>
          <w:sz w:val="19"/>
          <w:szCs w:val="19"/>
          <w:lang w:val="hy-AM"/>
        </w:rPr>
        <w:t>3.5</w:t>
      </w:r>
      <w:r w:rsidR="00F9791A" w:rsidRPr="00FC335C">
        <w:rPr>
          <w:rFonts w:ascii="GHEA Grapalat" w:hAnsi="GHEA Grapalat"/>
          <w:sz w:val="19"/>
          <w:szCs w:val="19"/>
          <w:lang w:val="hy-AM"/>
        </w:rPr>
        <w:t>Кажд</w:t>
      </w:r>
      <w:r w:rsidR="00F9791A" w:rsidRPr="00FC335C">
        <w:rPr>
          <w:rFonts w:ascii="GHEA Grapalat" w:hAnsi="GHEA Grapalat"/>
          <w:sz w:val="19"/>
          <w:szCs w:val="19"/>
        </w:rPr>
        <w:t>ое лиц</w:t>
      </w:r>
      <w:r w:rsidR="00CA1F39" w:rsidRPr="00FC335C">
        <w:rPr>
          <w:rFonts w:ascii="GHEA Grapalat" w:hAnsi="GHEA Grapalat"/>
          <w:sz w:val="19"/>
          <w:szCs w:val="19"/>
        </w:rPr>
        <w:t>о</w:t>
      </w:r>
      <w:r w:rsidR="00CA1F39" w:rsidRPr="00FC335C">
        <w:rPr>
          <w:rFonts w:ascii="GHEA Grapalat" w:hAnsi="GHEA Grapalat"/>
          <w:sz w:val="19"/>
          <w:szCs w:val="19"/>
          <w:lang w:val="hy-AM"/>
        </w:rPr>
        <w:t>без указания имени</w:t>
      </w:r>
      <w:r w:rsidR="00F9791A" w:rsidRPr="00FC335C">
        <w:rPr>
          <w:rFonts w:ascii="GHEA Grapalat" w:hAnsi="GHEA Grapalat"/>
          <w:sz w:val="19"/>
          <w:szCs w:val="19"/>
          <w:lang w:val="hy-AM"/>
        </w:rPr>
        <w:t xml:space="preserve">, до истечения срока, установленного для внесения изменений в приглашение, </w:t>
      </w:r>
      <w:r w:rsidR="00F9791A" w:rsidRPr="00FC335C">
        <w:rPr>
          <w:rFonts w:ascii="GHEA Grapalat" w:hAnsi="GHEA Grapalat"/>
          <w:sz w:val="19"/>
          <w:szCs w:val="19"/>
        </w:rPr>
        <w:t xml:space="preserve">имеет право </w:t>
      </w:r>
      <w:r w:rsidR="00F9791A" w:rsidRPr="00FC335C">
        <w:rPr>
          <w:rFonts w:ascii="GHEA Grapalat" w:hAnsi="GHEA Grapalat"/>
          <w:sz w:val="19"/>
          <w:szCs w:val="19"/>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FC335C">
        <w:rPr>
          <w:rFonts w:ascii="GHEA Grapalat" w:hAnsi="GHEA Grapalat"/>
          <w:sz w:val="19"/>
          <w:szCs w:val="19"/>
        </w:rPr>
        <w:t>.</w:t>
      </w:r>
      <w:r w:rsidR="00750FFF" w:rsidRPr="00FC335C">
        <w:rPr>
          <w:rFonts w:ascii="GHEA Grapalat" w:hAnsi="GHEA Grapalat"/>
          <w:sz w:val="19"/>
          <w:szCs w:val="19"/>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FC335C" w:rsidRDefault="00096865" w:rsidP="0068719F">
      <w:pPr>
        <w:widowControl w:val="0"/>
        <w:tabs>
          <w:tab w:val="left" w:pos="284"/>
          <w:tab w:val="left" w:pos="426"/>
          <w:tab w:val="left" w:pos="1134"/>
        </w:tabs>
        <w:autoSpaceDE w:val="0"/>
        <w:autoSpaceDN w:val="0"/>
        <w:adjustRightInd w:val="0"/>
        <w:ind w:left="-567" w:firstLine="567"/>
        <w:jc w:val="both"/>
        <w:rPr>
          <w:rFonts w:ascii="GHEA Grapalat" w:hAnsi="GHEA Grapalat" w:cs="Arial Unicode"/>
          <w:sz w:val="19"/>
          <w:szCs w:val="19"/>
        </w:rPr>
      </w:pPr>
      <w:r w:rsidRPr="00FC335C">
        <w:rPr>
          <w:rFonts w:ascii="GHEA Grapalat" w:hAnsi="GHEA Grapalat"/>
          <w:sz w:val="19"/>
          <w:szCs w:val="19"/>
        </w:rPr>
        <w:t>3.</w:t>
      </w:r>
      <w:r w:rsidR="00E648D1" w:rsidRPr="00FC335C">
        <w:rPr>
          <w:rFonts w:ascii="GHEA Grapalat" w:hAnsi="GHEA Grapalat"/>
          <w:sz w:val="19"/>
          <w:szCs w:val="19"/>
          <w:lang w:val="hy-AM"/>
        </w:rPr>
        <w:t>6</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C335C">
        <w:rPr>
          <w:rFonts w:ascii="Courier New" w:hAnsi="Courier New" w:cs="Courier New"/>
          <w:sz w:val="19"/>
          <w:szCs w:val="19"/>
          <w:lang w:val="en-US"/>
        </w:rPr>
        <w:t> </w:t>
      </w:r>
      <w:r w:rsidRPr="00FC335C">
        <w:rPr>
          <w:rFonts w:ascii="GHEA Grapalat" w:hAnsi="GHEA Grapalat"/>
          <w:sz w:val="19"/>
          <w:szCs w:val="19"/>
        </w:rPr>
        <w:t xml:space="preserve">этих изменениях.  </w:t>
      </w:r>
    </w:p>
    <w:p w:rsidR="00B051BE" w:rsidRPr="00FC335C" w:rsidRDefault="00B051BE" w:rsidP="009E01A4">
      <w:pPr>
        <w:widowControl w:val="0"/>
        <w:ind w:left="-567"/>
        <w:jc w:val="center"/>
        <w:rPr>
          <w:rFonts w:ascii="GHEA Grapalat" w:hAnsi="GHEA Grapalat"/>
          <w:b/>
          <w:sz w:val="19"/>
          <w:szCs w:val="19"/>
        </w:rPr>
      </w:pPr>
    </w:p>
    <w:p w:rsidR="00096865" w:rsidRPr="00FC335C" w:rsidRDefault="00955A1E" w:rsidP="00FC335C">
      <w:pPr>
        <w:widowControl w:val="0"/>
        <w:ind w:left="-426" w:firstLine="426"/>
        <w:jc w:val="center"/>
        <w:rPr>
          <w:rFonts w:ascii="GHEA Grapalat" w:hAnsi="GHEA Grapalat" w:cs="Arial"/>
          <w:b/>
          <w:sz w:val="19"/>
          <w:szCs w:val="19"/>
        </w:rPr>
      </w:pPr>
      <w:r w:rsidRPr="00FC335C">
        <w:rPr>
          <w:rFonts w:ascii="GHEA Grapalat" w:hAnsi="GHEA Grapalat"/>
          <w:b/>
          <w:sz w:val="19"/>
          <w:szCs w:val="19"/>
        </w:rPr>
        <w:t>4. ПОРЯДОК ПОДАЧИ ЗАЯВКИ</w:t>
      </w:r>
    </w:p>
    <w:p w:rsidR="00096865" w:rsidRPr="00FC335C" w:rsidRDefault="00096865" w:rsidP="00FC335C">
      <w:pPr>
        <w:widowControl w:val="0"/>
        <w:tabs>
          <w:tab w:val="left" w:pos="1134"/>
        </w:tabs>
        <w:ind w:left="-426" w:firstLine="426"/>
        <w:jc w:val="both"/>
        <w:rPr>
          <w:rFonts w:ascii="GHEA Grapalat" w:hAnsi="GHEA Grapalat"/>
          <w:sz w:val="19"/>
          <w:szCs w:val="19"/>
        </w:rPr>
      </w:pPr>
      <w:r w:rsidRPr="00FC335C">
        <w:rPr>
          <w:rFonts w:ascii="GHEA Grapalat" w:hAnsi="GHEA Grapalat"/>
          <w:sz w:val="19"/>
          <w:szCs w:val="19"/>
        </w:rPr>
        <w:t>4.1</w:t>
      </w:r>
      <w:r w:rsidR="00A34DFE" w:rsidRPr="00FC335C">
        <w:rPr>
          <w:rFonts w:ascii="GHEA Grapalat" w:hAnsi="GHEA Grapalat"/>
          <w:sz w:val="19"/>
          <w:szCs w:val="19"/>
        </w:rPr>
        <w:t>.</w:t>
      </w:r>
      <w:r w:rsidRPr="00FC335C">
        <w:rPr>
          <w:rFonts w:ascii="GHEA Grapalat" w:hAnsi="GHEA Grapalat"/>
          <w:sz w:val="19"/>
          <w:szCs w:val="19"/>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C335C" w:rsidRDefault="00096865" w:rsidP="00FC335C">
      <w:pPr>
        <w:pStyle w:val="BodyTextIndent2"/>
        <w:widowControl w:val="0"/>
        <w:spacing w:line="240" w:lineRule="auto"/>
        <w:ind w:left="-426" w:firstLine="426"/>
        <w:rPr>
          <w:rFonts w:ascii="GHEA Grapalat" w:hAnsi="GHEA Grapalat" w:cs="Sylfaen"/>
          <w:sz w:val="19"/>
          <w:szCs w:val="19"/>
        </w:rPr>
      </w:pPr>
      <w:r w:rsidRPr="00FC335C">
        <w:rPr>
          <w:rFonts w:ascii="GHEA Grapalat" w:hAnsi="GHEA Grapalat"/>
          <w:sz w:val="19"/>
          <w:szCs w:val="19"/>
        </w:rPr>
        <w:t>Участник может подать заявку как для каждого лота, так и для нескольких или всех лотов.</w:t>
      </w:r>
    </w:p>
    <w:p w:rsidR="00096865" w:rsidRPr="00FC335C" w:rsidRDefault="000946A3" w:rsidP="00FC335C">
      <w:pPr>
        <w:pStyle w:val="BodyTextIndent2"/>
        <w:widowControl w:val="0"/>
        <w:spacing w:line="240" w:lineRule="auto"/>
        <w:ind w:left="-426" w:firstLine="426"/>
        <w:rPr>
          <w:rFonts w:ascii="GHEA Grapalat" w:hAnsi="GHEA Grapalat" w:cs="Sylfaen"/>
          <w:sz w:val="19"/>
          <w:szCs w:val="19"/>
        </w:rPr>
      </w:pPr>
      <w:r w:rsidRPr="00FC335C">
        <w:rPr>
          <w:rFonts w:ascii="GHEA Grapalat" w:hAnsi="GHEA Grapalat"/>
          <w:sz w:val="19"/>
          <w:szCs w:val="19"/>
        </w:rPr>
        <w:t>Заявка подается до истечения срока, установленного для этого настоящим Приглашением.</w:t>
      </w:r>
    </w:p>
    <w:p w:rsidR="00096865" w:rsidRPr="00FC335C" w:rsidRDefault="000946A3" w:rsidP="00FC335C">
      <w:pPr>
        <w:pStyle w:val="BodyTextIndent2"/>
        <w:widowControl w:val="0"/>
        <w:spacing w:line="240" w:lineRule="auto"/>
        <w:ind w:left="-426" w:firstLine="426"/>
        <w:rPr>
          <w:rFonts w:ascii="GHEA Grapalat" w:hAnsi="GHEA Grapalat"/>
          <w:sz w:val="19"/>
          <w:szCs w:val="19"/>
        </w:rPr>
      </w:pPr>
      <w:r w:rsidRPr="00FC335C">
        <w:rPr>
          <w:rFonts w:ascii="GHEA Grapalat" w:hAnsi="GHEA Grapalat"/>
          <w:sz w:val="19"/>
          <w:szCs w:val="19"/>
        </w:rPr>
        <w:t>Порядок подготовки заявки описан в части 2 настоящего приглашения - в инструкции по подготовке заявок на открытый конкурс.</w:t>
      </w:r>
    </w:p>
    <w:p w:rsidR="00A80ECD" w:rsidRPr="00FC335C" w:rsidRDefault="00A80ECD" w:rsidP="00FC335C">
      <w:pPr>
        <w:pStyle w:val="BodyTextIndent2"/>
        <w:widowControl w:val="0"/>
        <w:tabs>
          <w:tab w:val="left" w:pos="1134"/>
        </w:tabs>
        <w:spacing w:line="240" w:lineRule="auto"/>
        <w:ind w:left="-426" w:firstLine="426"/>
        <w:rPr>
          <w:rFonts w:ascii="GHEA Grapalat" w:hAnsi="GHEA Grapalat" w:cs="Sylfaen"/>
          <w:sz w:val="19"/>
          <w:szCs w:val="19"/>
        </w:rPr>
      </w:pPr>
      <w:r w:rsidRPr="00FC335C">
        <w:rPr>
          <w:rFonts w:ascii="GHEA Grapalat" w:hAnsi="GHEA Grapalat"/>
          <w:sz w:val="19"/>
          <w:szCs w:val="19"/>
        </w:rPr>
        <w:t>4.2.</w:t>
      </w:r>
      <w:r w:rsidR="00FA3898" w:rsidRPr="00FC335C">
        <w:rPr>
          <w:rFonts w:ascii="Sylfaen" w:hAnsi="Sylfaen"/>
          <w:sz w:val="19"/>
          <w:szCs w:val="19"/>
        </w:rPr>
        <w:t xml:space="preserve">Заявки </w:t>
      </w:r>
      <w:r w:rsidR="00FA3898" w:rsidRPr="00FC335C">
        <w:rPr>
          <w:rFonts w:ascii="Sylfaen" w:hAnsi="Sylfaen"/>
          <w:sz w:val="19"/>
          <w:szCs w:val="19"/>
          <w:lang w:val="hy-AM"/>
        </w:rPr>
        <w:t xml:space="preserve">на процедуру необходимо представить в комиссию по адресу Г. Ереван, Туманян 10, No 7, РА не позднее, </w:t>
      </w:r>
      <w:r w:rsidR="00FA3898" w:rsidRPr="00FC335C">
        <w:rPr>
          <w:rFonts w:ascii="Sylfaen" w:hAnsi="Sylfaen"/>
          <w:b/>
          <w:bCs/>
          <w:sz w:val="19"/>
          <w:szCs w:val="19"/>
          <w:lang w:val="hy-AM"/>
        </w:rPr>
        <w:t>чем "1</w:t>
      </w:r>
      <w:r w:rsidR="00BD0E81">
        <w:rPr>
          <w:rFonts w:ascii="Sylfaen" w:hAnsi="Sylfaen"/>
          <w:b/>
          <w:bCs/>
          <w:sz w:val="19"/>
          <w:szCs w:val="19"/>
          <w:lang w:val="hy-AM"/>
        </w:rPr>
        <w:t>1</w:t>
      </w:r>
      <w:r w:rsidR="00FA3898" w:rsidRPr="00FC335C">
        <w:rPr>
          <w:rFonts w:ascii="Sylfaen" w:hAnsi="Sylfaen"/>
          <w:b/>
          <w:bCs/>
          <w:sz w:val="19"/>
          <w:szCs w:val="19"/>
          <w:lang w:val="hy-AM"/>
        </w:rPr>
        <w:t>:</w:t>
      </w:r>
      <w:r w:rsidR="0086440C" w:rsidRPr="0086440C">
        <w:rPr>
          <w:rFonts w:ascii="Sylfaen" w:hAnsi="Sylfaen"/>
          <w:b/>
          <w:bCs/>
          <w:sz w:val="19"/>
          <w:szCs w:val="19"/>
        </w:rPr>
        <w:t>.0</w:t>
      </w:r>
      <w:r w:rsidR="00FA3898" w:rsidRPr="00FC335C">
        <w:rPr>
          <w:rFonts w:ascii="Sylfaen" w:hAnsi="Sylfaen"/>
          <w:b/>
          <w:bCs/>
          <w:sz w:val="19"/>
          <w:szCs w:val="19"/>
          <w:lang w:val="hy-AM"/>
        </w:rPr>
        <w:t>0</w:t>
      </w:r>
      <w:r w:rsidR="00FA3898" w:rsidRPr="00FC335C">
        <w:rPr>
          <w:rFonts w:ascii="Sylfaen" w:hAnsi="Sylfaen"/>
          <w:b/>
          <w:bCs/>
          <w:sz w:val="19"/>
          <w:szCs w:val="19"/>
        </w:rPr>
        <w:t>" часов "</w:t>
      </w:r>
      <w:r w:rsidR="00BD0E81">
        <w:rPr>
          <w:rFonts w:ascii="Sylfaen" w:hAnsi="Sylfaen"/>
          <w:b/>
          <w:bCs/>
          <w:sz w:val="19"/>
          <w:szCs w:val="19"/>
          <w:lang w:val="hy-AM"/>
        </w:rPr>
        <w:t>8</w:t>
      </w:r>
      <w:r w:rsidR="00FA3898" w:rsidRPr="00FC335C">
        <w:rPr>
          <w:rFonts w:ascii="Sylfaen" w:hAnsi="Sylfaen"/>
          <w:b/>
          <w:bCs/>
          <w:sz w:val="19"/>
          <w:szCs w:val="19"/>
        </w:rPr>
        <w:t>"-го дня</w:t>
      </w:r>
      <w:r w:rsidR="00FA3898" w:rsidRPr="00FC335C">
        <w:rPr>
          <w:rFonts w:ascii="Sylfaen" w:hAnsi="Sylfaen"/>
          <w:sz w:val="19"/>
          <w:szCs w:val="19"/>
        </w:rPr>
        <w:t xml:space="preserve"> с даты опубликования в бюллетене объявления и приглашения на настоящую процедуру</w:t>
      </w:r>
    </w:p>
    <w:p w:rsidR="00A80ECD" w:rsidRPr="00FC335C" w:rsidRDefault="00A80ECD" w:rsidP="00FC335C">
      <w:pPr>
        <w:pStyle w:val="BodyTextIndent2"/>
        <w:widowControl w:val="0"/>
        <w:spacing w:line="240" w:lineRule="auto"/>
        <w:ind w:left="-426" w:firstLine="426"/>
        <w:rPr>
          <w:rFonts w:ascii="GHEA Grapalat" w:hAnsi="GHEA Grapalat" w:cs="Sylfaen"/>
          <w:sz w:val="19"/>
          <w:szCs w:val="19"/>
        </w:rPr>
      </w:pPr>
      <w:r w:rsidRPr="00FC335C">
        <w:rPr>
          <w:rFonts w:ascii="GHEA Grapalat" w:hAnsi="GHEA Grapalat"/>
          <w:sz w:val="19"/>
          <w:szCs w:val="19"/>
        </w:rPr>
        <w:t>Заявки на процедуру получает и в журнале регистрации заявок регистрирует секретарь комиссии "</w:t>
      </w:r>
      <w:r w:rsidR="00FC335C" w:rsidRPr="004D5465">
        <w:rPr>
          <w:rFonts w:ascii="GHEA Grapalat" w:hAnsi="GHEA Grapalat"/>
          <w:sz w:val="19"/>
          <w:szCs w:val="19"/>
        </w:rPr>
        <w:t xml:space="preserve"> </w:t>
      </w:r>
      <w:r w:rsidR="004D5465" w:rsidRPr="004D5465">
        <w:rPr>
          <w:rFonts w:ascii="GHEA Grapalat" w:hAnsi="GHEA Grapalat"/>
          <w:sz w:val="19"/>
          <w:szCs w:val="19"/>
        </w:rPr>
        <w:t>м.мкрт</w:t>
      </w:r>
      <w:r w:rsidR="004D5465" w:rsidRPr="00FC335C">
        <w:rPr>
          <w:rFonts w:ascii="GHEA Grapalat" w:hAnsi="GHEA Grapalat"/>
          <w:sz w:val="19"/>
          <w:szCs w:val="19"/>
        </w:rPr>
        <w:t>чян</w:t>
      </w:r>
      <w:r w:rsidRPr="00FC335C">
        <w:rPr>
          <w:rFonts w:ascii="GHEA Grapalat" w:hAnsi="GHEA Grapalat"/>
          <w:sz w:val="19"/>
          <w:szCs w:val="19"/>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FC335C" w:rsidRDefault="00B67CCD" w:rsidP="004D5465">
      <w:pPr>
        <w:pStyle w:val="BodyTextIndent2"/>
        <w:widowControl w:val="0"/>
        <w:tabs>
          <w:tab w:val="left" w:pos="426"/>
          <w:tab w:val="left" w:pos="1134"/>
        </w:tabs>
        <w:spacing w:line="240" w:lineRule="auto"/>
        <w:ind w:left="-426" w:firstLine="426"/>
        <w:rPr>
          <w:rFonts w:ascii="GHEA Grapalat" w:hAnsi="GHEA Grapalat"/>
          <w:sz w:val="19"/>
          <w:szCs w:val="19"/>
        </w:rPr>
      </w:pPr>
      <w:r w:rsidRPr="00FC335C">
        <w:rPr>
          <w:rFonts w:ascii="GHEA Grapalat" w:hAnsi="GHEA Grapalat"/>
          <w:sz w:val="19"/>
          <w:szCs w:val="19"/>
        </w:rPr>
        <w:t>4.3.</w:t>
      </w:r>
      <w:r w:rsidR="003065C4" w:rsidRPr="00FC335C">
        <w:rPr>
          <w:rFonts w:ascii="GHEA Grapalat" w:hAnsi="GHEA Grapalat"/>
          <w:sz w:val="19"/>
          <w:szCs w:val="19"/>
        </w:rPr>
        <w:tab/>
      </w:r>
      <w:r w:rsidRPr="00FC335C">
        <w:rPr>
          <w:rFonts w:ascii="GHEA Grapalat" w:hAnsi="GHEA Grapalat"/>
          <w:sz w:val="19"/>
          <w:szCs w:val="19"/>
        </w:rPr>
        <w:t>В заявке участник представляет:</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1) утвержденное им заявление-объявление, предусмотренное пунктом 2.1 части 2 настоящего приглашения</w:t>
      </w:r>
      <w:r w:rsidR="003C5795" w:rsidRPr="00FC335C">
        <w:rPr>
          <w:rFonts w:ascii="GHEA Grapalat" w:hAnsi="GHEA Grapalat"/>
          <w:sz w:val="19"/>
          <w:szCs w:val="19"/>
        </w:rPr>
        <w:t xml:space="preserve">указав адрес электронной почты, учетный номер налогоплательщика, адрес деятельности и номер телефона </w:t>
      </w:r>
      <w:r w:rsidRPr="00FC335C">
        <w:rPr>
          <w:rFonts w:ascii="GHEA Grapalat" w:hAnsi="GHEA Grapalat"/>
          <w:sz w:val="19"/>
          <w:szCs w:val="19"/>
        </w:rPr>
        <w:t>, которое включает:</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 xml:space="preserve">   а) </w:t>
      </w:r>
      <w:r w:rsidR="003C5795" w:rsidRPr="00FC335C">
        <w:rPr>
          <w:rFonts w:ascii="GHEA Grapalat" w:hAnsi="GHEA Grapalat"/>
          <w:sz w:val="19"/>
          <w:szCs w:val="19"/>
        </w:rPr>
        <w:t xml:space="preserve">подтверждение </w:t>
      </w:r>
      <w:r w:rsidRPr="00FC335C">
        <w:rPr>
          <w:rFonts w:ascii="GHEA Grapalat" w:hAnsi="GHEA Grapalat"/>
          <w:sz w:val="19"/>
          <w:szCs w:val="19"/>
        </w:rPr>
        <w:t>о соответствии своих данных требованиям права на участие, установленным настоящим приглашением;</w:t>
      </w:r>
    </w:p>
    <w:p w:rsidR="00C648D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 xml:space="preserve">   б) </w:t>
      </w:r>
      <w:r w:rsidR="003C5795" w:rsidRPr="00FC335C">
        <w:rPr>
          <w:rFonts w:ascii="GHEA Grapalat" w:hAnsi="GHEA Grapalat"/>
          <w:sz w:val="19"/>
          <w:szCs w:val="19"/>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C335C">
        <w:rPr>
          <w:rFonts w:ascii="GHEA Grapalat" w:hAnsi="GHEA Grapalat"/>
          <w:sz w:val="19"/>
          <w:szCs w:val="19"/>
        </w:rPr>
        <w:t xml:space="preserve"> в случае признания отобранным участником</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в) объявление об отсутствии</w:t>
      </w:r>
      <w:r w:rsidR="00FD4D68" w:rsidRPr="00FC335C">
        <w:rPr>
          <w:rFonts w:ascii="GHEA Grapalat" w:hAnsi="GHEA Grapalat"/>
          <w:sz w:val="19"/>
          <w:szCs w:val="19"/>
        </w:rPr>
        <w:t xml:space="preserve"> недобросовестной конкуренции,</w:t>
      </w:r>
      <w:r w:rsidRPr="00FC335C">
        <w:rPr>
          <w:rFonts w:ascii="GHEA Grapalat" w:hAnsi="GHEA Grapalat"/>
          <w:sz w:val="19"/>
          <w:szCs w:val="19"/>
        </w:rPr>
        <w:t xml:space="preserve"> злоупотребления доминирующим положением и антиконкурентного соглашения в рамках настоящей процедуры</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C335C" w:rsidRDefault="001361B2" w:rsidP="004D5465">
      <w:pPr>
        <w:pStyle w:val="norm"/>
        <w:widowControl w:val="0"/>
        <w:tabs>
          <w:tab w:val="left" w:pos="426"/>
          <w:tab w:val="left" w:pos="1134"/>
        </w:tabs>
        <w:spacing w:line="240" w:lineRule="auto"/>
        <w:ind w:left="-426" w:firstLine="426"/>
        <w:rPr>
          <w:rFonts w:ascii="GHEA Grapalat" w:hAnsi="GHEA Grapalat"/>
          <w:sz w:val="19"/>
          <w:szCs w:val="19"/>
        </w:rPr>
      </w:pPr>
      <w:r w:rsidRPr="00FC335C">
        <w:rPr>
          <w:rFonts w:ascii="GHEA Grapalat" w:hAnsi="GHEA Grapalat"/>
          <w:sz w:val="19"/>
          <w:szCs w:val="19"/>
        </w:rPr>
        <w:t xml:space="preserve">д) </w:t>
      </w:r>
      <w:r w:rsidR="00B5181E" w:rsidRPr="00FC335C">
        <w:rPr>
          <w:rFonts w:ascii="GHEA Grapalat" w:hAnsi="GHEA Grapalat"/>
          <w:sz w:val="19"/>
          <w:szCs w:val="19"/>
        </w:rPr>
        <w:t>д</w:t>
      </w:r>
      <w:r w:rsidR="00695E8D" w:rsidRPr="00FC335C">
        <w:rPr>
          <w:rFonts w:ascii="GHEA Grapalat" w:hAnsi="GHEA Grapalat"/>
          <w:sz w:val="19"/>
          <w:szCs w:val="19"/>
        </w:rPr>
        <w:t>екларацию</w:t>
      </w:r>
      <w:r w:rsidR="006A7E82" w:rsidRPr="00FC335C">
        <w:rPr>
          <w:rFonts w:ascii="GHEA Grapalat" w:hAnsi="GHEA Grapalat"/>
          <w:sz w:val="19"/>
          <w:szCs w:val="19"/>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C335C">
        <w:rPr>
          <w:rFonts w:ascii="GHEA Grapalat" w:hAnsi="GHEA Grapalat"/>
          <w:sz w:val="19"/>
          <w:szCs w:val="19"/>
        </w:rPr>
        <w:t xml:space="preserve">При этом, если участник объявляется отобранным участником, то предусмотренная настоящим абзацем </w:t>
      </w:r>
      <w:r w:rsidR="006A7E82" w:rsidRPr="00FC335C">
        <w:rPr>
          <w:rFonts w:ascii="GHEA Grapalat" w:hAnsi="GHEA Grapalat"/>
          <w:sz w:val="19"/>
          <w:szCs w:val="19"/>
        </w:rPr>
        <w:t>деклация</w:t>
      </w:r>
      <w:r w:rsidRPr="00FC335C">
        <w:rPr>
          <w:rFonts w:ascii="GHEA Grapalat" w:hAnsi="GHEA Grapalat"/>
          <w:sz w:val="19"/>
          <w:szCs w:val="19"/>
        </w:rPr>
        <w:t>, после вскрытия заявок публик</w:t>
      </w:r>
      <w:r w:rsidR="006A7E82" w:rsidRPr="00FC335C">
        <w:rPr>
          <w:rFonts w:ascii="GHEA Grapalat" w:hAnsi="GHEA Grapalat"/>
          <w:sz w:val="19"/>
          <w:szCs w:val="19"/>
        </w:rPr>
        <w:t>у</w:t>
      </w:r>
      <w:r w:rsidRPr="00FC335C">
        <w:rPr>
          <w:rFonts w:ascii="GHEA Grapalat" w:hAnsi="GHEA Grapalat"/>
          <w:sz w:val="19"/>
          <w:szCs w:val="19"/>
        </w:rPr>
        <w:t>ется в бюллетене вместе с объявлением о решении заключить договор;</w:t>
      </w:r>
    </w:p>
    <w:p w:rsidR="00496558" w:rsidRPr="00FC335C" w:rsidRDefault="00496558" w:rsidP="00FC335C">
      <w:pPr>
        <w:pStyle w:val="norm"/>
        <w:widowControl w:val="0"/>
        <w:tabs>
          <w:tab w:val="left" w:pos="1134"/>
        </w:tabs>
        <w:spacing w:after="160" w:line="240" w:lineRule="auto"/>
        <w:ind w:left="-426" w:firstLine="426"/>
        <w:rPr>
          <w:rFonts w:ascii="Sylfaen" w:hAnsi="Sylfaen"/>
          <w:b/>
          <w:bCs/>
          <w:sz w:val="19"/>
          <w:szCs w:val="19"/>
          <w:lang w:val="hy-AM"/>
        </w:rPr>
      </w:pPr>
      <w:r w:rsidRPr="00FC335C">
        <w:rPr>
          <w:rFonts w:ascii="Segoe UI" w:hAnsi="Segoe UI" w:cs="Segoe UI"/>
          <w:sz w:val="19"/>
          <w:szCs w:val="19"/>
        </w:rPr>
        <w:t>(2) технические характеристики продукта, который он предлагает; а также товарный знак и наименование производителя (теперь полное описание продукта). Кроме того, участник может представить продукцию, изготовленную более чем одним производителем, а также различные товарные знаки.</w:t>
      </w:r>
    </w:p>
    <w:p w:rsidR="00B67CCD" w:rsidRPr="00FC335C" w:rsidRDefault="001C6688" w:rsidP="00FA389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lang w:val="hy-AM"/>
        </w:rPr>
        <w:t>3</w:t>
      </w:r>
      <w:r w:rsidR="0047117B" w:rsidRPr="00FC335C">
        <w:rPr>
          <w:rFonts w:ascii="GHEA Grapalat" w:hAnsi="GHEA Grapalat"/>
          <w:sz w:val="19"/>
          <w:szCs w:val="19"/>
        </w:rPr>
        <w:t>)</w:t>
      </w:r>
      <w:r w:rsidR="00444026" w:rsidRPr="00FC335C">
        <w:rPr>
          <w:rFonts w:ascii="GHEA Grapalat" w:hAnsi="GHEA Grapalat"/>
          <w:sz w:val="19"/>
          <w:szCs w:val="19"/>
        </w:rPr>
        <w:tab/>
      </w:r>
      <w:r w:rsidR="0047117B" w:rsidRPr="00FC335C">
        <w:rPr>
          <w:rFonts w:ascii="GHEA Grapalat" w:hAnsi="GHEA Grapalat"/>
          <w:sz w:val="19"/>
          <w:szCs w:val="19"/>
        </w:rPr>
        <w:t>утвержденное им ценовое предложение;</w:t>
      </w:r>
    </w:p>
    <w:p w:rsidR="006C3115" w:rsidRPr="00FC335C" w:rsidRDefault="00094F5C" w:rsidP="00FA3898">
      <w:pPr>
        <w:widowControl w:val="0"/>
        <w:tabs>
          <w:tab w:val="left" w:pos="567"/>
          <w:tab w:val="left" w:pos="1134"/>
        </w:tabs>
        <w:ind w:left="-567" w:firstLine="567"/>
        <w:jc w:val="both"/>
        <w:rPr>
          <w:rFonts w:ascii="GHEA Grapalat" w:hAnsi="GHEA Grapalat"/>
          <w:sz w:val="19"/>
          <w:szCs w:val="19"/>
        </w:rPr>
      </w:pPr>
      <w:r w:rsidRPr="00FC335C">
        <w:rPr>
          <w:rFonts w:ascii="GHEA Grapalat" w:hAnsi="GHEA Grapalat"/>
          <w:sz w:val="19"/>
          <w:szCs w:val="19"/>
        </w:rPr>
        <w:t>4</w:t>
      </w:r>
      <w:r w:rsidR="00E326DD" w:rsidRPr="00FC335C">
        <w:rPr>
          <w:rFonts w:ascii="GHEA Grapalat" w:hAnsi="GHEA Grapalat"/>
          <w:sz w:val="19"/>
          <w:szCs w:val="19"/>
        </w:rPr>
        <w:t>)</w:t>
      </w:r>
    </w:p>
    <w:p w:rsidR="000845F6" w:rsidRPr="00FC335C" w:rsidRDefault="005F25EF" w:rsidP="00FA389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5</w:t>
      </w:r>
      <w:r w:rsidR="003E3FD0" w:rsidRPr="00FC335C">
        <w:rPr>
          <w:rFonts w:ascii="GHEA Grapalat" w:hAnsi="GHEA Grapalat"/>
          <w:sz w:val="19"/>
          <w:szCs w:val="19"/>
        </w:rPr>
        <w:t>)</w:t>
      </w:r>
      <w:r w:rsidR="00333B85" w:rsidRPr="00FC335C">
        <w:rPr>
          <w:rFonts w:ascii="GHEA Grapalat" w:hAnsi="GHEA Grapalat"/>
          <w:sz w:val="19"/>
          <w:szCs w:val="19"/>
        </w:rPr>
        <w:tab/>
      </w:r>
      <w:r w:rsidR="003E3FD0" w:rsidRPr="00FC335C">
        <w:rPr>
          <w:rFonts w:ascii="GHEA Grapalat" w:hAnsi="GHEA Grapalat"/>
          <w:sz w:val="19"/>
          <w:szCs w:val="19"/>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C335C" w:rsidRDefault="005F25EF" w:rsidP="00FA389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6</w:t>
      </w:r>
      <w:r w:rsidR="003E3FD0" w:rsidRPr="00FC335C">
        <w:rPr>
          <w:rFonts w:ascii="GHEA Grapalat" w:hAnsi="GHEA Grapalat"/>
          <w:sz w:val="19"/>
          <w:szCs w:val="19"/>
        </w:rPr>
        <w:t>)</w:t>
      </w:r>
      <w:r w:rsidR="00333B85" w:rsidRPr="00FC335C">
        <w:rPr>
          <w:rFonts w:ascii="GHEA Grapalat" w:hAnsi="GHEA Grapalat"/>
          <w:sz w:val="19"/>
          <w:szCs w:val="19"/>
        </w:rPr>
        <w:tab/>
      </w:r>
      <w:r w:rsidR="003E3FD0" w:rsidRPr="00FC335C">
        <w:rPr>
          <w:rFonts w:ascii="GHEA Grapalat" w:hAnsi="GHEA Grapalat"/>
          <w:sz w:val="19"/>
          <w:szCs w:val="19"/>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C335C" w:rsidRDefault="00721677" w:rsidP="00FA3898">
      <w:pPr>
        <w:tabs>
          <w:tab w:val="left" w:pos="567"/>
        </w:tabs>
        <w:ind w:left="-567"/>
        <w:jc w:val="both"/>
        <w:rPr>
          <w:rFonts w:ascii="GHEA Grapalat" w:hAnsi="GHEA Grapalat" w:cs="Sylfaen"/>
          <w:sz w:val="19"/>
          <w:szCs w:val="19"/>
        </w:rPr>
      </w:pPr>
      <w:r w:rsidRPr="00FC335C">
        <w:rPr>
          <w:rFonts w:ascii="GHEA Grapalat" w:hAnsi="GHEA Grapalat" w:cs="Sylfaen"/>
          <w:sz w:val="19"/>
          <w:szCs w:val="19"/>
        </w:rPr>
        <w:t xml:space="preserve">При этом в случае участия в настоящей процедуре в порядке совместной деятельности (консорциумом) </w:t>
      </w:r>
    </w:p>
    <w:p w:rsidR="00721677" w:rsidRPr="00FC335C" w:rsidRDefault="00721677" w:rsidP="00FA3898">
      <w:pPr>
        <w:tabs>
          <w:tab w:val="left" w:pos="567"/>
        </w:tabs>
        <w:ind w:left="-567"/>
        <w:jc w:val="both"/>
        <w:rPr>
          <w:rFonts w:ascii="GHEA Grapalat" w:hAnsi="GHEA Grapalat" w:cs="Sylfaen"/>
          <w:sz w:val="19"/>
          <w:szCs w:val="19"/>
        </w:rPr>
      </w:pPr>
      <w:r w:rsidRPr="00FC335C">
        <w:rPr>
          <w:rFonts w:ascii="GHEA Grapalat" w:hAnsi="GHEA Grapalat" w:cs="Sylfaen"/>
          <w:sz w:val="19"/>
          <w:szCs w:val="19"/>
        </w:rPr>
        <w:t xml:space="preserve">  • ни одна из сторон договора о совместной деятельности не может подавать отдельную заявку на данную процедуру</w:t>
      </w:r>
      <w:r w:rsidR="006519EF" w:rsidRPr="00FC335C">
        <w:rPr>
          <w:rFonts w:ascii="GHEA Grapalat" w:hAnsi="GHEA Grapalat" w:cs="Sylfaen"/>
          <w:sz w:val="19"/>
          <w:szCs w:val="19"/>
        </w:rPr>
        <w:t xml:space="preserve"> (на один и тот же лот)</w:t>
      </w:r>
      <w:r w:rsidRPr="00FC335C">
        <w:rPr>
          <w:rFonts w:ascii="GHEA Grapalat" w:hAnsi="GHEA Grapalat" w:cs="Sylfaen"/>
          <w:sz w:val="19"/>
          <w:szCs w:val="19"/>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C335C" w:rsidRDefault="00721677" w:rsidP="00FA3898">
      <w:pPr>
        <w:pStyle w:val="norm"/>
        <w:widowControl w:val="0"/>
        <w:tabs>
          <w:tab w:val="left" w:pos="567"/>
        </w:tabs>
        <w:spacing w:line="240" w:lineRule="auto"/>
        <w:ind w:left="-567" w:firstLine="0"/>
        <w:rPr>
          <w:rFonts w:ascii="GHEA Grapalat" w:hAnsi="GHEA Grapalat" w:cs="Sylfaen"/>
          <w:sz w:val="19"/>
          <w:szCs w:val="19"/>
        </w:rPr>
      </w:pPr>
      <w:r w:rsidRPr="00FC335C">
        <w:rPr>
          <w:rFonts w:ascii="GHEA Grapalat" w:hAnsi="GHEA Grapalat" w:cs="Sylfaen"/>
          <w:sz w:val="19"/>
          <w:szCs w:val="19"/>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w:t>
      </w:r>
      <w:r w:rsidRPr="00FC335C">
        <w:rPr>
          <w:rFonts w:ascii="GHEA Grapalat" w:hAnsi="GHEA Grapalat" w:cs="Sylfaen"/>
          <w:sz w:val="19"/>
          <w:szCs w:val="19"/>
        </w:rPr>
        <w:lastRenderedPageBreak/>
        <w:t>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FC335C" w:rsidRDefault="0049655D" w:rsidP="009E01A4">
      <w:pPr>
        <w:ind w:left="-567"/>
        <w:rPr>
          <w:rFonts w:ascii="GHEA Grapalat" w:hAnsi="GHEA Grapalat"/>
          <w:b/>
          <w:sz w:val="19"/>
          <w:szCs w:val="19"/>
        </w:rPr>
      </w:pPr>
    </w:p>
    <w:p w:rsidR="00A45946" w:rsidRPr="00FC335C" w:rsidRDefault="00333B85" w:rsidP="00496558">
      <w:pPr>
        <w:widowControl w:val="0"/>
        <w:tabs>
          <w:tab w:val="left" w:pos="567"/>
        </w:tabs>
        <w:ind w:left="-567"/>
        <w:jc w:val="center"/>
        <w:rPr>
          <w:rFonts w:ascii="GHEA Grapalat" w:hAnsi="GHEA Grapalat" w:cs="Arial"/>
          <w:b/>
          <w:sz w:val="19"/>
          <w:szCs w:val="19"/>
        </w:rPr>
      </w:pPr>
      <w:r w:rsidRPr="00FC335C">
        <w:rPr>
          <w:rFonts w:ascii="GHEA Grapalat" w:hAnsi="GHEA Grapalat"/>
          <w:b/>
          <w:sz w:val="19"/>
          <w:szCs w:val="19"/>
        </w:rPr>
        <w:t>5.</w:t>
      </w:r>
      <w:r w:rsidR="00C8055A" w:rsidRPr="00FC335C">
        <w:rPr>
          <w:rFonts w:ascii="GHEA Grapalat" w:hAnsi="GHEA Grapalat"/>
          <w:b/>
          <w:sz w:val="19"/>
          <w:szCs w:val="19"/>
        </w:rPr>
        <w:t xml:space="preserve">ЦЕНОВОЕ ПРЕДЛОЖЕНИЕ ЗАЯВКИ </w:t>
      </w:r>
    </w:p>
    <w:p w:rsidR="00A45946" w:rsidRPr="00FC335C" w:rsidRDefault="00C8055A" w:rsidP="00496558">
      <w:pPr>
        <w:widowControl w:val="0"/>
        <w:tabs>
          <w:tab w:val="left" w:pos="567"/>
          <w:tab w:val="left" w:pos="1134"/>
        </w:tabs>
        <w:ind w:left="-567" w:firstLine="567"/>
        <w:jc w:val="both"/>
        <w:rPr>
          <w:rFonts w:ascii="GHEA Grapalat" w:hAnsi="GHEA Grapalat"/>
          <w:sz w:val="19"/>
          <w:szCs w:val="19"/>
        </w:rPr>
      </w:pPr>
      <w:r w:rsidRPr="00FC335C">
        <w:rPr>
          <w:rFonts w:ascii="GHEA Grapalat" w:hAnsi="GHEA Grapalat"/>
          <w:sz w:val="19"/>
          <w:szCs w:val="19"/>
        </w:rPr>
        <w:t>5.1</w:t>
      </w:r>
      <w:r w:rsidR="00A34DFE" w:rsidRPr="00FC335C">
        <w:rPr>
          <w:rFonts w:ascii="GHEA Grapalat" w:hAnsi="GHEA Grapalat"/>
          <w:sz w:val="19"/>
          <w:szCs w:val="19"/>
        </w:rPr>
        <w:t>.</w:t>
      </w:r>
      <w:r w:rsidR="00333B85" w:rsidRPr="00FC335C">
        <w:rPr>
          <w:rFonts w:ascii="GHEA Grapalat" w:hAnsi="GHEA Grapalat"/>
          <w:sz w:val="19"/>
          <w:szCs w:val="19"/>
        </w:rPr>
        <w:tab/>
      </w:r>
      <w:r w:rsidRPr="00FC335C">
        <w:rPr>
          <w:rFonts w:ascii="GHEA Grapalat" w:hAnsi="GHEA Grapalat"/>
          <w:sz w:val="19"/>
          <w:szCs w:val="19"/>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C335C" w:rsidRDefault="00C8055A"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5.2.</w:t>
      </w:r>
      <w:r w:rsidR="00333B85" w:rsidRPr="00FC335C">
        <w:rPr>
          <w:rFonts w:ascii="GHEA Grapalat" w:hAnsi="GHEA Grapalat"/>
          <w:sz w:val="19"/>
          <w:szCs w:val="19"/>
        </w:rPr>
        <w:tab/>
      </w:r>
      <w:r w:rsidRPr="00FC335C">
        <w:rPr>
          <w:rFonts w:ascii="GHEA Grapalat" w:hAnsi="GHEA Grapalat"/>
          <w:sz w:val="19"/>
          <w:szCs w:val="19"/>
        </w:rPr>
        <w:t>Участник представляет ценовое предложение в форме расчета, состоящего из обобщенных компонентов</w:t>
      </w:r>
      <w:r w:rsidR="00443317" w:rsidRPr="00FC335C">
        <w:rPr>
          <w:rFonts w:ascii="GHEA Grapalat" w:hAnsi="GHEA Grapalat"/>
          <w:sz w:val="19"/>
          <w:szCs w:val="19"/>
        </w:rPr>
        <w:t>-стоимость</w:t>
      </w:r>
      <w:r w:rsidR="00F677F1" w:rsidRPr="00FC335C">
        <w:rPr>
          <w:rFonts w:ascii="GHEA Grapalat" w:hAnsi="GHEA Grapalat"/>
          <w:sz w:val="19"/>
          <w:szCs w:val="19"/>
        </w:rPr>
        <w:t>(совокупность себестоимости и прогнозируемой прибыли)</w:t>
      </w:r>
      <w:r w:rsidRPr="00FC335C">
        <w:rPr>
          <w:rFonts w:ascii="GHEA Grapalat" w:hAnsi="GHEA Grapalat"/>
          <w:sz w:val="19"/>
          <w:szCs w:val="19"/>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FC335C" w:rsidRDefault="00B95FE0" w:rsidP="00496558">
      <w:pPr>
        <w:pStyle w:val="norm"/>
        <w:widowControl w:val="0"/>
        <w:tabs>
          <w:tab w:val="left" w:pos="567"/>
        </w:tabs>
        <w:spacing w:line="240" w:lineRule="auto"/>
        <w:ind w:left="-567" w:firstLine="567"/>
        <w:rPr>
          <w:rFonts w:ascii="GHEA Grapalat" w:hAnsi="GHEA Grapalat" w:cs="Sylfaen"/>
          <w:sz w:val="19"/>
          <w:szCs w:val="19"/>
        </w:rPr>
      </w:pPr>
      <w:r w:rsidRPr="00FC335C">
        <w:rPr>
          <w:rFonts w:ascii="GHEA Grapalat" w:hAnsi="GHEA Grapalat"/>
          <w:sz w:val="19"/>
          <w:szCs w:val="19"/>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FC335C" w:rsidRDefault="00B95FE0"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а.</w:t>
      </w:r>
      <w:r w:rsidR="00333B85" w:rsidRPr="00FC335C">
        <w:rPr>
          <w:rFonts w:ascii="GHEA Grapalat" w:hAnsi="GHEA Grapalat"/>
          <w:sz w:val="19"/>
          <w:szCs w:val="19"/>
        </w:rPr>
        <w:tab/>
      </w:r>
      <w:r w:rsidRPr="00FC335C">
        <w:rPr>
          <w:rFonts w:ascii="GHEA Grapalat" w:hAnsi="GHEA Grapalat"/>
          <w:sz w:val="19"/>
          <w:szCs w:val="19"/>
        </w:rPr>
        <w:t>графы "стоимость</w:t>
      </w:r>
      <w:r w:rsidR="00DF3688" w:rsidRPr="00FC335C">
        <w:rPr>
          <w:rFonts w:ascii="GHEA Grapalat" w:hAnsi="GHEA Grapalat"/>
          <w:sz w:val="19"/>
          <w:szCs w:val="19"/>
        </w:rPr>
        <w:t>"</w:t>
      </w:r>
      <w:r w:rsidRPr="00FC335C">
        <w:rPr>
          <w:rFonts w:ascii="GHEA Grapalat" w:hAnsi="GHEA Grapalat"/>
          <w:sz w:val="19"/>
          <w:szCs w:val="19"/>
        </w:rPr>
        <w:t xml:space="preserve">и "налог на добавленную стоимость" </w:t>
      </w:r>
      <w:r w:rsidR="00F677F1" w:rsidRPr="00FC335C">
        <w:rPr>
          <w:rFonts w:ascii="GHEA Grapalat" w:hAnsi="GHEA Grapalat"/>
          <w:sz w:val="19"/>
          <w:szCs w:val="19"/>
        </w:rPr>
        <w:t xml:space="preserve">ценового предложения </w:t>
      </w:r>
      <w:r w:rsidRPr="00FC335C">
        <w:rPr>
          <w:rFonts w:ascii="GHEA Grapalat" w:hAnsi="GHEA Grapalat"/>
          <w:sz w:val="19"/>
          <w:szCs w:val="19"/>
        </w:rPr>
        <w:t>заполнены только цифрами, а графа "общая цена" — и прописью, и цифрами или только прописью.</w:t>
      </w:r>
    </w:p>
    <w:p w:rsidR="00B95FE0" w:rsidRPr="00FC335C" w:rsidRDefault="00B95FE0"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б.</w:t>
      </w:r>
      <w:r w:rsidR="00333B85" w:rsidRPr="00FC335C">
        <w:rPr>
          <w:rFonts w:ascii="GHEA Grapalat" w:hAnsi="GHEA Grapalat"/>
          <w:sz w:val="19"/>
          <w:szCs w:val="19"/>
        </w:rPr>
        <w:tab/>
      </w:r>
      <w:r w:rsidRPr="00FC335C">
        <w:rPr>
          <w:rFonts w:ascii="GHEA Grapalat" w:hAnsi="GHEA Grapalat"/>
          <w:sz w:val="19"/>
          <w:szCs w:val="19"/>
        </w:rPr>
        <w:t xml:space="preserve">между суммами, указанными прописью или цифрами в графах </w:t>
      </w:r>
      <w:r w:rsidR="00A60D60" w:rsidRPr="00FC335C">
        <w:rPr>
          <w:rFonts w:ascii="GHEA Grapalat" w:hAnsi="GHEA Grapalat"/>
          <w:sz w:val="19"/>
          <w:szCs w:val="19"/>
        </w:rPr>
        <w:t>"стоимость"</w:t>
      </w:r>
      <w:r w:rsidRPr="00FC335C">
        <w:rPr>
          <w:rFonts w:ascii="GHEA Grapalat" w:hAnsi="GHEA Grapalat"/>
          <w:sz w:val="19"/>
          <w:szCs w:val="19"/>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C335C" w:rsidRDefault="00B95FE0"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в.</w:t>
      </w:r>
      <w:r w:rsidR="00333B85" w:rsidRPr="00FC335C">
        <w:rPr>
          <w:rFonts w:ascii="GHEA Grapalat" w:hAnsi="GHEA Grapalat"/>
          <w:sz w:val="19"/>
          <w:szCs w:val="19"/>
        </w:rPr>
        <w:tab/>
      </w:r>
      <w:r w:rsidRPr="00FC335C">
        <w:rPr>
          <w:rFonts w:ascii="GHEA Grapalat" w:hAnsi="GHEA Grapalat"/>
          <w:sz w:val="19"/>
          <w:szCs w:val="19"/>
        </w:rPr>
        <w:t>номер лота в ценовом предложении указан неверно, однако наименование предмета закупки заполнено правильно.</w:t>
      </w:r>
    </w:p>
    <w:p w:rsidR="00B9778A" w:rsidRPr="00FC335C" w:rsidRDefault="00B9778A"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г.стоимость, налог на добавленную стоимость и общая сумма</w:t>
      </w:r>
      <w:r w:rsidR="00910938" w:rsidRPr="00FC335C">
        <w:rPr>
          <w:rFonts w:ascii="GHEA Grapalat" w:hAnsi="GHEA Grapalat"/>
          <w:sz w:val="19"/>
          <w:szCs w:val="19"/>
        </w:rPr>
        <w:t>ценового предложения</w:t>
      </w:r>
      <w:r w:rsidRPr="00FC335C">
        <w:rPr>
          <w:rFonts w:ascii="GHEA Grapalat" w:hAnsi="GHEA Grapalat"/>
          <w:sz w:val="19"/>
          <w:szCs w:val="19"/>
        </w:rPr>
        <w:t xml:space="preserve">, указанные в графах </w:t>
      </w:r>
      <w:r w:rsidR="00207490" w:rsidRPr="00FC335C">
        <w:rPr>
          <w:rFonts w:ascii="GHEA Grapalat" w:hAnsi="GHEA Grapalat"/>
          <w:sz w:val="19"/>
          <w:szCs w:val="19"/>
        </w:rPr>
        <w:t>прописью</w:t>
      </w:r>
      <w:r w:rsidRPr="00FC335C">
        <w:rPr>
          <w:rFonts w:ascii="GHEA Grapalat" w:hAnsi="GHEA Grapalat"/>
          <w:sz w:val="19"/>
          <w:szCs w:val="19"/>
        </w:rPr>
        <w:t xml:space="preserve"> или цифрами, округлены до пяти десятых-до целого числа ниже, а пять десятых и более-до целого числа выше</w:t>
      </w:r>
      <w:r w:rsidR="00A14685" w:rsidRPr="00FC335C">
        <w:rPr>
          <w:rFonts w:ascii="GHEA Grapalat" w:hAnsi="GHEA Grapalat"/>
          <w:sz w:val="19"/>
          <w:szCs w:val="19"/>
        </w:rPr>
        <w:t xml:space="preserve">, </w:t>
      </w:r>
    </w:p>
    <w:p w:rsidR="00AE1E38" w:rsidRPr="00FC335C" w:rsidRDefault="00A14685"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 xml:space="preserve">д.в графах стоимость и налог на добавленную стоимость </w:t>
      </w:r>
      <w:r w:rsidR="008730A8" w:rsidRPr="00FC335C">
        <w:rPr>
          <w:rFonts w:ascii="GHEA Grapalat" w:hAnsi="GHEA Grapalat"/>
          <w:sz w:val="19"/>
          <w:szCs w:val="19"/>
        </w:rPr>
        <w:t xml:space="preserve">ценового предложения </w:t>
      </w:r>
      <w:r w:rsidRPr="00FC335C">
        <w:rPr>
          <w:rFonts w:ascii="GHEA Grapalat" w:hAnsi="GHEA Grapalat"/>
          <w:sz w:val="19"/>
          <w:szCs w:val="19"/>
        </w:rPr>
        <w:t xml:space="preserve">суммы заполнены как цифрами, так и </w:t>
      </w:r>
      <w:r w:rsidR="008730A8" w:rsidRPr="00FC335C">
        <w:rPr>
          <w:rFonts w:ascii="GHEA Grapalat" w:hAnsi="GHEA Grapalat"/>
          <w:sz w:val="19"/>
          <w:szCs w:val="19"/>
        </w:rPr>
        <w:t>прописью</w:t>
      </w:r>
      <w:r w:rsidRPr="00FC335C">
        <w:rPr>
          <w:rFonts w:ascii="GHEA Grapalat" w:hAnsi="GHEA Grapalat"/>
          <w:sz w:val="19"/>
          <w:szCs w:val="19"/>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FC335C">
        <w:rPr>
          <w:rFonts w:ascii="GHEA Grapalat" w:hAnsi="GHEA Grapalat"/>
          <w:sz w:val="19"/>
          <w:szCs w:val="19"/>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48059F" w:rsidRPr="00FC335C" w:rsidRDefault="0048059F"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е.в суммах, заполненных буквами в графах ценового пред</w:t>
      </w:r>
      <w:r w:rsidR="00413595" w:rsidRPr="00FC335C">
        <w:rPr>
          <w:rFonts w:ascii="GHEA Grapalat" w:hAnsi="GHEA Grapalat"/>
          <w:sz w:val="19"/>
          <w:szCs w:val="19"/>
        </w:rPr>
        <w:t>ложения, лумы указаны в цифрах.</w:t>
      </w:r>
    </w:p>
    <w:p w:rsidR="00A45946" w:rsidRPr="00FC335C" w:rsidRDefault="00C8055A"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5.3</w:t>
      </w:r>
      <w:r w:rsidR="00A34DFE" w:rsidRPr="00FC335C">
        <w:rPr>
          <w:rFonts w:ascii="GHEA Grapalat" w:hAnsi="GHEA Grapalat"/>
          <w:sz w:val="19"/>
          <w:szCs w:val="19"/>
        </w:rPr>
        <w:t>.</w:t>
      </w:r>
      <w:r w:rsidR="00333B85" w:rsidRPr="00FC335C">
        <w:rPr>
          <w:rFonts w:ascii="GHEA Grapalat" w:hAnsi="GHEA Grapalat"/>
          <w:sz w:val="19"/>
          <w:szCs w:val="19"/>
        </w:rPr>
        <w:tab/>
      </w:r>
      <w:r w:rsidRPr="00FC335C">
        <w:rPr>
          <w:rFonts w:ascii="GHEA Grapalat" w:hAnsi="GHEA Grapalat"/>
          <w:sz w:val="19"/>
          <w:szCs w:val="19"/>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C335C" w:rsidRDefault="00096865" w:rsidP="00496558">
      <w:pPr>
        <w:pStyle w:val="BodyTextIndent2"/>
        <w:widowControl w:val="0"/>
        <w:tabs>
          <w:tab w:val="left" w:pos="567"/>
        </w:tabs>
        <w:spacing w:line="240" w:lineRule="auto"/>
        <w:ind w:left="-567" w:firstLine="567"/>
        <w:rPr>
          <w:rFonts w:ascii="GHEA Grapalat" w:hAnsi="GHEA Grapalat"/>
          <w:sz w:val="19"/>
          <w:szCs w:val="19"/>
        </w:rPr>
      </w:pPr>
    </w:p>
    <w:p w:rsidR="00096865" w:rsidRPr="00FC335C" w:rsidRDefault="00220C7C" w:rsidP="009E01A4">
      <w:pPr>
        <w:widowControl w:val="0"/>
        <w:ind w:left="-567" w:right="565"/>
        <w:jc w:val="center"/>
        <w:rPr>
          <w:rFonts w:ascii="GHEA Grapalat" w:hAnsi="GHEA Grapalat"/>
          <w:b/>
          <w:sz w:val="19"/>
          <w:szCs w:val="19"/>
        </w:rPr>
      </w:pPr>
      <w:r w:rsidRPr="00FC335C">
        <w:rPr>
          <w:rFonts w:ascii="GHEA Grapalat" w:hAnsi="GHEA Grapalat"/>
          <w:b/>
          <w:sz w:val="19"/>
          <w:szCs w:val="19"/>
        </w:rPr>
        <w:t xml:space="preserve">6. СРОК ДЕЙСТВИЯ ЗАЯВКИ, </w:t>
      </w:r>
      <w:r w:rsidR="00294F67" w:rsidRPr="00FC335C">
        <w:rPr>
          <w:rFonts w:ascii="GHEA Grapalat" w:hAnsi="GHEA Grapalat"/>
          <w:b/>
          <w:sz w:val="19"/>
          <w:szCs w:val="19"/>
        </w:rPr>
        <w:br/>
      </w:r>
      <w:r w:rsidRPr="00FC335C">
        <w:rPr>
          <w:rFonts w:ascii="GHEA Grapalat" w:hAnsi="GHEA Grapalat"/>
          <w:b/>
          <w:sz w:val="19"/>
          <w:szCs w:val="19"/>
        </w:rPr>
        <w:t>ПОРЯДОК ВНЕСЕНИЯ ИЗМЕНЕНИЙ В ЗАЯВКИ</w:t>
      </w:r>
      <w:r w:rsidR="00955A1E" w:rsidRPr="00FC335C">
        <w:rPr>
          <w:rFonts w:ascii="GHEA Grapalat" w:hAnsi="GHEA Grapalat"/>
          <w:b/>
          <w:sz w:val="19"/>
          <w:szCs w:val="19"/>
        </w:rPr>
        <w:t>И ИХ ОТЗЫВА</w:t>
      </w:r>
    </w:p>
    <w:p w:rsidR="00096865" w:rsidRPr="00FC335C" w:rsidRDefault="00220C7C" w:rsidP="009E01A4">
      <w:pPr>
        <w:pStyle w:val="BodyTextIndent"/>
        <w:widowControl w:val="0"/>
        <w:tabs>
          <w:tab w:val="left" w:pos="1134"/>
        </w:tabs>
        <w:spacing w:line="240" w:lineRule="auto"/>
        <w:ind w:left="-567" w:firstLine="567"/>
        <w:rPr>
          <w:rFonts w:ascii="GHEA Grapalat" w:hAnsi="GHEA Grapalat"/>
          <w:i w:val="0"/>
          <w:sz w:val="19"/>
          <w:szCs w:val="19"/>
        </w:rPr>
      </w:pPr>
      <w:r w:rsidRPr="00FC335C">
        <w:rPr>
          <w:rFonts w:ascii="GHEA Grapalat" w:hAnsi="GHEA Grapalat"/>
          <w:i w:val="0"/>
          <w:sz w:val="19"/>
          <w:szCs w:val="19"/>
        </w:rPr>
        <w:t>6.1</w:t>
      </w:r>
      <w:r w:rsidR="00A34DFE" w:rsidRPr="00FC335C">
        <w:rPr>
          <w:rFonts w:ascii="GHEA Grapalat" w:hAnsi="GHEA Grapalat"/>
          <w:i w:val="0"/>
          <w:sz w:val="19"/>
          <w:szCs w:val="19"/>
        </w:rPr>
        <w:t>.</w:t>
      </w:r>
      <w:r w:rsidR="00294F67" w:rsidRPr="00FC335C">
        <w:rPr>
          <w:rFonts w:ascii="GHEA Grapalat" w:hAnsi="GHEA Grapalat"/>
          <w:i w:val="0"/>
          <w:sz w:val="19"/>
          <w:szCs w:val="19"/>
        </w:rPr>
        <w:tab/>
      </w:r>
      <w:r w:rsidRPr="00FC335C">
        <w:rPr>
          <w:rFonts w:ascii="GHEA Grapalat" w:hAnsi="GHEA Grapalat"/>
          <w:i w:val="0"/>
          <w:sz w:val="19"/>
          <w:szCs w:val="19"/>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C335C" w:rsidRDefault="00220C7C" w:rsidP="009E01A4">
      <w:pPr>
        <w:pStyle w:val="BodyTextIndent"/>
        <w:widowControl w:val="0"/>
        <w:tabs>
          <w:tab w:val="left" w:pos="1134"/>
        </w:tabs>
        <w:spacing w:line="240" w:lineRule="auto"/>
        <w:ind w:left="-567" w:firstLine="567"/>
        <w:rPr>
          <w:rFonts w:ascii="GHEA Grapalat" w:hAnsi="GHEA Grapalat" w:cs="Sylfaen"/>
          <w:i w:val="0"/>
          <w:sz w:val="19"/>
          <w:szCs w:val="19"/>
        </w:rPr>
      </w:pPr>
      <w:r w:rsidRPr="00FC335C">
        <w:rPr>
          <w:rFonts w:ascii="GHEA Grapalat" w:hAnsi="GHEA Grapalat"/>
          <w:i w:val="0"/>
          <w:sz w:val="19"/>
          <w:szCs w:val="19"/>
        </w:rPr>
        <w:t>6.2</w:t>
      </w:r>
      <w:r w:rsidR="00A34DFE" w:rsidRPr="00FC335C">
        <w:rPr>
          <w:rFonts w:ascii="GHEA Grapalat" w:hAnsi="GHEA Grapalat"/>
          <w:i w:val="0"/>
          <w:sz w:val="19"/>
          <w:szCs w:val="19"/>
        </w:rPr>
        <w:t>.</w:t>
      </w:r>
      <w:r w:rsidR="008E6E51" w:rsidRPr="00FC335C">
        <w:rPr>
          <w:rFonts w:ascii="GHEA Grapalat" w:hAnsi="GHEA Grapalat"/>
          <w:i w:val="0"/>
          <w:sz w:val="19"/>
          <w:szCs w:val="19"/>
        </w:rPr>
        <w:tab/>
      </w:r>
      <w:r w:rsidRPr="00FC335C">
        <w:rPr>
          <w:rFonts w:ascii="GHEA Grapalat" w:hAnsi="GHEA Grapalat"/>
          <w:i w:val="0"/>
          <w:sz w:val="19"/>
          <w:szCs w:val="19"/>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C335C" w:rsidRDefault="00FA0E41" w:rsidP="009E01A4">
      <w:pPr>
        <w:widowControl w:val="0"/>
        <w:ind w:left="-567" w:firstLine="567"/>
        <w:jc w:val="center"/>
        <w:rPr>
          <w:rFonts w:ascii="GHEA Grapalat" w:hAnsi="GHEA Grapalat"/>
          <w:b/>
          <w:sz w:val="19"/>
          <w:szCs w:val="19"/>
        </w:rPr>
      </w:pPr>
    </w:p>
    <w:p w:rsidR="006F5184" w:rsidRPr="00FC335C" w:rsidRDefault="000D701E" w:rsidP="00496558">
      <w:pPr>
        <w:widowControl w:val="0"/>
        <w:ind w:left="-567"/>
        <w:jc w:val="center"/>
        <w:rPr>
          <w:rFonts w:ascii="GHEA Grapalat" w:hAnsi="GHEA Grapalat"/>
          <w:sz w:val="19"/>
          <w:szCs w:val="19"/>
        </w:rPr>
      </w:pPr>
      <w:r w:rsidRPr="00FC335C">
        <w:rPr>
          <w:rFonts w:ascii="GHEA Grapalat" w:hAnsi="GHEA Grapalat"/>
          <w:b/>
          <w:sz w:val="19"/>
          <w:szCs w:val="19"/>
        </w:rPr>
        <w:t xml:space="preserve">7. </w:t>
      </w:r>
    </w:p>
    <w:p w:rsidR="00096865" w:rsidRPr="00FC335C" w:rsidRDefault="00E70FC4" w:rsidP="009E01A4">
      <w:pPr>
        <w:widowControl w:val="0"/>
        <w:ind w:left="-567"/>
        <w:jc w:val="center"/>
        <w:rPr>
          <w:rFonts w:ascii="GHEA Grapalat" w:hAnsi="GHEA Grapalat"/>
          <w:b/>
          <w:sz w:val="19"/>
          <w:szCs w:val="19"/>
        </w:rPr>
      </w:pPr>
      <w:r w:rsidRPr="00FC335C">
        <w:rPr>
          <w:rFonts w:ascii="GHEA Grapalat" w:hAnsi="GHEA Grapalat"/>
          <w:b/>
          <w:sz w:val="19"/>
          <w:szCs w:val="19"/>
        </w:rPr>
        <w:t xml:space="preserve">8.ВСКРЫТИЕ, ОЦЕНКА ЗАЯВОК И </w:t>
      </w:r>
      <w:r w:rsidR="00807178" w:rsidRPr="00FC335C">
        <w:rPr>
          <w:rFonts w:ascii="GHEA Grapalat" w:hAnsi="GHEA Grapalat"/>
          <w:b/>
          <w:sz w:val="19"/>
          <w:szCs w:val="19"/>
        </w:rPr>
        <w:t xml:space="preserve">ПОДВЕДЕНИЕ ИТОГОВ </w:t>
      </w:r>
    </w:p>
    <w:p w:rsidR="00096865" w:rsidRPr="00FC335C" w:rsidRDefault="00FD2748" w:rsidP="00496558">
      <w:pPr>
        <w:pStyle w:val="BodyTextIndent2"/>
        <w:widowControl w:val="0"/>
        <w:tabs>
          <w:tab w:val="left" w:pos="567"/>
        </w:tabs>
        <w:spacing w:line="240" w:lineRule="auto"/>
        <w:ind w:left="-567" w:firstLine="567"/>
        <w:rPr>
          <w:rFonts w:ascii="GHEA Grapalat" w:hAnsi="GHEA Grapalat" w:cs="Tahoma"/>
          <w:sz w:val="19"/>
          <w:szCs w:val="19"/>
        </w:rPr>
      </w:pPr>
      <w:r w:rsidRPr="00FC335C">
        <w:rPr>
          <w:rFonts w:ascii="GHEA Grapalat" w:hAnsi="GHEA Grapalat"/>
          <w:sz w:val="19"/>
          <w:szCs w:val="19"/>
        </w:rPr>
        <w:t>8.1</w:t>
      </w:r>
      <w:r w:rsidR="00D07367" w:rsidRPr="00FC335C">
        <w:rPr>
          <w:rFonts w:ascii="GHEA Grapalat" w:hAnsi="GHEA Grapalat"/>
          <w:sz w:val="19"/>
          <w:szCs w:val="19"/>
        </w:rPr>
        <w:t>.</w:t>
      </w:r>
      <w:r w:rsidR="00D07367" w:rsidRPr="00FC335C">
        <w:rPr>
          <w:rFonts w:ascii="GHEA Grapalat" w:hAnsi="GHEA Grapalat"/>
          <w:sz w:val="19"/>
          <w:szCs w:val="19"/>
        </w:rPr>
        <w:tab/>
      </w:r>
      <w:r w:rsidRPr="00FC335C">
        <w:rPr>
          <w:rFonts w:ascii="GHEA Grapalat" w:hAnsi="GHEA Grapalat"/>
          <w:sz w:val="19"/>
          <w:szCs w:val="19"/>
        </w:rPr>
        <w:t xml:space="preserve">Вскрытие заявок произойдет на "—"-ый день в "час вскрытия" со дня опубликования в </w:t>
      </w:r>
      <w:r w:rsidR="00CE35E7" w:rsidRPr="00FC335C">
        <w:rPr>
          <w:rFonts w:ascii="GHEA Grapalat" w:hAnsi="GHEA Grapalat"/>
          <w:sz w:val="19"/>
          <w:szCs w:val="19"/>
        </w:rPr>
        <w:t>бюллетене</w:t>
      </w:r>
      <w:r w:rsidRPr="00FC335C">
        <w:rPr>
          <w:rFonts w:ascii="GHEA Grapalat" w:hAnsi="GHEA Grapalat"/>
          <w:sz w:val="19"/>
          <w:szCs w:val="19"/>
        </w:rPr>
        <w:t xml:space="preserve"> объявления и приглашения на настоящую процедуру. </w:t>
      </w:r>
    </w:p>
    <w:p w:rsidR="00C64E56" w:rsidRPr="00FC335C" w:rsidRDefault="009B6D58"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На заседании по вскрытию</w:t>
      </w:r>
      <w:r w:rsidR="001F2926" w:rsidRPr="00FC335C">
        <w:rPr>
          <w:rFonts w:ascii="GHEA Grapalat" w:hAnsi="GHEA Grapalat"/>
          <w:sz w:val="19"/>
          <w:szCs w:val="19"/>
        </w:rPr>
        <w:t xml:space="preserve"> и оценке</w:t>
      </w:r>
      <w:r w:rsidRPr="00FC335C">
        <w:rPr>
          <w:rFonts w:ascii="GHEA Grapalat" w:hAnsi="GHEA Grapalat"/>
          <w:sz w:val="19"/>
          <w:szCs w:val="19"/>
        </w:rPr>
        <w:t xml:space="preserve"> заявок</w:t>
      </w:r>
      <w:r w:rsidR="00C64E56" w:rsidRPr="00FC335C">
        <w:rPr>
          <w:rFonts w:ascii="GHEA Grapalat" w:hAnsi="GHEA Grapalat"/>
          <w:sz w:val="19"/>
          <w:szCs w:val="19"/>
        </w:rPr>
        <w:t>:</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FC335C">
        <w:rPr>
          <w:rFonts w:ascii="GHEA Grapalat" w:hAnsi="GHEA Grapalat"/>
          <w:sz w:val="19"/>
          <w:szCs w:val="19"/>
        </w:rPr>
        <w:t xml:space="preserve">закупки </w:t>
      </w:r>
      <w:r w:rsidRPr="00FC335C">
        <w:rPr>
          <w:rFonts w:ascii="GHEA Grapalat" w:hAnsi="GHEA Grapalat"/>
          <w:sz w:val="19"/>
          <w:szCs w:val="19"/>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FC335C">
        <w:rPr>
          <w:rFonts w:ascii="GHEA Grapalat" w:hAnsi="GHEA Grapalat"/>
          <w:sz w:val="19"/>
          <w:szCs w:val="19"/>
        </w:rPr>
        <w:t>;</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2)</w:t>
      </w:r>
      <w:r w:rsidRPr="00FC335C">
        <w:rPr>
          <w:rFonts w:ascii="GHEA Grapalat" w:hAnsi="GHEA Grapalat"/>
          <w:sz w:val="19"/>
          <w:szCs w:val="19"/>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а.</w:t>
      </w:r>
      <w:r w:rsidRPr="00FC335C">
        <w:rPr>
          <w:rFonts w:ascii="GHEA Grapalat" w:hAnsi="GHEA Grapalat"/>
          <w:sz w:val="19"/>
          <w:szCs w:val="19"/>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б.</w:t>
      </w:r>
      <w:r w:rsidRPr="00FC335C">
        <w:rPr>
          <w:rFonts w:ascii="GHEA Grapalat" w:hAnsi="GHEA Grapalat"/>
          <w:sz w:val="19"/>
          <w:szCs w:val="19"/>
        </w:rPr>
        <w:tab/>
      </w:r>
      <w:r w:rsidRPr="00FC335C">
        <w:rPr>
          <w:rFonts w:ascii="GHEA Grapalat" w:hAnsi="GHEA Grapalat"/>
          <w:spacing w:val="-6"/>
          <w:sz w:val="19"/>
          <w:szCs w:val="19"/>
        </w:rPr>
        <w:t>наличие требуемых (предусмотренных) документов в каждом вскрытом конверте и соответствие их составления установленным приглашением</w:t>
      </w:r>
      <w:r w:rsidRPr="00FC335C">
        <w:rPr>
          <w:rFonts w:ascii="GHEA Grapalat" w:hAnsi="GHEA Grapalat"/>
          <w:sz w:val="19"/>
          <w:szCs w:val="19"/>
        </w:rPr>
        <w:t xml:space="preserve"> реквизитам;</w:t>
      </w:r>
    </w:p>
    <w:p w:rsidR="00576D5D" w:rsidRPr="00FC335C" w:rsidRDefault="00576D5D" w:rsidP="00496558">
      <w:pPr>
        <w:widowControl w:val="0"/>
        <w:tabs>
          <w:tab w:val="left" w:pos="567"/>
        </w:tabs>
        <w:ind w:left="-567" w:firstLine="567"/>
        <w:jc w:val="both"/>
        <w:rPr>
          <w:rFonts w:ascii="GHEA Grapalat" w:hAnsi="GHEA Grapalat" w:cs="Sylfaen"/>
          <w:sz w:val="19"/>
          <w:szCs w:val="19"/>
        </w:rPr>
      </w:pPr>
      <w:r w:rsidRPr="00FC335C">
        <w:rPr>
          <w:rFonts w:ascii="GHEA Grapalat" w:hAnsi="GHEA Grapalat"/>
          <w:sz w:val="19"/>
          <w:szCs w:val="19"/>
        </w:rPr>
        <w:t>3)</w:t>
      </w:r>
      <w:r w:rsidRPr="00FC335C">
        <w:rPr>
          <w:rFonts w:ascii="GHEA Grapalat" w:hAnsi="GHEA Grapalat"/>
          <w:sz w:val="19"/>
          <w:szCs w:val="19"/>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C335C" w:rsidRDefault="00FD2748" w:rsidP="00496558">
      <w:pPr>
        <w:widowControl w:val="0"/>
        <w:tabs>
          <w:tab w:val="left" w:pos="567"/>
        </w:tabs>
        <w:ind w:left="-567" w:firstLine="567"/>
        <w:jc w:val="both"/>
        <w:rPr>
          <w:rFonts w:ascii="GHEA Grapalat" w:hAnsi="GHEA Grapalat" w:cs="Sylfaen"/>
          <w:sz w:val="19"/>
          <w:szCs w:val="19"/>
        </w:rPr>
      </w:pPr>
      <w:r w:rsidRPr="00FC335C">
        <w:rPr>
          <w:rFonts w:ascii="GHEA Grapalat" w:hAnsi="GHEA Grapalat"/>
          <w:sz w:val="19"/>
          <w:szCs w:val="19"/>
        </w:rPr>
        <w:t>8.2.</w:t>
      </w:r>
      <w:r w:rsidR="00D07367" w:rsidRPr="00FC335C">
        <w:rPr>
          <w:rFonts w:ascii="GHEA Grapalat" w:hAnsi="GHEA Grapalat"/>
          <w:sz w:val="19"/>
          <w:szCs w:val="19"/>
        </w:rPr>
        <w:tab/>
      </w:r>
      <w:r w:rsidRPr="00FC335C">
        <w:rPr>
          <w:rFonts w:ascii="GHEA Grapalat" w:hAnsi="GHEA Grapalat"/>
          <w:sz w:val="19"/>
          <w:szCs w:val="19"/>
        </w:rPr>
        <w:t xml:space="preserve">Заявки оцениваются в порядке, установленном настоящим приглашением. </w:t>
      </w:r>
    </w:p>
    <w:p w:rsidR="002A665D" w:rsidRPr="00FC335C" w:rsidRDefault="00CF34DE" w:rsidP="00496558">
      <w:pPr>
        <w:widowControl w:val="0"/>
        <w:tabs>
          <w:tab w:val="left" w:pos="567"/>
        </w:tabs>
        <w:ind w:left="-567" w:firstLine="567"/>
        <w:jc w:val="both"/>
        <w:rPr>
          <w:sz w:val="19"/>
          <w:szCs w:val="19"/>
        </w:rPr>
      </w:pPr>
      <w:r w:rsidRPr="00FC335C">
        <w:rPr>
          <w:rFonts w:ascii="GHEA Grapalat" w:hAnsi="GHEA Grapalat"/>
          <w:sz w:val="19"/>
          <w:szCs w:val="19"/>
        </w:rPr>
        <w:lastRenderedPageBreak/>
        <w:t>Е</w:t>
      </w:r>
      <w:r w:rsidR="00CA7C54" w:rsidRPr="00FC335C">
        <w:rPr>
          <w:rFonts w:ascii="GHEA Grapalat" w:hAnsi="GHEA Grapalat"/>
          <w:sz w:val="19"/>
          <w:szCs w:val="19"/>
        </w:rPr>
        <w:t xml:space="preserve">сли количество лотов </w:t>
      </w:r>
      <w:r w:rsidR="00D42D33" w:rsidRPr="00FC335C">
        <w:rPr>
          <w:rFonts w:ascii="GHEA Grapalat" w:hAnsi="GHEA Grapalat"/>
          <w:sz w:val="19"/>
          <w:szCs w:val="19"/>
        </w:rPr>
        <w:t xml:space="preserve">в </w:t>
      </w:r>
      <w:r w:rsidR="00CA7C54" w:rsidRPr="00FC335C">
        <w:rPr>
          <w:rFonts w:ascii="GHEA Grapalat" w:hAnsi="GHEA Grapalat"/>
          <w:sz w:val="19"/>
          <w:szCs w:val="19"/>
        </w:rPr>
        <w:t>процедур</w:t>
      </w:r>
      <w:r w:rsidR="00D42D33" w:rsidRPr="00FC335C">
        <w:rPr>
          <w:rFonts w:ascii="GHEA Grapalat" w:hAnsi="GHEA Grapalat"/>
          <w:sz w:val="19"/>
          <w:szCs w:val="19"/>
        </w:rPr>
        <w:t>е</w:t>
      </w:r>
      <w:r w:rsidR="00CA7C54" w:rsidRPr="00FC335C">
        <w:rPr>
          <w:rFonts w:ascii="GHEA Grapalat" w:hAnsi="GHEA Grapalat"/>
          <w:sz w:val="19"/>
          <w:szCs w:val="19"/>
        </w:rPr>
        <w:t xml:space="preserve"> закупок не превышает семдесять пять</w:t>
      </w:r>
      <w:r w:rsidRPr="00FC335C">
        <w:rPr>
          <w:rFonts w:ascii="GHEA Grapalat" w:hAnsi="GHEA Grapalat"/>
          <w:sz w:val="19"/>
          <w:szCs w:val="19"/>
        </w:rPr>
        <w:t xml:space="preserve"> лотов</w:t>
      </w:r>
      <w:r w:rsidR="00CA7C54" w:rsidRPr="00FC335C">
        <w:rPr>
          <w:rFonts w:ascii="GHEA Grapalat" w:hAnsi="GHEA Grapalat"/>
          <w:sz w:val="19"/>
          <w:szCs w:val="19"/>
        </w:rPr>
        <w:t xml:space="preserve">- оценка </w:t>
      </w:r>
      <w:r w:rsidR="009A796C" w:rsidRPr="00FC335C">
        <w:rPr>
          <w:rFonts w:ascii="GHEA Grapalat" w:hAnsi="GHEA Grapalat"/>
          <w:sz w:val="19"/>
          <w:szCs w:val="19"/>
        </w:rPr>
        <w:t xml:space="preserve">заявок осуществляется в течение </w:t>
      </w:r>
      <w:r w:rsidR="00D3681C" w:rsidRPr="00FC335C">
        <w:rPr>
          <w:rFonts w:ascii="GHEA Grapalat" w:hAnsi="GHEA Grapalat"/>
          <w:sz w:val="19"/>
          <w:szCs w:val="19"/>
        </w:rPr>
        <w:t>пятнадцати</w:t>
      </w:r>
      <w:r w:rsidR="009A796C" w:rsidRPr="00FC335C">
        <w:rPr>
          <w:rFonts w:ascii="GHEA Grapalat" w:hAnsi="GHEA Grapalat"/>
          <w:sz w:val="19"/>
          <w:szCs w:val="19"/>
        </w:rPr>
        <w:t>рабочих дней со дня истечения окончательного срока их подачи, а</w:t>
      </w:r>
      <w:r w:rsidR="00CA7C54" w:rsidRPr="00FC335C">
        <w:rPr>
          <w:rFonts w:ascii="GHEA Grapalat" w:hAnsi="GHEA Grapalat"/>
          <w:sz w:val="19"/>
          <w:szCs w:val="19"/>
        </w:rPr>
        <w:t xml:space="preserve"> при превышении-</w:t>
      </w:r>
      <w:r w:rsidR="009A796C" w:rsidRPr="00FC335C">
        <w:rPr>
          <w:rFonts w:ascii="GHEA Grapalat" w:hAnsi="GHEA Grapalat"/>
          <w:sz w:val="19"/>
          <w:szCs w:val="19"/>
        </w:rPr>
        <w:t xml:space="preserve"> в течение </w:t>
      </w:r>
      <w:r w:rsidR="000C324B" w:rsidRPr="00FC335C">
        <w:rPr>
          <w:rFonts w:ascii="GHEA Grapalat" w:hAnsi="GHEA Grapalat"/>
          <w:sz w:val="19"/>
          <w:szCs w:val="19"/>
        </w:rPr>
        <w:t>двадцати</w:t>
      </w:r>
      <w:r w:rsidR="009A796C" w:rsidRPr="00FC335C">
        <w:rPr>
          <w:rFonts w:ascii="GHEA Grapalat" w:hAnsi="GHEA Grapalat"/>
          <w:sz w:val="19"/>
          <w:szCs w:val="19"/>
        </w:rPr>
        <w:t>рабочих дней.</w:t>
      </w:r>
    </w:p>
    <w:p w:rsidR="00ED6836" w:rsidRPr="00FC335C" w:rsidRDefault="00745561" w:rsidP="00496558">
      <w:pPr>
        <w:widowControl w:val="0"/>
        <w:tabs>
          <w:tab w:val="left" w:pos="567"/>
        </w:tabs>
        <w:ind w:left="-567" w:firstLine="567"/>
        <w:jc w:val="both"/>
        <w:rPr>
          <w:rFonts w:ascii="GHEA Grapalat" w:hAnsi="GHEA Grapalat" w:cs="Sylfaen"/>
          <w:sz w:val="19"/>
          <w:szCs w:val="19"/>
        </w:rPr>
      </w:pPr>
      <w:r w:rsidRPr="00FC335C">
        <w:rPr>
          <w:rFonts w:ascii="GHEA Grapalat" w:hAnsi="GHEA Grapalat"/>
          <w:sz w:val="19"/>
          <w:szCs w:val="19"/>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C335C">
        <w:rPr>
          <w:rFonts w:ascii="GHEA Grapalat" w:hAnsi="GHEA Grapalat"/>
          <w:sz w:val="19"/>
          <w:szCs w:val="19"/>
        </w:rPr>
        <w:t xml:space="preserve"> и оценке </w:t>
      </w:r>
      <w:r w:rsidRPr="00FC335C">
        <w:rPr>
          <w:rFonts w:ascii="GHEA Grapalat" w:hAnsi="GHEA Grapalat"/>
          <w:sz w:val="19"/>
          <w:szCs w:val="19"/>
        </w:rPr>
        <w:t xml:space="preserve">заявок комиссия отклоняет те заявки, в которых отсутствуют ценовое предложение, </w:t>
      </w:r>
      <w:r w:rsidR="006A4E85" w:rsidRPr="00FC335C">
        <w:rPr>
          <w:rFonts w:ascii="GHEA Grapalat" w:hAnsi="GHEA Grapalat"/>
          <w:sz w:val="19"/>
          <w:szCs w:val="19"/>
        </w:rPr>
        <w:t xml:space="preserve">и/или обеспечение заявки,или </w:t>
      </w:r>
      <w:r w:rsidRPr="00FC335C">
        <w:rPr>
          <w:rFonts w:ascii="GHEA Grapalat" w:hAnsi="GHEA Grapalat"/>
          <w:sz w:val="19"/>
          <w:szCs w:val="19"/>
        </w:rPr>
        <w:t>те, которые не соответствуют требованиям приглашения</w:t>
      </w:r>
      <w:r w:rsidR="00550A62" w:rsidRPr="00FC335C">
        <w:rPr>
          <w:rFonts w:ascii="GHEA Grapalat" w:hAnsi="GHEA Grapalat"/>
          <w:sz w:val="19"/>
          <w:szCs w:val="19"/>
        </w:rPr>
        <w:t>, за исключением случая, установленного пунктом 8.9 части 1 настоящего приглашения</w:t>
      </w:r>
      <w:r w:rsidRPr="00FC335C">
        <w:rPr>
          <w:rFonts w:ascii="GHEA Grapalat" w:hAnsi="GHEA Grapalat"/>
          <w:sz w:val="19"/>
          <w:szCs w:val="19"/>
        </w:rPr>
        <w:t>.</w:t>
      </w:r>
    </w:p>
    <w:p w:rsidR="00B514E8" w:rsidRPr="00FC335C" w:rsidRDefault="00FD2748" w:rsidP="00496558">
      <w:pPr>
        <w:pStyle w:val="BodyTextIndent2"/>
        <w:widowControl w:val="0"/>
        <w:tabs>
          <w:tab w:val="left" w:pos="567"/>
        </w:tabs>
        <w:spacing w:line="240" w:lineRule="auto"/>
        <w:ind w:left="-567" w:firstLine="567"/>
        <w:rPr>
          <w:rFonts w:ascii="GHEA Grapalat" w:hAnsi="GHEA Grapalat" w:cs="Sylfaen"/>
          <w:sz w:val="19"/>
          <w:szCs w:val="19"/>
        </w:rPr>
      </w:pPr>
      <w:r w:rsidRPr="00FC335C">
        <w:rPr>
          <w:rFonts w:ascii="GHEA Grapalat" w:hAnsi="GHEA Grapalat"/>
          <w:sz w:val="19"/>
          <w:szCs w:val="19"/>
        </w:rPr>
        <w:t>8.</w:t>
      </w:r>
      <w:r w:rsidR="004C3E56" w:rsidRPr="00FC335C">
        <w:rPr>
          <w:rFonts w:ascii="GHEA Grapalat" w:hAnsi="GHEA Grapalat"/>
          <w:sz w:val="19"/>
          <w:szCs w:val="19"/>
        </w:rPr>
        <w:t>3</w:t>
      </w:r>
      <w:r w:rsidR="00D07367" w:rsidRPr="00FC335C">
        <w:rPr>
          <w:rFonts w:ascii="GHEA Grapalat" w:hAnsi="GHEA Grapalat"/>
          <w:sz w:val="19"/>
          <w:szCs w:val="19"/>
        </w:rPr>
        <w:t>.</w:t>
      </w:r>
      <w:r w:rsidR="00D07367" w:rsidRPr="00FC335C">
        <w:rPr>
          <w:rFonts w:ascii="GHEA Grapalat" w:hAnsi="GHEA Grapalat"/>
          <w:sz w:val="19"/>
          <w:szCs w:val="19"/>
        </w:rPr>
        <w:tab/>
      </w:r>
      <w:r w:rsidR="00D22CBB" w:rsidRPr="00FC335C">
        <w:rPr>
          <w:rFonts w:ascii="GHEA Grapalat" w:hAnsi="GHEA Grapalat"/>
          <w:sz w:val="19"/>
          <w:szCs w:val="19"/>
        </w:rPr>
        <w:t>Отобранный у</w:t>
      </w:r>
      <w:r w:rsidRPr="00FC335C">
        <w:rPr>
          <w:rFonts w:ascii="GHEA Grapalat" w:hAnsi="GHEA Grapalat"/>
          <w:sz w:val="19"/>
          <w:szCs w:val="19"/>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C335C">
        <w:rPr>
          <w:rFonts w:ascii="GHEA Grapalat" w:hAnsi="GHEA Grapalat"/>
          <w:sz w:val="19"/>
          <w:szCs w:val="19"/>
        </w:rPr>
        <w:t>отобранного</w:t>
      </w:r>
      <w:r w:rsidR="006D73FB" w:rsidRPr="00FC335C">
        <w:rPr>
          <w:rFonts w:ascii="GHEA Grapalat" w:hAnsi="GHEA Grapalat"/>
          <w:sz w:val="19"/>
          <w:szCs w:val="19"/>
        </w:rPr>
        <w:t>или непризнанных таковыми участников</w:t>
      </w:r>
      <w:r w:rsidRPr="00FC335C">
        <w:rPr>
          <w:rFonts w:ascii="GHEA Grapalat" w:hAnsi="GHEA Grapalat"/>
          <w:sz w:val="19"/>
          <w:szCs w:val="19"/>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FC335C">
        <w:rPr>
          <w:rFonts w:ascii="GHEA Grapalat" w:hAnsi="GHEA Grapalat"/>
          <w:sz w:val="19"/>
          <w:szCs w:val="19"/>
        </w:rPr>
        <w:t>.</w:t>
      </w:r>
    </w:p>
    <w:p w:rsidR="00291EFE" w:rsidRPr="00FC335C" w:rsidRDefault="00FD2748" w:rsidP="00496558">
      <w:pPr>
        <w:pStyle w:val="BodyTextIndent"/>
        <w:widowControl w:val="0"/>
        <w:tabs>
          <w:tab w:val="left" w:pos="567"/>
        </w:tabs>
        <w:spacing w:line="240" w:lineRule="auto"/>
        <w:ind w:left="-567" w:firstLine="567"/>
        <w:rPr>
          <w:rFonts w:ascii="GHEA Grapalat" w:hAnsi="GHEA Grapalat"/>
          <w:i w:val="0"/>
          <w:sz w:val="19"/>
          <w:szCs w:val="19"/>
        </w:rPr>
      </w:pPr>
      <w:r w:rsidRPr="00FC335C">
        <w:rPr>
          <w:rFonts w:ascii="GHEA Grapalat" w:hAnsi="GHEA Grapalat"/>
          <w:i w:val="0"/>
          <w:sz w:val="19"/>
          <w:szCs w:val="19"/>
        </w:rPr>
        <w:t>8.</w:t>
      </w:r>
      <w:r w:rsidR="004C3E56" w:rsidRPr="00FC335C">
        <w:rPr>
          <w:rFonts w:ascii="GHEA Grapalat" w:hAnsi="GHEA Grapalat"/>
          <w:i w:val="0"/>
          <w:sz w:val="19"/>
          <w:szCs w:val="19"/>
        </w:rPr>
        <w:t>4</w:t>
      </w:r>
      <w:r w:rsidR="00644850" w:rsidRPr="00FC335C">
        <w:rPr>
          <w:rFonts w:ascii="GHEA Grapalat" w:hAnsi="GHEA Grapalat"/>
          <w:i w:val="0"/>
          <w:sz w:val="19"/>
          <w:szCs w:val="19"/>
        </w:rPr>
        <w:t>.</w:t>
      </w:r>
      <w:r w:rsidR="00644850" w:rsidRPr="00FC335C">
        <w:rPr>
          <w:rFonts w:ascii="GHEA Grapalat" w:hAnsi="GHEA Grapalat"/>
          <w:i w:val="0"/>
          <w:sz w:val="19"/>
          <w:szCs w:val="19"/>
        </w:rPr>
        <w:tab/>
      </w:r>
      <w:r w:rsidR="00291EFE" w:rsidRPr="00FC335C">
        <w:rPr>
          <w:rFonts w:ascii="GHEA Grapalat" w:hAnsi="GHEA Grapalat"/>
          <w:i w:val="0"/>
          <w:sz w:val="19"/>
          <w:szCs w:val="19"/>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установленному Центральным банком Республики Армения</w:t>
      </w:r>
    </w:p>
    <w:p w:rsidR="00096865" w:rsidRPr="00FC335C" w:rsidRDefault="00FD2748" w:rsidP="00496558">
      <w:pPr>
        <w:pStyle w:val="BodyTextIndent"/>
        <w:widowControl w:val="0"/>
        <w:tabs>
          <w:tab w:val="left" w:pos="567"/>
        </w:tabs>
        <w:spacing w:line="240" w:lineRule="auto"/>
        <w:ind w:left="-567" w:firstLine="567"/>
        <w:rPr>
          <w:rFonts w:ascii="GHEA Grapalat" w:hAnsi="GHEA Grapalat"/>
          <w:i w:val="0"/>
          <w:sz w:val="19"/>
          <w:szCs w:val="19"/>
        </w:rPr>
      </w:pPr>
      <w:r w:rsidRPr="00FC335C">
        <w:rPr>
          <w:rFonts w:ascii="GHEA Grapalat" w:hAnsi="GHEA Grapalat"/>
          <w:i w:val="0"/>
          <w:sz w:val="19"/>
          <w:szCs w:val="19"/>
        </w:rPr>
        <w:t>8.</w:t>
      </w:r>
      <w:r w:rsidR="00D31874" w:rsidRPr="00FC335C">
        <w:rPr>
          <w:rFonts w:ascii="GHEA Grapalat" w:hAnsi="GHEA Grapalat"/>
          <w:i w:val="0"/>
          <w:sz w:val="19"/>
          <w:szCs w:val="19"/>
        </w:rPr>
        <w:t>5</w:t>
      </w:r>
      <w:r w:rsidRPr="00FC335C">
        <w:rPr>
          <w:rFonts w:ascii="GHEA Grapalat" w:hAnsi="GHEA Grapalat"/>
          <w:i w:val="0"/>
          <w:sz w:val="19"/>
          <w:szCs w:val="19"/>
        </w:rPr>
        <w:t>.</w:t>
      </w:r>
      <w:r w:rsidR="00644850" w:rsidRPr="00FC335C">
        <w:rPr>
          <w:rFonts w:ascii="GHEA Grapalat" w:hAnsi="GHEA Grapalat"/>
          <w:i w:val="0"/>
          <w:sz w:val="19"/>
          <w:szCs w:val="19"/>
        </w:rPr>
        <w:tab/>
      </w:r>
      <w:r w:rsidRPr="00FC335C">
        <w:rPr>
          <w:rFonts w:ascii="GHEA Grapalat" w:hAnsi="GHEA Grapalat"/>
          <w:i w:val="0"/>
          <w:sz w:val="19"/>
          <w:szCs w:val="19"/>
        </w:rPr>
        <w:t>Переговоры между комиссией, заказчиком и участниками запрещаются, за исключением случаев,</w:t>
      </w:r>
    </w:p>
    <w:p w:rsidR="00096865" w:rsidRPr="00FC335C" w:rsidRDefault="00096865" w:rsidP="00496558">
      <w:pPr>
        <w:pStyle w:val="BodyTextIndent"/>
        <w:widowControl w:val="0"/>
        <w:tabs>
          <w:tab w:val="left" w:pos="567"/>
        </w:tabs>
        <w:spacing w:line="240" w:lineRule="auto"/>
        <w:ind w:left="-567" w:firstLine="567"/>
        <w:rPr>
          <w:rFonts w:ascii="GHEA Grapalat" w:hAnsi="GHEA Grapalat" w:cs="Sylfaen"/>
          <w:i w:val="0"/>
          <w:sz w:val="19"/>
          <w:szCs w:val="19"/>
        </w:rPr>
      </w:pPr>
      <w:r w:rsidRPr="00FC335C">
        <w:rPr>
          <w:rFonts w:ascii="GHEA Grapalat" w:hAnsi="GHEA Grapalat"/>
          <w:i w:val="0"/>
          <w:sz w:val="19"/>
          <w:szCs w:val="19"/>
        </w:rPr>
        <w:t>1)</w:t>
      </w:r>
      <w:r w:rsidR="00644850" w:rsidRPr="00FC335C">
        <w:rPr>
          <w:rFonts w:ascii="GHEA Grapalat" w:hAnsi="GHEA Grapalat"/>
          <w:i w:val="0"/>
          <w:sz w:val="19"/>
          <w:szCs w:val="19"/>
        </w:rPr>
        <w:tab/>
      </w:r>
      <w:r w:rsidRPr="00FC335C">
        <w:rPr>
          <w:rFonts w:ascii="GHEA Grapalat" w:hAnsi="GHEA Grapalat"/>
          <w:i w:val="0"/>
          <w:sz w:val="19"/>
          <w:szCs w:val="19"/>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C335C">
        <w:rPr>
          <w:rFonts w:ascii="Courier New" w:hAnsi="Courier New" w:cs="Courier New"/>
          <w:i w:val="0"/>
          <w:sz w:val="19"/>
          <w:szCs w:val="19"/>
          <w:lang w:val="en-US"/>
        </w:rPr>
        <w:t> </w:t>
      </w:r>
      <w:r w:rsidRPr="00FC335C">
        <w:rPr>
          <w:rFonts w:ascii="GHEA Grapalat" w:hAnsi="GHEA Grapalat"/>
          <w:i w:val="0"/>
          <w:sz w:val="19"/>
          <w:szCs w:val="19"/>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C335C" w:rsidDel="00992C40" w:rsidRDefault="00096865" w:rsidP="00291EFE">
      <w:pPr>
        <w:pStyle w:val="BodyTextIndent2"/>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644850" w:rsidRPr="00FC335C">
        <w:rPr>
          <w:rFonts w:ascii="GHEA Grapalat" w:hAnsi="GHEA Grapalat"/>
          <w:sz w:val="19"/>
          <w:szCs w:val="19"/>
        </w:rPr>
        <w:tab/>
      </w:r>
      <w:r w:rsidRPr="00FC335C">
        <w:rPr>
          <w:rFonts w:ascii="GHEA Grapalat" w:hAnsi="GHEA Grapalat"/>
          <w:sz w:val="19"/>
          <w:szCs w:val="19"/>
        </w:rPr>
        <w:t>иных случаев, предусмотренных Законом.</w:t>
      </w:r>
    </w:p>
    <w:p w:rsidR="009B6D58" w:rsidRPr="00FC335C" w:rsidRDefault="00FD274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8.</w:t>
      </w:r>
      <w:r w:rsidR="00D31874" w:rsidRPr="00FC335C">
        <w:rPr>
          <w:rFonts w:ascii="GHEA Grapalat" w:hAnsi="GHEA Grapalat"/>
          <w:sz w:val="19"/>
          <w:szCs w:val="19"/>
        </w:rPr>
        <w:t>6</w:t>
      </w:r>
      <w:r w:rsidRPr="00FC335C">
        <w:rPr>
          <w:rFonts w:ascii="GHEA Grapalat" w:hAnsi="GHEA Grapalat"/>
          <w:sz w:val="19"/>
          <w:szCs w:val="19"/>
        </w:rPr>
        <w:t>.</w:t>
      </w:r>
      <w:r w:rsidR="00644850" w:rsidRPr="00FC335C">
        <w:rPr>
          <w:rFonts w:ascii="GHEA Grapalat" w:hAnsi="GHEA Grapalat"/>
          <w:sz w:val="19"/>
          <w:szCs w:val="19"/>
        </w:rPr>
        <w:tab/>
      </w:r>
      <w:r w:rsidRPr="00FC335C">
        <w:rPr>
          <w:rFonts w:ascii="GHEA Grapalat" w:hAnsi="GHEA Grapalat"/>
          <w:sz w:val="19"/>
          <w:szCs w:val="19"/>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FC335C">
        <w:rPr>
          <w:rFonts w:ascii="GHEA Grapalat" w:hAnsi="GHEA Grapalat"/>
          <w:sz w:val="19"/>
          <w:szCs w:val="19"/>
        </w:rPr>
        <w:t>отобранного или непризнанных таковыми участников</w:t>
      </w:r>
      <w:r w:rsidRPr="00FC335C">
        <w:rPr>
          <w:rFonts w:ascii="GHEA Grapalat" w:hAnsi="GHEA Grapalat"/>
          <w:sz w:val="19"/>
          <w:szCs w:val="19"/>
        </w:rPr>
        <w:t xml:space="preserve">. </w:t>
      </w:r>
      <w:r w:rsidR="002F2045" w:rsidRPr="00FC335C">
        <w:rPr>
          <w:rFonts w:ascii="GHEA Grapalat" w:hAnsi="GHEA Grapalat"/>
          <w:sz w:val="19"/>
          <w:szCs w:val="19"/>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FC335C">
        <w:rPr>
          <w:rFonts w:ascii="GHEA Grapalat" w:hAnsi="GHEA Grapalat"/>
          <w:sz w:val="19"/>
          <w:szCs w:val="19"/>
        </w:rPr>
        <w:t>.</w:t>
      </w:r>
      <w:r w:rsidRPr="00FC335C">
        <w:rPr>
          <w:rFonts w:ascii="GHEA Grapalat" w:hAnsi="GHEA Grapalat"/>
          <w:sz w:val="19"/>
          <w:szCs w:val="19"/>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C335C">
        <w:rPr>
          <w:rFonts w:ascii="GHEA Grapalat" w:hAnsi="GHEA Grapalat"/>
          <w:sz w:val="19"/>
          <w:szCs w:val="19"/>
        </w:rPr>
        <w:t>ании части 6 статьи 15 Закона:</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а.</w:t>
      </w:r>
      <w:r w:rsidR="00186559" w:rsidRPr="00FC335C">
        <w:rPr>
          <w:rFonts w:ascii="GHEA Grapalat" w:hAnsi="GHEA Grapalat"/>
          <w:sz w:val="19"/>
          <w:szCs w:val="19"/>
        </w:rPr>
        <w:tab/>
      </w:r>
      <w:r w:rsidRPr="00FC335C">
        <w:rPr>
          <w:rFonts w:ascii="GHEA Grapalat" w:hAnsi="GHEA Grapalat"/>
          <w:sz w:val="19"/>
          <w:szCs w:val="19"/>
        </w:rPr>
        <w:t>для определения</w:t>
      </w:r>
      <w:r w:rsidR="00FC5859" w:rsidRPr="00FC335C">
        <w:rPr>
          <w:rFonts w:ascii="GHEA Grapalat" w:hAnsi="GHEA Grapalat"/>
          <w:sz w:val="19"/>
          <w:szCs w:val="19"/>
        </w:rPr>
        <w:t xml:space="preserve">отобранного </w:t>
      </w:r>
      <w:r w:rsidR="002F27C9" w:rsidRPr="00FC335C">
        <w:rPr>
          <w:rFonts w:ascii="GHEA Grapalat" w:hAnsi="GHEA Grapalat"/>
          <w:sz w:val="19"/>
          <w:szCs w:val="19"/>
        </w:rPr>
        <w:t>и</w:t>
      </w:r>
      <w:r w:rsidR="00FC5859" w:rsidRPr="00FC335C">
        <w:rPr>
          <w:rFonts w:ascii="GHEA Grapalat" w:hAnsi="GHEA Grapalat"/>
          <w:sz w:val="19"/>
          <w:szCs w:val="19"/>
        </w:rPr>
        <w:t xml:space="preserve">непризнанных таковыми </w:t>
      </w:r>
      <w:r w:rsidRPr="00FC335C">
        <w:rPr>
          <w:rFonts w:ascii="GHEA Grapalat" w:hAnsi="GHEA Grapalat"/>
          <w:sz w:val="19"/>
          <w:szCs w:val="19"/>
        </w:rPr>
        <w:t>участников, занявших последующие места, с</w:t>
      </w:r>
      <w:r w:rsidR="00A50C53" w:rsidRPr="00FC335C">
        <w:rPr>
          <w:rFonts w:ascii="Courier New" w:hAnsi="Courier New" w:cs="Courier New"/>
          <w:sz w:val="19"/>
          <w:szCs w:val="19"/>
          <w:lang w:val="en-US"/>
        </w:rPr>
        <w:t> </w:t>
      </w:r>
      <w:r w:rsidRPr="00FC335C">
        <w:rPr>
          <w:rFonts w:ascii="GHEA Grapalat" w:hAnsi="GHEA Grapalat"/>
          <w:sz w:val="19"/>
          <w:szCs w:val="19"/>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б.</w:t>
      </w:r>
      <w:r w:rsidR="00186559" w:rsidRPr="00FC335C">
        <w:rPr>
          <w:rFonts w:ascii="GHEA Grapalat" w:hAnsi="GHEA Grapalat"/>
          <w:sz w:val="19"/>
          <w:szCs w:val="19"/>
        </w:rPr>
        <w:tab/>
      </w:r>
      <w:r w:rsidRPr="00FC335C">
        <w:rPr>
          <w:rFonts w:ascii="GHEA Grapalat" w:hAnsi="GHEA Grapalat"/>
          <w:sz w:val="19"/>
          <w:szCs w:val="19"/>
        </w:rPr>
        <w:t xml:space="preserve">в противном случае заседание комиссии приостанавливается, и в течение одного рабочего дня секретарь комиссии </w:t>
      </w:r>
      <w:r w:rsidR="00172B98" w:rsidRPr="00FC335C">
        <w:rPr>
          <w:rFonts w:ascii="GHEA Grapalat" w:hAnsi="GHEA Grapalat"/>
          <w:sz w:val="19"/>
          <w:szCs w:val="19"/>
        </w:rPr>
        <w:t>в электронной форме</w:t>
      </w:r>
      <w:r w:rsidRPr="00FC335C">
        <w:rPr>
          <w:rFonts w:ascii="GHEA Grapalat" w:hAnsi="GHEA Grapalat"/>
          <w:sz w:val="19"/>
          <w:szCs w:val="19"/>
        </w:rPr>
        <w:t xml:space="preserve"> одновременно уведомляет всех оцененных удовлетворительно участников </w:t>
      </w:r>
      <w:r w:rsidR="00BB7A52" w:rsidRPr="00FC335C">
        <w:rPr>
          <w:rFonts w:ascii="GHEA Grapalat" w:hAnsi="GHEA Grapalat"/>
          <w:sz w:val="19"/>
          <w:szCs w:val="19"/>
        </w:rPr>
        <w:t>об условиях, продолжительности,</w:t>
      </w:r>
      <w:r w:rsidRPr="00FC335C">
        <w:rPr>
          <w:rFonts w:ascii="GHEA Grapalat" w:hAnsi="GHEA Grapalat"/>
          <w:sz w:val="19"/>
          <w:szCs w:val="19"/>
        </w:rPr>
        <w:t xml:space="preserve"> дате, времени и месте проведения одновременных переговоров по снижению цен,</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в.</w:t>
      </w:r>
      <w:r w:rsidR="00186559" w:rsidRPr="00FC335C">
        <w:rPr>
          <w:rFonts w:ascii="GHEA Grapalat" w:hAnsi="GHEA Grapalat"/>
          <w:sz w:val="19"/>
          <w:szCs w:val="19"/>
        </w:rPr>
        <w:tab/>
      </w:r>
      <w:r w:rsidRPr="00FC335C">
        <w:rPr>
          <w:rFonts w:ascii="GHEA Grapalat" w:hAnsi="GHEA Grapalat"/>
          <w:sz w:val="19"/>
          <w:szCs w:val="19"/>
        </w:rPr>
        <w:t xml:space="preserve">переговоры проводятся не раннее чем на второй и не позднее чем на </w:t>
      </w:r>
      <w:r w:rsidR="00996FDC" w:rsidRPr="00FC335C">
        <w:rPr>
          <w:rFonts w:ascii="GHEA Grapalat" w:hAnsi="GHEA Grapalat"/>
          <w:sz w:val="19"/>
          <w:szCs w:val="19"/>
        </w:rPr>
        <w:t>пятый</w:t>
      </w:r>
      <w:r w:rsidRPr="00FC335C">
        <w:rPr>
          <w:rFonts w:ascii="GHEA Grapalat" w:hAnsi="GHEA Grapalat"/>
          <w:sz w:val="19"/>
          <w:szCs w:val="19"/>
        </w:rPr>
        <w:t>рабочий день со дня отправки извещения</w:t>
      </w:r>
      <w:r w:rsidR="00A50C53" w:rsidRPr="00FC335C">
        <w:rPr>
          <w:rFonts w:ascii="GHEA Grapalat" w:hAnsi="GHEA Grapalat"/>
          <w:sz w:val="19"/>
          <w:szCs w:val="19"/>
        </w:rPr>
        <w:t>,</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г.</w:t>
      </w:r>
      <w:r w:rsidR="00186559" w:rsidRPr="00FC335C">
        <w:rPr>
          <w:rFonts w:ascii="GHEA Grapalat" w:hAnsi="GHEA Grapalat"/>
          <w:sz w:val="19"/>
          <w:szCs w:val="19"/>
        </w:rPr>
        <w:tab/>
      </w:r>
      <w:r w:rsidRPr="00FC335C">
        <w:rPr>
          <w:rFonts w:ascii="GHEA Grapalat" w:hAnsi="GHEA Grapalat"/>
          <w:sz w:val="19"/>
          <w:szCs w:val="19"/>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д.</w:t>
      </w:r>
      <w:r w:rsidR="00186559" w:rsidRPr="00FC335C">
        <w:rPr>
          <w:rFonts w:ascii="GHEA Grapalat" w:hAnsi="GHEA Grapalat"/>
          <w:sz w:val="19"/>
          <w:szCs w:val="19"/>
        </w:rPr>
        <w:tab/>
      </w:r>
      <w:r w:rsidRPr="00FC335C">
        <w:rPr>
          <w:rFonts w:ascii="GHEA Grapalat" w:hAnsi="GHEA Grapalat"/>
          <w:sz w:val="19"/>
          <w:szCs w:val="19"/>
        </w:rPr>
        <w:t xml:space="preserve">на момент истечения установленного для переговоров окончательного срока, по представленным </w:t>
      </w:r>
      <w:r w:rsidR="001D129F" w:rsidRPr="00FC335C">
        <w:rPr>
          <w:rFonts w:ascii="GHEA Grapalat" w:hAnsi="GHEA Grapalat"/>
          <w:sz w:val="19"/>
          <w:szCs w:val="19"/>
        </w:rPr>
        <w:t>присутствующим на переговорах</w:t>
      </w:r>
      <w:r w:rsidRPr="00FC335C">
        <w:rPr>
          <w:rFonts w:ascii="GHEA Grapalat" w:hAnsi="GHEA Grapalat"/>
          <w:sz w:val="19"/>
          <w:szCs w:val="19"/>
        </w:rPr>
        <w:t xml:space="preserve">участникамиценам, </w:t>
      </w:r>
      <w:r w:rsidR="00927888" w:rsidRPr="00FC335C">
        <w:rPr>
          <w:rFonts w:ascii="GHEA Grapalat" w:hAnsi="GHEA Grapalat"/>
          <w:sz w:val="19"/>
          <w:szCs w:val="19"/>
        </w:rPr>
        <w:t xml:space="preserve">которые </w:t>
      </w:r>
      <w:r w:rsidRPr="00FC335C">
        <w:rPr>
          <w:rFonts w:ascii="GHEA Grapalat" w:hAnsi="GHEA Grapalat"/>
          <w:sz w:val="19"/>
          <w:szCs w:val="19"/>
        </w:rPr>
        <w:t xml:space="preserve">не </w:t>
      </w:r>
      <w:r w:rsidR="00927888" w:rsidRPr="00FC335C">
        <w:rPr>
          <w:rFonts w:ascii="GHEA Grapalat" w:hAnsi="GHEA Grapalat"/>
          <w:sz w:val="19"/>
          <w:szCs w:val="19"/>
        </w:rPr>
        <w:t>превышают цену, установленную  заявкой на закупку</w:t>
      </w:r>
      <w:r w:rsidRPr="00FC335C">
        <w:rPr>
          <w:rFonts w:ascii="GHEA Grapalat" w:hAnsi="GHEA Grapalat"/>
          <w:sz w:val="19"/>
          <w:szCs w:val="19"/>
        </w:rPr>
        <w:t>, определяются и объявляются</w:t>
      </w:r>
      <w:r w:rsidR="00A134CC" w:rsidRPr="00FC335C">
        <w:rPr>
          <w:rFonts w:ascii="GHEA Grapalat" w:hAnsi="GHEA Grapalat"/>
          <w:sz w:val="19"/>
          <w:szCs w:val="19"/>
        </w:rPr>
        <w:t xml:space="preserve"> отобранный </w:t>
      </w:r>
      <w:r w:rsidR="002F27C9" w:rsidRPr="00FC335C">
        <w:rPr>
          <w:rFonts w:ascii="GHEA Grapalat" w:hAnsi="GHEA Grapalat"/>
          <w:sz w:val="19"/>
          <w:szCs w:val="19"/>
        </w:rPr>
        <w:t xml:space="preserve">и </w:t>
      </w:r>
      <w:r w:rsidR="00CD7A4E" w:rsidRPr="00FC335C">
        <w:rPr>
          <w:rFonts w:ascii="GHEA Grapalat" w:hAnsi="GHEA Grapalat"/>
          <w:sz w:val="19"/>
          <w:szCs w:val="19"/>
        </w:rPr>
        <w:t>непризнанные таковыми</w:t>
      </w:r>
      <w:r w:rsidRPr="00FC335C">
        <w:rPr>
          <w:rFonts w:ascii="GHEA Grapalat" w:hAnsi="GHEA Grapalat"/>
          <w:sz w:val="19"/>
          <w:szCs w:val="19"/>
        </w:rPr>
        <w:t xml:space="preserve"> участники, занявшие последующие места,</w:t>
      </w:r>
    </w:p>
    <w:p w:rsidR="004A4515"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е.</w:t>
      </w:r>
      <w:r w:rsidR="00C37724" w:rsidRPr="00FC335C">
        <w:rPr>
          <w:rFonts w:ascii="GHEA Grapalat" w:hAnsi="GHEA Grapalat"/>
          <w:sz w:val="19"/>
          <w:szCs w:val="19"/>
        </w:rPr>
        <w:tab/>
      </w:r>
      <w:r w:rsidR="004A4515" w:rsidRPr="00FC335C">
        <w:rPr>
          <w:rFonts w:ascii="GHEA Grapalat" w:hAnsi="GHEA Grapalat"/>
          <w:sz w:val="19"/>
          <w:szCs w:val="19"/>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FC335C">
        <w:rPr>
          <w:rFonts w:ascii="GHEA Grapalat" w:hAnsi="GHEA Grapalat"/>
          <w:sz w:val="19"/>
          <w:szCs w:val="19"/>
        </w:rPr>
        <w:t>и</w:t>
      </w:r>
      <w:r w:rsidR="004A4515" w:rsidRPr="00FC335C">
        <w:rPr>
          <w:rFonts w:ascii="GHEA Grapalat" w:hAnsi="GHEA Grapalat"/>
          <w:sz w:val="19"/>
          <w:szCs w:val="19"/>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FC335C">
        <w:rPr>
          <w:rFonts w:ascii="GHEA Grapalat" w:hAnsi="GHEA Grapalat"/>
          <w:sz w:val="19"/>
          <w:szCs w:val="19"/>
        </w:rPr>
        <w:t>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w:t>
      </w:r>
      <w:r w:rsidR="004A4515" w:rsidRPr="00FC335C">
        <w:rPr>
          <w:rFonts w:ascii="GHEA Grapalat" w:hAnsi="GHEA Grapalat"/>
          <w:sz w:val="19"/>
          <w:szCs w:val="19"/>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FC335C" w:rsidRDefault="006335D7" w:rsidP="00291EFE">
      <w:pPr>
        <w:pStyle w:val="norm"/>
        <w:widowControl w:val="0"/>
        <w:tabs>
          <w:tab w:val="left" w:pos="0"/>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FC335C" w:rsidRDefault="003572EA"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lastRenderedPageBreak/>
        <w:t>ж.</w:t>
      </w:r>
      <w:r w:rsidR="00C34AFD" w:rsidRPr="00FC335C">
        <w:rPr>
          <w:rFonts w:ascii="GHEA Grapalat" w:hAnsi="GHEA Grapalat"/>
          <w:sz w:val="19"/>
          <w:szCs w:val="19"/>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FC335C">
        <w:rPr>
          <w:rFonts w:ascii="GHEA Grapalat" w:hAnsi="GHEA Grapalat"/>
          <w:sz w:val="19"/>
          <w:szCs w:val="19"/>
        </w:rPr>
        <w:t>и</w:t>
      </w:r>
      <w:r w:rsidR="00C34AFD" w:rsidRPr="00FC335C">
        <w:rPr>
          <w:rFonts w:ascii="GHEA Grapalat" w:hAnsi="GHEA Grapalat"/>
          <w:sz w:val="19"/>
          <w:szCs w:val="19"/>
        </w:rPr>
        <w:t xml:space="preserve">, </w:t>
      </w:r>
      <w:r w:rsidR="009B6D58" w:rsidRPr="00FC335C">
        <w:rPr>
          <w:rFonts w:ascii="GHEA Grapalat" w:hAnsi="GHEA Grapalat"/>
          <w:sz w:val="19"/>
          <w:szCs w:val="19"/>
        </w:rPr>
        <w:t>или если наименьшие цены равны, то процедура закупки объявляется несостоявшейся на основании пункта 1 части 1 статьи 37 Закона</w:t>
      </w:r>
      <w:r w:rsidR="00C34AFD" w:rsidRPr="00FC335C">
        <w:rPr>
          <w:rFonts w:ascii="GHEA Grapalat" w:hAnsi="GHEA Grapalat"/>
          <w:sz w:val="19"/>
          <w:szCs w:val="19"/>
        </w:rPr>
        <w:t>, за исключением случая, предусмотренного абзацем,, е " настоящего подпункта</w:t>
      </w:r>
      <w:r w:rsidR="009B6D58" w:rsidRPr="00FC335C">
        <w:rPr>
          <w:rFonts w:ascii="GHEA Grapalat" w:hAnsi="GHEA Grapalat"/>
          <w:sz w:val="19"/>
          <w:szCs w:val="19"/>
        </w:rPr>
        <w:t xml:space="preserve">. </w:t>
      </w:r>
    </w:p>
    <w:p w:rsidR="00B514E8" w:rsidRPr="00FC335C" w:rsidRDefault="00FD2748" w:rsidP="00291EFE">
      <w:pPr>
        <w:widowControl w:val="0"/>
        <w:tabs>
          <w:tab w:val="left" w:pos="0"/>
          <w:tab w:val="left" w:pos="567"/>
          <w:tab w:val="left" w:pos="1134"/>
        </w:tabs>
        <w:ind w:left="-567" w:firstLine="567"/>
        <w:jc w:val="both"/>
        <w:rPr>
          <w:rFonts w:ascii="GHEA Grapalat" w:hAnsi="GHEA Grapalat"/>
          <w:sz w:val="19"/>
          <w:szCs w:val="19"/>
        </w:rPr>
      </w:pPr>
      <w:r w:rsidRPr="00FC335C">
        <w:rPr>
          <w:rFonts w:ascii="GHEA Grapalat" w:hAnsi="GHEA Grapalat"/>
          <w:sz w:val="19"/>
          <w:szCs w:val="19"/>
        </w:rPr>
        <w:t>8.</w:t>
      </w:r>
      <w:r w:rsidR="00096B2C" w:rsidRPr="00FC335C">
        <w:rPr>
          <w:rFonts w:ascii="GHEA Grapalat" w:hAnsi="GHEA Grapalat"/>
          <w:sz w:val="19"/>
          <w:szCs w:val="19"/>
        </w:rPr>
        <w:t>7</w:t>
      </w:r>
      <w:r w:rsidRPr="00FC335C">
        <w:rPr>
          <w:rFonts w:ascii="GHEA Grapalat" w:hAnsi="GHEA Grapalat"/>
          <w:sz w:val="19"/>
          <w:szCs w:val="19"/>
        </w:rPr>
        <w:t>.</w:t>
      </w:r>
      <w:r w:rsidR="00C37724" w:rsidRPr="00FC335C">
        <w:rPr>
          <w:rFonts w:ascii="GHEA Grapalat" w:hAnsi="GHEA Grapalat"/>
          <w:sz w:val="19"/>
          <w:szCs w:val="19"/>
        </w:rPr>
        <w:tab/>
      </w:r>
      <w:r w:rsidRPr="00FC335C">
        <w:rPr>
          <w:rFonts w:ascii="GHEA Grapalat" w:hAnsi="GHEA Grapalat"/>
          <w:sz w:val="19"/>
          <w:szCs w:val="19"/>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C335C">
        <w:rPr>
          <w:rFonts w:ascii="GHEA Grapalat" w:hAnsi="GHEA Grapalat"/>
          <w:sz w:val="19"/>
          <w:szCs w:val="19"/>
        </w:rPr>
        <w:t>включенные в заявку</w:t>
      </w:r>
      <w:r w:rsidRPr="00FC335C">
        <w:rPr>
          <w:rFonts w:ascii="GHEA Grapalat" w:hAnsi="GHEA Grapalat"/>
          <w:sz w:val="19"/>
          <w:szCs w:val="19"/>
        </w:rPr>
        <w:t>документ</w:t>
      </w:r>
      <w:r w:rsidR="00F7541A" w:rsidRPr="00FC335C">
        <w:rPr>
          <w:rFonts w:ascii="GHEA Grapalat" w:hAnsi="GHEA Grapalat"/>
          <w:sz w:val="19"/>
          <w:szCs w:val="19"/>
        </w:rPr>
        <w:t>ы</w:t>
      </w:r>
      <w:r w:rsidRPr="00FC335C">
        <w:rPr>
          <w:rFonts w:ascii="GHEA Grapalat" w:hAnsi="GHEA Grapalat"/>
          <w:sz w:val="19"/>
          <w:szCs w:val="19"/>
        </w:rPr>
        <w:t>, с которыми он ознакомляется на месте, с правом фотографировать их, и которые он возвращает секретарю комиссии в ходе заседания, не</w:t>
      </w:r>
      <w:r w:rsidR="00213830" w:rsidRPr="00FC335C">
        <w:rPr>
          <w:rFonts w:ascii="Courier New" w:hAnsi="Courier New" w:cs="Courier New"/>
          <w:sz w:val="19"/>
          <w:szCs w:val="19"/>
          <w:lang w:val="en-US"/>
        </w:rPr>
        <w:t> </w:t>
      </w:r>
      <w:r w:rsidRPr="00FC335C">
        <w:rPr>
          <w:rFonts w:ascii="GHEA Grapalat" w:hAnsi="GHEA Grapalat"/>
          <w:sz w:val="19"/>
          <w:szCs w:val="19"/>
        </w:rPr>
        <w:t>препятствуя нормальному функционированию комиссии.</w:t>
      </w:r>
    </w:p>
    <w:p w:rsidR="00AD2081" w:rsidRPr="00FC335C" w:rsidRDefault="00A150A9" w:rsidP="00291EFE">
      <w:pPr>
        <w:pStyle w:val="norm"/>
        <w:widowControl w:val="0"/>
        <w:tabs>
          <w:tab w:val="left" w:pos="0"/>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8.</w:t>
      </w:r>
      <w:r w:rsidR="00917747" w:rsidRPr="00FC335C">
        <w:rPr>
          <w:rFonts w:ascii="GHEA Grapalat" w:hAnsi="GHEA Grapalat"/>
          <w:sz w:val="19"/>
          <w:szCs w:val="19"/>
        </w:rPr>
        <w:t>8</w:t>
      </w:r>
      <w:r w:rsidRPr="00FC335C">
        <w:rPr>
          <w:rFonts w:ascii="GHEA Grapalat" w:hAnsi="GHEA Grapalat"/>
          <w:sz w:val="19"/>
          <w:szCs w:val="19"/>
        </w:rPr>
        <w:t>.</w:t>
      </w:r>
      <w:r w:rsidR="00213830" w:rsidRPr="00FC335C">
        <w:rPr>
          <w:rFonts w:ascii="GHEA Grapalat" w:hAnsi="GHEA Grapalat"/>
          <w:sz w:val="19"/>
          <w:szCs w:val="19"/>
        </w:rPr>
        <w:tab/>
      </w:r>
      <w:r w:rsidRPr="00FC335C">
        <w:rPr>
          <w:rFonts w:ascii="GHEA Grapalat" w:hAnsi="GHEA Grapalat"/>
          <w:sz w:val="19"/>
          <w:szCs w:val="19"/>
        </w:rPr>
        <w:t xml:space="preserve">Если в результате оценки, проведенной в ходе заседания по вскрытию </w:t>
      </w:r>
      <w:r w:rsidR="00F00565" w:rsidRPr="00FC335C">
        <w:rPr>
          <w:rFonts w:ascii="GHEA Grapalat" w:hAnsi="GHEA Grapalat"/>
          <w:sz w:val="19"/>
          <w:szCs w:val="19"/>
        </w:rPr>
        <w:t xml:space="preserve">и оценке </w:t>
      </w:r>
      <w:r w:rsidRPr="00FC335C">
        <w:rPr>
          <w:rFonts w:ascii="GHEA Grapalat" w:hAnsi="GHEA Grapalat"/>
          <w:sz w:val="19"/>
          <w:szCs w:val="19"/>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sidRPr="00FC335C">
        <w:rPr>
          <w:rFonts w:ascii="GHEA Grapalat" w:hAnsi="GHEA Grapalat"/>
          <w:sz w:val="19"/>
          <w:szCs w:val="19"/>
        </w:rPr>
        <w:t>в электронной форме</w:t>
      </w:r>
      <w:r w:rsidRPr="00FC335C">
        <w:rPr>
          <w:rFonts w:ascii="GHEA Grapalat" w:hAnsi="GHEA Grapalat"/>
          <w:sz w:val="19"/>
          <w:szCs w:val="19"/>
        </w:rPr>
        <w:t xml:space="preserve"> информирует об этом участника, предлагая последнему исправить несоответствия до окончания срока приостановления.</w:t>
      </w:r>
    </w:p>
    <w:p w:rsidR="003B3E74" w:rsidRPr="00FC335C" w:rsidRDefault="006A3C8A"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cs="Sylfaen"/>
          <w:sz w:val="19"/>
          <w:szCs w:val="19"/>
        </w:rPr>
        <w:t>В уведомлении, направленном участнику, подробно описываются все несоответствия, обнаруженные при оценке заявки</w:t>
      </w:r>
      <w:r w:rsidR="006371D0" w:rsidRPr="00FC335C">
        <w:rPr>
          <w:rFonts w:ascii="GHEA Grapalat" w:hAnsi="GHEA Grapalat" w:cs="Sylfaen"/>
          <w:sz w:val="19"/>
          <w:szCs w:val="19"/>
        </w:rPr>
        <w:t>.</w:t>
      </w:r>
    </w:p>
    <w:p w:rsidR="00C27BA4" w:rsidRPr="00FC335C" w:rsidRDefault="00A150A9" w:rsidP="00291EFE">
      <w:pPr>
        <w:pStyle w:val="norm"/>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0F35AE" w:rsidRPr="00FC335C">
        <w:rPr>
          <w:rFonts w:ascii="GHEA Grapalat" w:hAnsi="GHEA Grapalat"/>
          <w:sz w:val="19"/>
          <w:szCs w:val="19"/>
        </w:rPr>
        <w:t>9</w:t>
      </w:r>
      <w:r w:rsidRPr="00FC335C">
        <w:rPr>
          <w:rFonts w:ascii="GHEA Grapalat" w:hAnsi="GHEA Grapalat"/>
          <w:sz w:val="19"/>
          <w:szCs w:val="19"/>
        </w:rPr>
        <w:t>.</w:t>
      </w:r>
      <w:r w:rsidR="00213830" w:rsidRPr="00FC335C">
        <w:rPr>
          <w:rFonts w:ascii="GHEA Grapalat" w:hAnsi="GHEA Grapalat"/>
          <w:sz w:val="19"/>
          <w:szCs w:val="19"/>
        </w:rPr>
        <w:tab/>
      </w:r>
      <w:r w:rsidRPr="00FC335C">
        <w:rPr>
          <w:rFonts w:ascii="GHEA Grapalat" w:hAnsi="GHEA Grapalat"/>
          <w:sz w:val="19"/>
          <w:szCs w:val="19"/>
        </w:rPr>
        <w:t>Если участник исправляет зафиксированное несоответствие в срок, установленный пунктом 8.</w:t>
      </w:r>
      <w:r w:rsidR="000F35AE" w:rsidRPr="00FC335C">
        <w:rPr>
          <w:rFonts w:ascii="GHEA Grapalat" w:hAnsi="GHEA Grapalat"/>
          <w:sz w:val="19"/>
          <w:szCs w:val="19"/>
        </w:rPr>
        <w:t>8</w:t>
      </w:r>
      <w:r w:rsidRPr="00FC335C">
        <w:rPr>
          <w:rFonts w:ascii="GHEA Grapalat" w:hAnsi="GHEA Grapalat"/>
          <w:sz w:val="19"/>
          <w:szCs w:val="19"/>
        </w:rPr>
        <w:t>. настоящего приглашения, то его заявка оценивается удовлетворительно. В противном случае, заявка</w:t>
      </w:r>
      <w:r w:rsidR="00D23C17" w:rsidRPr="00FC335C">
        <w:rPr>
          <w:rFonts w:ascii="GHEA Grapalat" w:hAnsi="GHEA Grapalat"/>
          <w:sz w:val="19"/>
          <w:szCs w:val="19"/>
        </w:rPr>
        <w:t xml:space="preserve"> данного участника</w:t>
      </w:r>
      <w:r w:rsidRPr="00FC335C">
        <w:rPr>
          <w:rFonts w:ascii="GHEA Grapalat" w:hAnsi="GHEA Grapalat"/>
          <w:sz w:val="19"/>
          <w:szCs w:val="19"/>
        </w:rPr>
        <w:t xml:space="preserve"> оценивается неуд</w:t>
      </w:r>
      <w:r w:rsidR="00A50C53" w:rsidRPr="00FC335C">
        <w:rPr>
          <w:rFonts w:ascii="GHEA Grapalat" w:hAnsi="GHEA Grapalat"/>
          <w:sz w:val="19"/>
          <w:szCs w:val="19"/>
        </w:rPr>
        <w:t>овлетворительно и отклоняется</w:t>
      </w:r>
      <w:r w:rsidR="005D7FA6" w:rsidRPr="00FC335C">
        <w:rPr>
          <w:rFonts w:ascii="GHEA Grapalat" w:hAnsi="GHEA Grapalat"/>
          <w:sz w:val="19"/>
          <w:szCs w:val="19"/>
        </w:rPr>
        <w:t>, а отобранным участником признается участник, занявший последующее место</w:t>
      </w:r>
      <w:r w:rsidR="00A50C53" w:rsidRPr="00FC335C">
        <w:rPr>
          <w:rFonts w:ascii="GHEA Grapalat" w:hAnsi="GHEA Grapalat"/>
          <w:sz w:val="19"/>
          <w:szCs w:val="19"/>
        </w:rPr>
        <w:t>.</w:t>
      </w:r>
    </w:p>
    <w:p w:rsidR="006A649A"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8.1</w:t>
      </w:r>
      <w:r w:rsidR="00B81197" w:rsidRPr="00FC335C">
        <w:rPr>
          <w:rFonts w:ascii="GHEA Grapalat" w:hAnsi="GHEA Grapalat"/>
          <w:sz w:val="19"/>
          <w:szCs w:val="19"/>
        </w:rPr>
        <w:t>0</w:t>
      </w:r>
      <w:r w:rsidRPr="00FC335C">
        <w:rPr>
          <w:rFonts w:ascii="GHEA Grapalat" w:hAnsi="GHEA Grapalat"/>
          <w:sz w:val="19"/>
          <w:szCs w:val="19"/>
        </w:rPr>
        <w:t>.</w:t>
      </w:r>
      <w:r w:rsidR="00213830" w:rsidRPr="00FC335C">
        <w:rPr>
          <w:rFonts w:ascii="GHEA Grapalat" w:hAnsi="GHEA Grapalat"/>
          <w:sz w:val="19"/>
          <w:szCs w:val="19"/>
        </w:rPr>
        <w:tab/>
      </w:r>
      <w:r w:rsidR="006A649A" w:rsidRPr="00FC335C">
        <w:rPr>
          <w:rFonts w:ascii="GHEA Grapalat" w:hAnsi="GHEA Grapalat"/>
          <w:sz w:val="19"/>
          <w:szCs w:val="19"/>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8.1</w:t>
      </w:r>
      <w:r w:rsidR="00B55371" w:rsidRPr="00FC335C">
        <w:rPr>
          <w:rFonts w:ascii="GHEA Grapalat" w:hAnsi="GHEA Grapalat"/>
          <w:sz w:val="19"/>
          <w:szCs w:val="19"/>
        </w:rPr>
        <w:t>1</w:t>
      </w:r>
      <w:r w:rsidR="004409B1" w:rsidRPr="00FC335C">
        <w:rPr>
          <w:rFonts w:ascii="GHEA Grapalat" w:hAnsi="GHEA Grapalat"/>
          <w:sz w:val="19"/>
          <w:szCs w:val="19"/>
        </w:rPr>
        <w:t>.</w:t>
      </w:r>
      <w:r w:rsidR="004409B1" w:rsidRPr="00FC335C">
        <w:rPr>
          <w:rFonts w:ascii="GHEA Grapalat" w:hAnsi="GHEA Grapalat"/>
          <w:sz w:val="19"/>
          <w:szCs w:val="19"/>
        </w:rPr>
        <w:tab/>
      </w:r>
      <w:r w:rsidRPr="00FC335C">
        <w:rPr>
          <w:rFonts w:ascii="GHEA Grapalat" w:hAnsi="GHEA Grapalat"/>
          <w:sz w:val="19"/>
          <w:szCs w:val="19"/>
        </w:rPr>
        <w:t>После вскрытия</w:t>
      </w:r>
      <w:r w:rsidR="00895E05" w:rsidRPr="00FC335C">
        <w:rPr>
          <w:rFonts w:ascii="GHEA Grapalat" w:hAnsi="GHEA Grapalat"/>
          <w:sz w:val="19"/>
          <w:szCs w:val="19"/>
        </w:rPr>
        <w:t xml:space="preserve"> и оценки</w:t>
      </w:r>
      <w:r w:rsidRPr="00FC335C">
        <w:rPr>
          <w:rFonts w:ascii="GHEA Grapalat" w:hAnsi="GHEA Grapalat"/>
          <w:sz w:val="19"/>
          <w:szCs w:val="19"/>
        </w:rPr>
        <w:t xml:space="preserve"> заявок составляется протокол в порядке, установленном законодательством Республики Армения о закупках.</w:t>
      </w:r>
      <w:r w:rsidR="00895E05" w:rsidRPr="00FC335C">
        <w:rPr>
          <w:rFonts w:ascii="GHEA Grapalat" w:hAnsi="GHEA Grapalat"/>
          <w:sz w:val="19"/>
          <w:szCs w:val="19"/>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C335C">
        <w:rPr>
          <w:rFonts w:ascii="GHEA Grapalat" w:hAnsi="GHEA Grapalat"/>
          <w:sz w:val="19"/>
          <w:szCs w:val="19"/>
        </w:rPr>
        <w:t>.</w:t>
      </w:r>
    </w:p>
    <w:p w:rsidR="00E65F37"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8.1</w:t>
      </w:r>
      <w:r w:rsidR="00696900" w:rsidRPr="00FC335C">
        <w:rPr>
          <w:rFonts w:ascii="GHEA Grapalat" w:hAnsi="GHEA Grapalat"/>
          <w:sz w:val="19"/>
          <w:szCs w:val="19"/>
        </w:rPr>
        <w:t>2</w:t>
      </w:r>
      <w:r w:rsidRPr="00FC335C">
        <w:rPr>
          <w:rFonts w:ascii="GHEA Grapalat" w:hAnsi="GHEA Grapalat"/>
          <w:sz w:val="19"/>
          <w:szCs w:val="19"/>
        </w:rPr>
        <w:t>.</w:t>
      </w:r>
      <w:r w:rsidR="004409B1" w:rsidRPr="00FC335C">
        <w:rPr>
          <w:rFonts w:ascii="GHEA Grapalat" w:hAnsi="GHEA Grapalat"/>
          <w:sz w:val="19"/>
          <w:szCs w:val="19"/>
        </w:rPr>
        <w:tab/>
      </w:r>
      <w:r w:rsidRPr="00FC335C">
        <w:rPr>
          <w:rFonts w:ascii="GHEA Grapalat" w:hAnsi="GHEA Grapalat"/>
          <w:sz w:val="19"/>
          <w:szCs w:val="19"/>
        </w:rPr>
        <w:t>Не позднее чем на следующий рабочий день после завершения заседания по вскрытию</w:t>
      </w:r>
      <w:r w:rsidR="001E4A24" w:rsidRPr="00FC335C">
        <w:rPr>
          <w:rFonts w:ascii="GHEA Grapalat" w:hAnsi="GHEA Grapalat"/>
          <w:sz w:val="19"/>
          <w:szCs w:val="19"/>
        </w:rPr>
        <w:t xml:space="preserve"> и оценке</w:t>
      </w:r>
      <w:r w:rsidRPr="00FC335C">
        <w:rPr>
          <w:rFonts w:ascii="GHEA Grapalat" w:hAnsi="GHEA Grapalat"/>
          <w:sz w:val="19"/>
          <w:szCs w:val="19"/>
        </w:rPr>
        <w:t xml:space="preserve"> заявок секретарь комиссии: </w:t>
      </w:r>
    </w:p>
    <w:p w:rsidR="00A24827" w:rsidRPr="00FC335C" w:rsidRDefault="00A24827" w:rsidP="00291EFE">
      <w:pPr>
        <w:pStyle w:val="BodyTextIndent2"/>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1)</w:t>
      </w:r>
      <w:r w:rsidR="00DC64B5" w:rsidRPr="00FC335C">
        <w:rPr>
          <w:rFonts w:ascii="GHEA Grapalat" w:hAnsi="GHEA Grapalat"/>
          <w:sz w:val="19"/>
          <w:szCs w:val="19"/>
        </w:rPr>
        <w:tab/>
      </w:r>
      <w:r w:rsidRPr="00FC335C">
        <w:rPr>
          <w:rFonts w:ascii="GHEA Grapalat" w:hAnsi="GHEA Grapalat"/>
          <w:sz w:val="19"/>
          <w:szCs w:val="19"/>
        </w:rPr>
        <w:t>опубликовывает в бюллетене воспроизведенный (отсканированный) с</w:t>
      </w:r>
      <w:r w:rsidR="00DC64B5" w:rsidRPr="00FC335C">
        <w:rPr>
          <w:rFonts w:ascii="Courier New" w:hAnsi="Courier New" w:cs="Courier New"/>
          <w:sz w:val="19"/>
          <w:szCs w:val="19"/>
          <w:lang w:val="en-US"/>
        </w:rPr>
        <w:t> </w:t>
      </w:r>
      <w:r w:rsidRPr="00FC335C">
        <w:rPr>
          <w:rFonts w:ascii="GHEA Grapalat" w:hAnsi="GHEA Grapalat"/>
          <w:sz w:val="19"/>
          <w:szCs w:val="19"/>
        </w:rPr>
        <w:t>оригинала вариант протокола заседания по вскрытию заявок</w:t>
      </w:r>
      <w:r w:rsidR="001E4A24" w:rsidRPr="00FC335C">
        <w:rPr>
          <w:rFonts w:ascii="GHEA Grapalat" w:hAnsi="GHEA Grapalat"/>
          <w:sz w:val="19"/>
          <w:szCs w:val="19"/>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FC335C" w:rsidRDefault="008B73CD" w:rsidP="00291EFE">
      <w:pPr>
        <w:pStyle w:val="BodyTextIndent2"/>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DC64B5" w:rsidRPr="00FC335C">
        <w:rPr>
          <w:rFonts w:ascii="GHEA Grapalat" w:hAnsi="GHEA Grapalat"/>
          <w:sz w:val="19"/>
          <w:szCs w:val="19"/>
        </w:rPr>
        <w:tab/>
      </w:r>
      <w:r w:rsidRPr="00FC335C">
        <w:rPr>
          <w:rFonts w:ascii="GHEA Grapalat" w:hAnsi="GHEA Grapalat"/>
          <w:sz w:val="19"/>
          <w:szCs w:val="19"/>
        </w:rPr>
        <w:t>опубликовывает в бюллетене воспроизведенные (отсканированные) с</w:t>
      </w:r>
      <w:r w:rsidR="00DC64B5" w:rsidRPr="00FC335C">
        <w:rPr>
          <w:rFonts w:ascii="Courier New" w:hAnsi="Courier New" w:cs="Courier New"/>
          <w:sz w:val="19"/>
          <w:szCs w:val="19"/>
          <w:lang w:val="en-US"/>
        </w:rPr>
        <w:t> </w:t>
      </w:r>
      <w:r w:rsidRPr="00FC335C">
        <w:rPr>
          <w:rFonts w:ascii="GHEA Grapalat" w:hAnsi="GHEA Grapalat"/>
          <w:sz w:val="19"/>
          <w:szCs w:val="19"/>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C335C">
        <w:rPr>
          <w:rFonts w:ascii="GHEA Grapalat" w:hAnsi="GHEA Grapalat"/>
          <w:sz w:val="19"/>
          <w:szCs w:val="19"/>
        </w:rPr>
        <w:t xml:space="preserve"> и оценке</w:t>
      </w:r>
      <w:r w:rsidRPr="00FC335C">
        <w:rPr>
          <w:rFonts w:ascii="GHEA Grapalat" w:hAnsi="GHEA Grapalat"/>
          <w:sz w:val="19"/>
          <w:szCs w:val="19"/>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FC335C" w:rsidRDefault="008769B4" w:rsidP="00291EFE">
      <w:pPr>
        <w:widowControl w:val="0"/>
        <w:tabs>
          <w:tab w:val="left" w:pos="0"/>
          <w:tab w:val="left" w:pos="567"/>
          <w:tab w:val="left" w:pos="1276"/>
        </w:tabs>
        <w:ind w:left="-567" w:firstLine="567"/>
        <w:jc w:val="both"/>
        <w:rPr>
          <w:rFonts w:ascii="GHEA Grapalat" w:hAnsi="GHEA Grapalat"/>
          <w:sz w:val="19"/>
          <w:szCs w:val="19"/>
        </w:rPr>
      </w:pPr>
      <w:r w:rsidRPr="00FC335C">
        <w:rPr>
          <w:rFonts w:ascii="GHEA Grapalat" w:hAnsi="GHEA Grapalat"/>
          <w:sz w:val="19"/>
          <w:szCs w:val="19"/>
        </w:rPr>
        <w:t>8.</w:t>
      </w:r>
      <w:r w:rsidR="005B6DCF" w:rsidRPr="00FC335C">
        <w:rPr>
          <w:rFonts w:ascii="GHEA Grapalat" w:hAnsi="GHEA Grapalat"/>
          <w:sz w:val="19"/>
          <w:szCs w:val="19"/>
          <w:lang w:val="hy-AM"/>
        </w:rPr>
        <w:t>1</w:t>
      </w:r>
      <w:r w:rsidR="00762474" w:rsidRPr="00FC335C">
        <w:rPr>
          <w:rFonts w:ascii="GHEA Grapalat" w:hAnsi="GHEA Grapalat"/>
          <w:sz w:val="19"/>
          <w:szCs w:val="19"/>
        </w:rPr>
        <w:t>3</w:t>
      </w:r>
      <w:r w:rsidR="00493CC7" w:rsidRPr="00FC335C">
        <w:rPr>
          <w:rFonts w:ascii="GHEA Grapalat" w:hAnsi="GHEA Grapalat"/>
          <w:sz w:val="19"/>
          <w:szCs w:val="19"/>
        </w:rPr>
        <w:t>.</w:t>
      </w:r>
      <w:r w:rsidR="00493CC7" w:rsidRPr="00FC335C">
        <w:rPr>
          <w:rFonts w:ascii="GHEA Grapalat" w:hAnsi="GHEA Grapalat"/>
          <w:sz w:val="19"/>
          <w:szCs w:val="19"/>
        </w:rPr>
        <w:tab/>
      </w:r>
      <w:r w:rsidR="0052468C" w:rsidRPr="00FC335C">
        <w:rPr>
          <w:rFonts w:ascii="GHEA Grapalat" w:hAnsi="GHEA Grapalat"/>
          <w:sz w:val="19"/>
          <w:szCs w:val="19"/>
        </w:rPr>
        <w:t xml:space="preserve">В случае выявления </w:t>
      </w:r>
      <w:r w:rsidR="0052468C" w:rsidRPr="00FC335C">
        <w:rPr>
          <w:rFonts w:ascii="GHEA Grapalat" w:hAnsi="GHEA Grapalat"/>
          <w:color w:val="000000" w:themeColor="text1"/>
          <w:sz w:val="19"/>
          <w:szCs w:val="19"/>
        </w:rPr>
        <w:t xml:space="preserve">оснований, предусмотренных пунктом 6 части 1 статьи 6 Закона, </w:t>
      </w:r>
      <w:r w:rsidR="0052468C" w:rsidRPr="00FC335C">
        <w:rPr>
          <w:rFonts w:ascii="GHEA Grapalat" w:hAnsi="GHEA Grapalat"/>
          <w:sz w:val="19"/>
          <w:szCs w:val="19"/>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закупок.При этом указанное в настоящем пункте решение руководитель заказчика выносит на десятый ден</w:t>
      </w:r>
      <w:r w:rsidR="00C143D2" w:rsidRPr="00FC335C">
        <w:rPr>
          <w:rFonts w:ascii="GHEA Grapalat" w:hAnsi="GHEA Grapalat"/>
          <w:sz w:val="19"/>
          <w:szCs w:val="19"/>
        </w:rPr>
        <w:t>ь</w:t>
      </w:r>
      <w:r w:rsidR="0052468C" w:rsidRPr="00FC335C">
        <w:rPr>
          <w:rFonts w:ascii="GHEA Grapalat" w:hAnsi="GHEA Grapalat"/>
          <w:sz w:val="19"/>
          <w:szCs w:val="19"/>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на пятый день, следующий за днем вступления в силу заключительного судебного акта по данному судебному делу,если по результатам судебного разбирательства возможность исполнения решения не исчезла.</w:t>
      </w:r>
    </w:p>
    <w:p w:rsidR="00B24E4B" w:rsidRPr="00FC335C" w:rsidRDefault="00B24E4B" w:rsidP="00291EFE">
      <w:pPr>
        <w:widowControl w:val="0"/>
        <w:tabs>
          <w:tab w:val="left" w:pos="0"/>
          <w:tab w:val="left" w:pos="567"/>
          <w:tab w:val="left" w:pos="1276"/>
        </w:tabs>
        <w:ind w:left="-567" w:firstLine="567"/>
        <w:rPr>
          <w:rFonts w:ascii="GHEA Grapalat" w:hAnsi="GHEA Grapalat"/>
          <w:sz w:val="19"/>
          <w:szCs w:val="19"/>
        </w:rPr>
      </w:pPr>
      <w:r w:rsidRPr="00FC335C">
        <w:rPr>
          <w:rFonts w:ascii="GHEA Grapalat" w:hAnsi="GHEA Grapalat"/>
          <w:sz w:val="19"/>
          <w:szCs w:val="19"/>
        </w:rPr>
        <w:t>При этом, если:</w:t>
      </w:r>
    </w:p>
    <w:p w:rsidR="00B24E4B" w:rsidRPr="00FC335C" w:rsidRDefault="00B24E4B" w:rsidP="00291EFE">
      <w:pPr>
        <w:pStyle w:val="ListParagraph"/>
        <w:widowControl w:val="0"/>
        <w:numPr>
          <w:ilvl w:val="0"/>
          <w:numId w:val="31"/>
        </w:numPr>
        <w:tabs>
          <w:tab w:val="left" w:pos="0"/>
          <w:tab w:val="left" w:pos="567"/>
        </w:tabs>
        <w:ind w:left="-567" w:firstLine="567"/>
        <w:contextualSpacing/>
        <w:jc w:val="both"/>
        <w:rPr>
          <w:rFonts w:ascii="GHEA Grapalat" w:hAnsi="GHEA Grapalat"/>
          <w:sz w:val="19"/>
          <w:szCs w:val="19"/>
        </w:rPr>
      </w:pPr>
      <w:r w:rsidRPr="00FC335C">
        <w:rPr>
          <w:rFonts w:ascii="GHEA Grapalat" w:hAnsi="GHEA Grapalat"/>
          <w:sz w:val="19"/>
          <w:szCs w:val="19"/>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FC335C" w:rsidRDefault="00B24E4B" w:rsidP="00291EFE">
      <w:pPr>
        <w:pStyle w:val="ListParagraph"/>
        <w:widowControl w:val="0"/>
        <w:numPr>
          <w:ilvl w:val="0"/>
          <w:numId w:val="31"/>
        </w:numPr>
        <w:tabs>
          <w:tab w:val="left" w:pos="0"/>
          <w:tab w:val="left" w:pos="567"/>
        </w:tabs>
        <w:ind w:left="-567" w:firstLine="567"/>
        <w:contextualSpacing/>
        <w:jc w:val="both"/>
        <w:rPr>
          <w:rFonts w:ascii="GHEA Grapalat" w:hAnsi="GHEA Grapalat"/>
          <w:sz w:val="19"/>
          <w:szCs w:val="19"/>
        </w:rPr>
      </w:pPr>
      <w:r w:rsidRPr="00FC335C">
        <w:rPr>
          <w:rFonts w:ascii="GHEA Grapalat" w:hAnsi="GHEA Grapalat"/>
          <w:sz w:val="19"/>
          <w:szCs w:val="19"/>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FC335C" w:rsidRDefault="00A63D83" w:rsidP="00291EFE">
      <w:pPr>
        <w:widowControl w:val="0"/>
        <w:tabs>
          <w:tab w:val="left" w:pos="0"/>
          <w:tab w:val="left" w:pos="567"/>
          <w:tab w:val="left" w:pos="1276"/>
        </w:tabs>
        <w:ind w:left="-567" w:firstLine="567"/>
        <w:jc w:val="both"/>
        <w:rPr>
          <w:rFonts w:ascii="GHEA Grapalat" w:hAnsi="GHEA Grapalat"/>
          <w:sz w:val="19"/>
          <w:szCs w:val="19"/>
        </w:rPr>
      </w:pPr>
      <w:r w:rsidRPr="00FC335C">
        <w:rPr>
          <w:rFonts w:ascii="GHEA Grapalat" w:hAnsi="GHEA Grapalat"/>
          <w:sz w:val="19"/>
          <w:szCs w:val="19"/>
        </w:rPr>
        <w:t>8.1</w:t>
      </w:r>
      <w:r w:rsidR="008067C5" w:rsidRPr="00FC335C">
        <w:rPr>
          <w:rFonts w:ascii="GHEA Grapalat" w:hAnsi="GHEA Grapalat"/>
          <w:sz w:val="19"/>
          <w:szCs w:val="19"/>
        </w:rPr>
        <w:t>4</w:t>
      </w:r>
      <w:r w:rsidR="00A31DCA" w:rsidRPr="00FC335C">
        <w:rPr>
          <w:rFonts w:ascii="GHEA Grapalat" w:hAnsi="GHEA Grapalat"/>
          <w:sz w:val="19"/>
          <w:szCs w:val="19"/>
        </w:rPr>
        <w:t xml:space="preserve"> Если участник был включен в списки, предусмотренные частями 5 и 6 части 1 статьи 6 закона, после дня </w:t>
      </w:r>
      <w:r w:rsidR="00A31DCA" w:rsidRPr="00FC335C">
        <w:rPr>
          <w:rFonts w:ascii="GHEA Grapalat" w:hAnsi="GHEA Grapalat"/>
          <w:sz w:val="19"/>
          <w:szCs w:val="19"/>
        </w:rPr>
        <w:lastRenderedPageBreak/>
        <w:t>подачи заявки, то данная его заявка не подлежит отклонению.</w:t>
      </w:r>
    </w:p>
    <w:p w:rsidR="00A23E7B" w:rsidRPr="00FC335C" w:rsidRDefault="00E64D24" w:rsidP="00291EFE">
      <w:pPr>
        <w:pStyle w:val="norm"/>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8.1</w:t>
      </w:r>
      <w:r w:rsidR="00FE1D95" w:rsidRPr="00FC335C">
        <w:rPr>
          <w:rFonts w:ascii="GHEA Grapalat" w:hAnsi="GHEA Grapalat"/>
          <w:sz w:val="19"/>
          <w:szCs w:val="19"/>
        </w:rPr>
        <w:t>5</w:t>
      </w:r>
      <w:r w:rsidR="00A74478" w:rsidRPr="00FC335C">
        <w:rPr>
          <w:rFonts w:ascii="GHEA Grapalat" w:hAnsi="GHEA Grapalat"/>
          <w:sz w:val="19"/>
          <w:szCs w:val="19"/>
        </w:rPr>
        <w:t>Документы, указанные в пунктах 8.</w:t>
      </w:r>
      <w:r w:rsidR="00D0532E" w:rsidRPr="00FC335C">
        <w:rPr>
          <w:rFonts w:ascii="GHEA Grapalat" w:hAnsi="GHEA Grapalat"/>
          <w:sz w:val="19"/>
          <w:szCs w:val="19"/>
        </w:rPr>
        <w:t>8</w:t>
      </w:r>
      <w:r w:rsidR="00A74478" w:rsidRPr="00FC335C">
        <w:rPr>
          <w:rFonts w:ascii="GHEA Grapalat" w:hAnsi="GHEA Grapalat"/>
          <w:sz w:val="19"/>
          <w:szCs w:val="19"/>
        </w:rPr>
        <w:t xml:space="preserve"> и 8.</w:t>
      </w:r>
      <w:r w:rsidR="00D0532E" w:rsidRPr="00FC335C">
        <w:rPr>
          <w:rFonts w:ascii="GHEA Grapalat" w:hAnsi="GHEA Grapalat"/>
          <w:sz w:val="19"/>
          <w:szCs w:val="19"/>
        </w:rPr>
        <w:t>9</w:t>
      </w:r>
      <w:r w:rsidR="00A74478" w:rsidRPr="00FC335C">
        <w:rPr>
          <w:rFonts w:ascii="GHEA Grapalat" w:hAnsi="GHEA Grapalat"/>
          <w:sz w:val="19"/>
          <w:szCs w:val="19"/>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FC335C">
        <w:rPr>
          <w:rFonts w:ascii="GHEA Grapalat" w:hAnsi="GHEA Grapalat"/>
          <w:sz w:val="19"/>
          <w:szCs w:val="19"/>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cs="Sylfaen"/>
          <w:spacing w:val="-4"/>
          <w:sz w:val="19"/>
          <w:szCs w:val="19"/>
        </w:rPr>
      </w:pPr>
      <w:r w:rsidRPr="00FC335C">
        <w:rPr>
          <w:rFonts w:ascii="GHEA Grapalat" w:hAnsi="GHEA Grapalat"/>
          <w:sz w:val="19"/>
          <w:szCs w:val="19"/>
        </w:rPr>
        <w:t>8.</w:t>
      </w:r>
      <w:r w:rsidR="0093610F" w:rsidRPr="00FC335C">
        <w:rPr>
          <w:rFonts w:ascii="GHEA Grapalat" w:hAnsi="GHEA Grapalat"/>
          <w:sz w:val="19"/>
          <w:szCs w:val="19"/>
        </w:rPr>
        <w:t>1</w:t>
      </w:r>
      <w:r w:rsidR="00D51DF5" w:rsidRPr="00FC335C">
        <w:rPr>
          <w:rFonts w:ascii="GHEA Grapalat" w:hAnsi="GHEA Grapalat"/>
          <w:sz w:val="19"/>
          <w:szCs w:val="19"/>
        </w:rPr>
        <w:t>6</w:t>
      </w:r>
      <w:r w:rsidR="00EE0CB1" w:rsidRPr="00FC335C">
        <w:rPr>
          <w:rFonts w:ascii="GHEA Grapalat" w:hAnsi="GHEA Grapalat"/>
          <w:sz w:val="19"/>
          <w:szCs w:val="19"/>
        </w:rPr>
        <w:t>.</w:t>
      </w:r>
      <w:r w:rsidR="00EE0CB1" w:rsidRPr="00FC335C">
        <w:rPr>
          <w:rFonts w:ascii="GHEA Grapalat" w:hAnsi="GHEA Grapalat"/>
          <w:sz w:val="19"/>
          <w:szCs w:val="19"/>
        </w:rPr>
        <w:tab/>
      </w:r>
      <w:r w:rsidRPr="00FC335C">
        <w:rPr>
          <w:rFonts w:ascii="GHEA Grapalat" w:hAnsi="GHEA Grapalat"/>
          <w:spacing w:val="-4"/>
          <w:sz w:val="19"/>
          <w:szCs w:val="19"/>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FC335C" w:rsidRDefault="00B5219E" w:rsidP="00291EFE">
      <w:pPr>
        <w:widowControl w:val="0"/>
        <w:tabs>
          <w:tab w:val="left" w:pos="0"/>
          <w:tab w:val="left" w:pos="567"/>
          <w:tab w:val="left" w:pos="1276"/>
        </w:tabs>
        <w:ind w:left="-567" w:firstLine="567"/>
        <w:contextualSpacing/>
        <w:jc w:val="both"/>
        <w:rPr>
          <w:rFonts w:ascii="GHEA Grapalat" w:hAnsi="GHEA Grapalat"/>
          <w:spacing w:val="-4"/>
          <w:sz w:val="19"/>
          <w:szCs w:val="19"/>
        </w:rPr>
      </w:pPr>
      <w:r w:rsidRPr="00FC335C">
        <w:rPr>
          <w:rFonts w:ascii="GHEA Grapalat" w:hAnsi="GHEA Grapalat"/>
          <w:spacing w:val="-4"/>
          <w:sz w:val="19"/>
          <w:szCs w:val="19"/>
        </w:rPr>
        <w:t>8</w:t>
      </w:r>
      <w:r w:rsidR="00A150A9" w:rsidRPr="00FC335C">
        <w:rPr>
          <w:rFonts w:ascii="GHEA Grapalat" w:hAnsi="GHEA Grapalat"/>
          <w:spacing w:val="-4"/>
          <w:sz w:val="19"/>
          <w:szCs w:val="19"/>
        </w:rPr>
        <w:t>.</w:t>
      </w:r>
      <w:r w:rsidR="0093610F" w:rsidRPr="00FC335C">
        <w:rPr>
          <w:rFonts w:ascii="GHEA Grapalat" w:hAnsi="GHEA Grapalat"/>
          <w:spacing w:val="-4"/>
          <w:sz w:val="19"/>
          <w:szCs w:val="19"/>
        </w:rPr>
        <w:t>1</w:t>
      </w:r>
      <w:r w:rsidR="00A161B0" w:rsidRPr="00FC335C">
        <w:rPr>
          <w:rFonts w:ascii="GHEA Grapalat" w:hAnsi="GHEA Grapalat"/>
          <w:spacing w:val="-4"/>
          <w:sz w:val="19"/>
          <w:szCs w:val="19"/>
        </w:rPr>
        <w:t>7</w:t>
      </w:r>
      <w:r w:rsidR="00EE0CB1" w:rsidRPr="00FC335C">
        <w:rPr>
          <w:rFonts w:ascii="GHEA Grapalat" w:hAnsi="GHEA Grapalat"/>
          <w:spacing w:val="-4"/>
          <w:sz w:val="19"/>
          <w:szCs w:val="19"/>
        </w:rPr>
        <w:t>.</w:t>
      </w:r>
      <w:r w:rsidR="00EE0CB1" w:rsidRPr="00FC335C">
        <w:rPr>
          <w:rFonts w:ascii="GHEA Grapalat" w:hAnsi="GHEA Grapalat"/>
          <w:spacing w:val="-4"/>
          <w:sz w:val="19"/>
          <w:szCs w:val="19"/>
        </w:rPr>
        <w:tab/>
      </w:r>
      <w:r w:rsidR="00BF1CBD" w:rsidRPr="00FC335C">
        <w:rPr>
          <w:rFonts w:ascii="GHEA Grapalat" w:hAnsi="GHEA Grapalat"/>
          <w:spacing w:val="-4"/>
          <w:sz w:val="19"/>
          <w:szCs w:val="19"/>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FC335C" w:rsidRDefault="00BF1CBD" w:rsidP="00291EFE">
      <w:pPr>
        <w:widowControl w:val="0"/>
        <w:tabs>
          <w:tab w:val="left" w:pos="0"/>
          <w:tab w:val="left" w:pos="567"/>
        </w:tabs>
        <w:ind w:left="-567" w:firstLine="567"/>
        <w:contextualSpacing/>
        <w:jc w:val="both"/>
        <w:rPr>
          <w:rFonts w:ascii="GHEA Grapalat" w:hAnsi="GHEA Grapalat"/>
          <w:spacing w:val="-4"/>
          <w:sz w:val="19"/>
          <w:szCs w:val="19"/>
        </w:rPr>
      </w:pPr>
      <w:r w:rsidRPr="00FC335C">
        <w:rPr>
          <w:rFonts w:ascii="GHEA Grapalat" w:hAnsi="GHEA Grapalat"/>
          <w:spacing w:val="-4"/>
          <w:sz w:val="19"/>
          <w:szCs w:val="19"/>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0E624C" w:rsidRPr="00FC335C">
        <w:rPr>
          <w:rFonts w:ascii="GHEA Grapalat" w:hAnsi="GHEA Grapalat"/>
          <w:sz w:val="19"/>
          <w:szCs w:val="19"/>
          <w:lang w:val="hy-AM"/>
        </w:rPr>
        <w:t>1</w:t>
      </w:r>
      <w:r w:rsidR="00B325AF" w:rsidRPr="00FC335C">
        <w:rPr>
          <w:rFonts w:ascii="GHEA Grapalat" w:hAnsi="GHEA Grapalat"/>
          <w:sz w:val="19"/>
          <w:szCs w:val="19"/>
        </w:rPr>
        <w:t>8</w:t>
      </w:r>
      <w:r w:rsidRPr="00FC335C">
        <w:rPr>
          <w:rFonts w:ascii="GHEA Grapalat" w:hAnsi="GHEA Grapalat"/>
          <w:sz w:val="19"/>
          <w:szCs w:val="19"/>
        </w:rPr>
        <w:t>.</w:t>
      </w:r>
      <w:r w:rsidR="00EE0CB1" w:rsidRPr="00FC335C">
        <w:rPr>
          <w:rFonts w:ascii="GHEA Grapalat" w:hAnsi="GHEA Grapalat"/>
          <w:sz w:val="19"/>
          <w:szCs w:val="19"/>
        </w:rPr>
        <w:tab/>
      </w:r>
      <w:r w:rsidRPr="00FC335C">
        <w:rPr>
          <w:rFonts w:ascii="GHEA Grapalat" w:hAnsi="GHEA Grapalat"/>
          <w:sz w:val="19"/>
          <w:szCs w:val="19"/>
        </w:rPr>
        <w:t>Оценка заявок и определение отобранного участника осуществляются по отдельным лотам</w:t>
      </w:r>
      <w:r w:rsidR="00FE2802" w:rsidRPr="00FC335C">
        <w:rPr>
          <w:rStyle w:val="FootnoteReference"/>
          <w:rFonts w:ascii="GHEA Grapalat" w:hAnsi="GHEA Grapalat"/>
          <w:sz w:val="19"/>
          <w:szCs w:val="19"/>
        </w:rPr>
        <w:footnoteReference w:customMarkFollows="1" w:id="2"/>
        <w:t>11</w:t>
      </w:r>
      <w:r w:rsidRPr="00FC335C">
        <w:rPr>
          <w:rFonts w:ascii="GHEA Grapalat" w:hAnsi="GHEA Grapalat"/>
          <w:sz w:val="19"/>
          <w:szCs w:val="19"/>
        </w:rPr>
        <w:t xml:space="preserve">. </w:t>
      </w:r>
    </w:p>
    <w:p w:rsidR="00583092" w:rsidRPr="00FC335C" w:rsidRDefault="00A150A9" w:rsidP="00291EFE">
      <w:pPr>
        <w:widowControl w:val="0"/>
        <w:tabs>
          <w:tab w:val="left" w:pos="0"/>
          <w:tab w:val="left" w:pos="567"/>
          <w:tab w:val="left" w:pos="1276"/>
        </w:tabs>
        <w:ind w:left="-567" w:firstLine="567"/>
        <w:jc w:val="both"/>
        <w:rPr>
          <w:rFonts w:ascii="GHEA Grapalat" w:hAnsi="GHEA Grapalat"/>
          <w:sz w:val="19"/>
          <w:szCs w:val="19"/>
        </w:rPr>
      </w:pPr>
      <w:r w:rsidRPr="00FC335C">
        <w:rPr>
          <w:rFonts w:ascii="GHEA Grapalat" w:hAnsi="GHEA Grapalat"/>
          <w:sz w:val="19"/>
          <w:szCs w:val="19"/>
        </w:rPr>
        <w:t>8.</w:t>
      </w:r>
      <w:r w:rsidR="00E44A71" w:rsidRPr="00FC335C">
        <w:rPr>
          <w:rFonts w:ascii="GHEA Grapalat" w:hAnsi="GHEA Grapalat"/>
          <w:sz w:val="19"/>
          <w:szCs w:val="19"/>
        </w:rPr>
        <w:t>19</w:t>
      </w:r>
      <w:r w:rsidR="009F2C5D" w:rsidRPr="00FC335C">
        <w:rPr>
          <w:rFonts w:ascii="GHEA Grapalat" w:hAnsi="GHEA Grapalat"/>
          <w:sz w:val="19"/>
          <w:szCs w:val="19"/>
        </w:rPr>
        <w:t>.</w:t>
      </w:r>
      <w:r w:rsidR="009F2C5D" w:rsidRPr="00FC335C">
        <w:rPr>
          <w:rFonts w:ascii="GHEA Grapalat" w:hAnsi="GHEA Grapalat"/>
          <w:sz w:val="19"/>
          <w:szCs w:val="19"/>
        </w:rPr>
        <w:tab/>
      </w:r>
      <w:r w:rsidRPr="00FC335C">
        <w:rPr>
          <w:rFonts w:ascii="GHEA Grapalat" w:hAnsi="GHEA Grapalat"/>
          <w:sz w:val="19"/>
          <w:szCs w:val="19"/>
        </w:rPr>
        <w:t>В случае если отобранный участник не заключает (отказывается</w:t>
      </w:r>
      <w:r w:rsidR="00521B59" w:rsidRPr="00FC335C">
        <w:rPr>
          <w:rFonts w:ascii="Courier New" w:hAnsi="Courier New" w:cs="Courier New"/>
          <w:sz w:val="19"/>
          <w:szCs w:val="19"/>
          <w:lang w:val="en-US"/>
        </w:rPr>
        <w:t> </w:t>
      </w:r>
      <w:r w:rsidRPr="00FC335C">
        <w:rPr>
          <w:rFonts w:ascii="GHEA Grapalat" w:hAnsi="GHEA Grapalat"/>
          <w:sz w:val="19"/>
          <w:szCs w:val="19"/>
        </w:rPr>
        <w:t xml:space="preserve">заключать) договор или лишается права на заключение договора, </w:t>
      </w:r>
      <w:r w:rsidR="000702A0" w:rsidRPr="00FC335C">
        <w:rPr>
          <w:rFonts w:ascii="GHEA Grapalat" w:hAnsi="GHEA Grapalat"/>
          <w:sz w:val="19"/>
          <w:szCs w:val="19"/>
        </w:rPr>
        <w:t xml:space="preserve">решением комиссии </w:t>
      </w:r>
      <w:r w:rsidR="005F2F3B" w:rsidRPr="00FC335C">
        <w:rPr>
          <w:rFonts w:ascii="GHEA Grapalat" w:hAnsi="GHEA Grapalat"/>
          <w:sz w:val="19"/>
          <w:szCs w:val="19"/>
        </w:rPr>
        <w:t xml:space="preserve">отобранным  </w:t>
      </w:r>
      <w:r w:rsidRPr="00FC335C">
        <w:rPr>
          <w:rFonts w:ascii="GHEA Grapalat" w:hAnsi="GHEA Grapalat"/>
          <w:sz w:val="19"/>
          <w:szCs w:val="19"/>
        </w:rPr>
        <w:t>участник</w:t>
      </w:r>
      <w:r w:rsidR="005F2F3B" w:rsidRPr="00FC335C">
        <w:rPr>
          <w:rFonts w:ascii="GHEA Grapalat" w:hAnsi="GHEA Grapalat"/>
          <w:sz w:val="19"/>
          <w:szCs w:val="19"/>
        </w:rPr>
        <w:t>ом признается участник занявший следующее место</w:t>
      </w:r>
      <w:r w:rsidR="00951CE5" w:rsidRPr="00FC335C">
        <w:rPr>
          <w:rFonts w:ascii="GHEA Grapalat" w:hAnsi="GHEA Grapalat"/>
          <w:sz w:val="19"/>
          <w:szCs w:val="19"/>
        </w:rPr>
        <w:t>сприменением процедуры</w:t>
      </w:r>
      <w:r w:rsidRPr="00FC335C">
        <w:rPr>
          <w:rFonts w:ascii="GHEA Grapalat" w:hAnsi="GHEA Grapalat"/>
          <w:sz w:val="19"/>
          <w:szCs w:val="19"/>
        </w:rPr>
        <w:t>, установленн</w:t>
      </w:r>
      <w:r w:rsidR="00951CE5" w:rsidRPr="00FC335C">
        <w:rPr>
          <w:rFonts w:ascii="GHEA Grapalat" w:hAnsi="GHEA Grapalat"/>
          <w:sz w:val="19"/>
          <w:szCs w:val="19"/>
        </w:rPr>
        <w:t>ой</w:t>
      </w:r>
      <w:r w:rsidRPr="00FC335C">
        <w:rPr>
          <w:rFonts w:ascii="GHEA Grapalat" w:hAnsi="GHEA Grapalat"/>
          <w:sz w:val="19"/>
          <w:szCs w:val="19"/>
        </w:rPr>
        <w:t xml:space="preserve"> пунктами 8.1</w:t>
      </w:r>
      <w:r w:rsidR="00625515" w:rsidRPr="00FC335C">
        <w:rPr>
          <w:rFonts w:ascii="GHEA Grapalat" w:hAnsi="GHEA Grapalat"/>
          <w:sz w:val="19"/>
          <w:szCs w:val="19"/>
        </w:rPr>
        <w:t>2</w:t>
      </w:r>
      <w:r w:rsidRPr="00FC335C">
        <w:rPr>
          <w:rFonts w:ascii="GHEA Grapalat" w:hAnsi="GHEA Grapalat"/>
          <w:sz w:val="19"/>
          <w:szCs w:val="19"/>
        </w:rPr>
        <w:t>-8.</w:t>
      </w:r>
      <w:r w:rsidR="00625515" w:rsidRPr="00FC335C">
        <w:rPr>
          <w:rFonts w:ascii="GHEA Grapalat" w:hAnsi="GHEA Grapalat"/>
          <w:sz w:val="19"/>
          <w:szCs w:val="19"/>
        </w:rPr>
        <w:t>18</w:t>
      </w:r>
      <w:r w:rsidRPr="00FC335C">
        <w:rPr>
          <w:rFonts w:ascii="GHEA Grapalat" w:hAnsi="GHEA Grapalat"/>
          <w:sz w:val="19"/>
          <w:szCs w:val="19"/>
        </w:rPr>
        <w:t>части 1 настоящего Приглашения.</w:t>
      </w:r>
    </w:p>
    <w:p w:rsidR="00583092"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w:t>
      </w:r>
      <w:r w:rsidR="0022247D" w:rsidRPr="00FC335C">
        <w:rPr>
          <w:rFonts w:ascii="GHEA Grapalat" w:hAnsi="GHEA Grapalat"/>
          <w:sz w:val="19"/>
          <w:szCs w:val="19"/>
        </w:rPr>
        <w:t>2</w:t>
      </w:r>
      <w:r w:rsidR="005D0468" w:rsidRPr="00FC335C">
        <w:rPr>
          <w:rFonts w:ascii="GHEA Grapalat" w:hAnsi="GHEA Grapalat"/>
          <w:sz w:val="19"/>
          <w:szCs w:val="19"/>
        </w:rPr>
        <w:t>0</w:t>
      </w:r>
      <w:r w:rsidR="00FA2DBA" w:rsidRPr="00FC335C">
        <w:rPr>
          <w:rFonts w:ascii="GHEA Grapalat" w:hAnsi="GHEA Grapalat"/>
          <w:sz w:val="19"/>
          <w:szCs w:val="19"/>
        </w:rPr>
        <w:t>.</w:t>
      </w:r>
      <w:r w:rsidR="00FA2DBA" w:rsidRPr="00FC335C">
        <w:rPr>
          <w:rFonts w:ascii="GHEA Grapalat" w:hAnsi="GHEA Grapalat"/>
          <w:sz w:val="19"/>
          <w:szCs w:val="19"/>
        </w:rPr>
        <w:tab/>
      </w:r>
      <w:r w:rsidRPr="00FC335C">
        <w:rPr>
          <w:rFonts w:ascii="GHEA Grapalat" w:hAnsi="GHEA Grapalat"/>
          <w:sz w:val="19"/>
          <w:szCs w:val="19"/>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C335C" w:rsidRDefault="00662165" w:rsidP="00291EFE">
      <w:pPr>
        <w:pStyle w:val="BodyTextIndent2"/>
        <w:widowControl w:val="0"/>
        <w:tabs>
          <w:tab w:val="left" w:pos="0"/>
          <w:tab w:val="left" w:pos="567"/>
        </w:tabs>
        <w:spacing w:line="240" w:lineRule="auto"/>
        <w:ind w:left="-567" w:firstLine="567"/>
        <w:rPr>
          <w:rFonts w:ascii="GHEA Grapalat" w:hAnsi="GHEA Grapalat"/>
          <w:sz w:val="19"/>
          <w:szCs w:val="19"/>
        </w:rPr>
      </w:pPr>
      <w:r w:rsidRPr="00FC335C">
        <w:rPr>
          <w:rFonts w:ascii="GHEA Grapalat" w:hAnsi="GHEA Grapalat"/>
          <w:sz w:val="19"/>
          <w:szCs w:val="19"/>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5A79EE" w:rsidRPr="00FC335C">
        <w:rPr>
          <w:rFonts w:ascii="GHEA Grapalat" w:hAnsi="GHEA Grapalat"/>
          <w:sz w:val="19"/>
          <w:szCs w:val="19"/>
        </w:rPr>
        <w:t>2</w:t>
      </w:r>
      <w:r w:rsidR="000241CA" w:rsidRPr="00FC335C">
        <w:rPr>
          <w:rFonts w:ascii="GHEA Grapalat" w:hAnsi="GHEA Grapalat"/>
          <w:sz w:val="19"/>
          <w:szCs w:val="19"/>
        </w:rPr>
        <w:t>1</w:t>
      </w:r>
      <w:r w:rsidRPr="00FC335C">
        <w:rPr>
          <w:rFonts w:ascii="GHEA Grapalat" w:hAnsi="GHEA Grapalat"/>
          <w:sz w:val="19"/>
          <w:szCs w:val="19"/>
        </w:rPr>
        <w:t>.</w:t>
      </w:r>
      <w:r w:rsidR="00FA2DBA" w:rsidRPr="00FC335C">
        <w:rPr>
          <w:rFonts w:ascii="GHEA Grapalat" w:hAnsi="GHEA Grapalat"/>
          <w:sz w:val="19"/>
          <w:szCs w:val="19"/>
        </w:rPr>
        <w:tab/>
      </w:r>
      <w:r w:rsidRPr="00FC335C">
        <w:rPr>
          <w:rFonts w:ascii="GHEA Grapalat" w:hAnsi="GHEA Grapalat"/>
          <w:sz w:val="19"/>
          <w:szCs w:val="19"/>
        </w:rPr>
        <w:t>С целью применения пункта 8.</w:t>
      </w:r>
      <w:r w:rsidR="005A79EE" w:rsidRPr="00FC335C">
        <w:rPr>
          <w:rFonts w:ascii="GHEA Grapalat" w:hAnsi="GHEA Grapalat"/>
          <w:sz w:val="19"/>
          <w:szCs w:val="19"/>
        </w:rPr>
        <w:t>2</w:t>
      </w:r>
      <w:r w:rsidR="00D35E75" w:rsidRPr="00FC335C">
        <w:rPr>
          <w:rFonts w:ascii="GHEA Grapalat" w:hAnsi="GHEA Grapalat"/>
          <w:sz w:val="19"/>
          <w:szCs w:val="19"/>
        </w:rPr>
        <w:t>0</w:t>
      </w:r>
      <w:r w:rsidRPr="00FC335C">
        <w:rPr>
          <w:rFonts w:ascii="GHEA Grapalat" w:hAnsi="GHEA Grapalat"/>
          <w:sz w:val="19"/>
          <w:szCs w:val="19"/>
        </w:rPr>
        <w:t xml:space="preserve">. части 1 настоящего приглашения </w:t>
      </w:r>
      <w:r w:rsidR="005A79EE" w:rsidRPr="00FC335C">
        <w:rPr>
          <w:rFonts w:ascii="GHEA Grapalat" w:hAnsi="GHEA Grapalat"/>
          <w:sz w:val="19"/>
          <w:szCs w:val="19"/>
        </w:rPr>
        <w:t xml:space="preserve">может быть созвано </w:t>
      </w:r>
      <w:r w:rsidRPr="00FC335C">
        <w:rPr>
          <w:rFonts w:ascii="GHEA Grapalat" w:hAnsi="GHEA Grapalat"/>
          <w:sz w:val="19"/>
          <w:szCs w:val="19"/>
        </w:rPr>
        <w:t>внеочередное заседание комиссии.</w:t>
      </w:r>
    </w:p>
    <w:p w:rsidR="00E45ACA" w:rsidRPr="00FC335C" w:rsidRDefault="00A150A9" w:rsidP="00291EFE">
      <w:pPr>
        <w:pStyle w:val="norm"/>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pacing w:val="-6"/>
          <w:sz w:val="19"/>
          <w:szCs w:val="19"/>
        </w:rPr>
        <w:t>8.</w:t>
      </w:r>
      <w:r w:rsidR="004D0EA7" w:rsidRPr="00FC335C">
        <w:rPr>
          <w:rFonts w:ascii="GHEA Grapalat" w:hAnsi="GHEA Grapalat"/>
          <w:spacing w:val="-6"/>
          <w:sz w:val="19"/>
          <w:szCs w:val="19"/>
        </w:rPr>
        <w:t>2</w:t>
      </w:r>
      <w:r w:rsidR="005D5CCD" w:rsidRPr="00FC335C">
        <w:rPr>
          <w:rFonts w:ascii="GHEA Grapalat" w:hAnsi="GHEA Grapalat"/>
          <w:spacing w:val="-6"/>
          <w:sz w:val="19"/>
          <w:szCs w:val="19"/>
        </w:rPr>
        <w:t>2</w:t>
      </w:r>
      <w:r w:rsidR="00544D9F" w:rsidRPr="00FC335C">
        <w:rPr>
          <w:rFonts w:ascii="GHEA Grapalat" w:hAnsi="GHEA Grapalat"/>
          <w:spacing w:val="-6"/>
          <w:sz w:val="19"/>
          <w:szCs w:val="19"/>
        </w:rPr>
        <w:t>.</w:t>
      </w:r>
      <w:r w:rsidR="00544D9F" w:rsidRPr="00FC335C">
        <w:rPr>
          <w:rFonts w:ascii="GHEA Grapalat" w:hAnsi="GHEA Grapalat"/>
          <w:spacing w:val="-6"/>
          <w:sz w:val="19"/>
          <w:szCs w:val="19"/>
        </w:rPr>
        <w:tab/>
      </w:r>
      <w:r w:rsidRPr="00FC335C">
        <w:rPr>
          <w:rFonts w:ascii="GHEA Grapalat" w:hAnsi="GHEA Grapalat"/>
          <w:spacing w:val="-6"/>
          <w:sz w:val="19"/>
          <w:szCs w:val="19"/>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C335C">
        <w:rPr>
          <w:rFonts w:ascii="GHEA Grapalat" w:hAnsi="GHEA Grapalat"/>
          <w:sz w:val="19"/>
          <w:szCs w:val="19"/>
        </w:rPr>
        <w:t xml:space="preserve"> Решение о</w:t>
      </w:r>
      <w:r w:rsidR="00BA2853" w:rsidRPr="00FC335C">
        <w:rPr>
          <w:rFonts w:ascii="Courier New" w:hAnsi="Courier New" w:cs="Courier New"/>
          <w:sz w:val="19"/>
          <w:szCs w:val="19"/>
          <w:lang w:val="en-US"/>
        </w:rPr>
        <w:t> </w:t>
      </w:r>
      <w:r w:rsidRPr="00FC335C">
        <w:rPr>
          <w:rFonts w:ascii="GHEA Grapalat" w:hAnsi="GHEA Grapalat"/>
          <w:sz w:val="19"/>
          <w:szCs w:val="19"/>
        </w:rPr>
        <w:t>заключении договора содержит краткую информацию об оценке заявок, о</w:t>
      </w:r>
      <w:r w:rsidR="00BA2853" w:rsidRPr="00FC335C">
        <w:rPr>
          <w:rFonts w:ascii="Courier New" w:hAnsi="Courier New" w:cs="Courier New"/>
          <w:sz w:val="19"/>
          <w:szCs w:val="19"/>
          <w:lang w:val="en-US"/>
        </w:rPr>
        <w:t> </w:t>
      </w:r>
      <w:r w:rsidRPr="00FC335C">
        <w:rPr>
          <w:rFonts w:ascii="GHEA Grapalat" w:hAnsi="GHEA Grapalat"/>
          <w:sz w:val="19"/>
          <w:szCs w:val="19"/>
        </w:rPr>
        <w:t>причинах, обосновывающих выбор отобранного участника, и объявление о</w:t>
      </w:r>
      <w:r w:rsidR="00BA2853" w:rsidRPr="00FC335C">
        <w:rPr>
          <w:rFonts w:ascii="Courier New" w:hAnsi="Courier New" w:cs="Courier New"/>
          <w:sz w:val="19"/>
          <w:szCs w:val="19"/>
          <w:lang w:val="en-US"/>
        </w:rPr>
        <w:t> </w:t>
      </w:r>
      <w:r w:rsidRPr="00FC335C">
        <w:rPr>
          <w:rFonts w:ascii="GHEA Grapalat" w:hAnsi="GHEA Grapalat"/>
          <w:sz w:val="19"/>
          <w:szCs w:val="19"/>
        </w:rPr>
        <w:t>периоде ожидания.</w:t>
      </w:r>
    </w:p>
    <w:p w:rsidR="00583092"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163324" w:rsidRPr="00FC335C">
        <w:rPr>
          <w:rFonts w:ascii="GHEA Grapalat" w:hAnsi="GHEA Grapalat"/>
          <w:sz w:val="19"/>
          <w:szCs w:val="19"/>
        </w:rPr>
        <w:t>2</w:t>
      </w:r>
      <w:r w:rsidR="00BE4CFA" w:rsidRPr="00FC335C">
        <w:rPr>
          <w:rFonts w:ascii="GHEA Grapalat" w:hAnsi="GHEA Grapalat"/>
          <w:sz w:val="19"/>
          <w:szCs w:val="19"/>
        </w:rPr>
        <w:t>3</w:t>
      </w:r>
      <w:r w:rsidR="00BA2853" w:rsidRPr="00FC335C">
        <w:rPr>
          <w:rFonts w:ascii="GHEA Grapalat" w:hAnsi="GHEA Grapalat"/>
          <w:sz w:val="19"/>
          <w:szCs w:val="19"/>
        </w:rPr>
        <w:t>.</w:t>
      </w:r>
      <w:r w:rsidRPr="00FC335C">
        <w:rPr>
          <w:rFonts w:ascii="GHEA Grapalat" w:hAnsi="GHEA Grapalat"/>
          <w:sz w:val="19"/>
          <w:szCs w:val="19"/>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FC335C" w:rsidRDefault="0084513E" w:rsidP="00291EFE">
      <w:pPr>
        <w:pStyle w:val="BodyTextIndent2"/>
        <w:widowControl w:val="0"/>
        <w:tabs>
          <w:tab w:val="left" w:pos="0"/>
          <w:tab w:val="left" w:pos="567"/>
        </w:tabs>
        <w:spacing w:line="240" w:lineRule="auto"/>
        <w:ind w:left="-567" w:firstLine="567"/>
        <w:contextualSpacing/>
        <w:rPr>
          <w:rFonts w:ascii="GHEA Grapalat" w:hAnsi="GHEA Grapalat"/>
          <w:sz w:val="19"/>
          <w:szCs w:val="19"/>
        </w:rPr>
      </w:pPr>
      <w:r w:rsidRPr="00FC335C">
        <w:rPr>
          <w:rFonts w:ascii="GHEA Grapalat" w:hAnsi="GHEA Grapalat"/>
          <w:sz w:val="19"/>
          <w:szCs w:val="19"/>
        </w:rPr>
        <w:t>Период ожидания в случае настоящей процедуры составляет "" календарных дней. Период ожидания:</w:t>
      </w:r>
    </w:p>
    <w:p w:rsidR="0084513E" w:rsidRPr="00FC335C" w:rsidRDefault="0084513E" w:rsidP="00787D0C">
      <w:pPr>
        <w:pStyle w:val="BodyTextIndent2"/>
        <w:widowControl w:val="0"/>
        <w:numPr>
          <w:ilvl w:val="0"/>
          <w:numId w:val="32"/>
        </w:numPr>
        <w:tabs>
          <w:tab w:val="left" w:pos="0"/>
          <w:tab w:val="left" w:pos="284"/>
        </w:tabs>
        <w:spacing w:line="240" w:lineRule="auto"/>
        <w:ind w:left="-567" w:firstLine="567"/>
        <w:contextualSpacing/>
        <w:rPr>
          <w:rFonts w:ascii="GHEA Grapalat" w:hAnsi="GHEA Grapalat"/>
          <w:i/>
          <w:sz w:val="19"/>
          <w:szCs w:val="19"/>
        </w:rPr>
      </w:pPr>
      <w:r w:rsidRPr="00FC335C">
        <w:rPr>
          <w:rFonts w:ascii="GHEA Grapalat" w:hAnsi="GHEA Grapalat"/>
          <w:sz w:val="19"/>
          <w:szCs w:val="19"/>
        </w:rPr>
        <w:t>не применим, если заявку подал только один участник, с которым заключается договор;</w:t>
      </w:r>
    </w:p>
    <w:p w:rsidR="0084513E" w:rsidRPr="00FC335C" w:rsidRDefault="0084513E" w:rsidP="00787D0C">
      <w:pPr>
        <w:pStyle w:val="norm"/>
        <w:widowControl w:val="0"/>
        <w:numPr>
          <w:ilvl w:val="0"/>
          <w:numId w:val="32"/>
        </w:numPr>
        <w:tabs>
          <w:tab w:val="left" w:pos="0"/>
          <w:tab w:val="left" w:pos="284"/>
        </w:tabs>
        <w:spacing w:line="240" w:lineRule="auto"/>
        <w:ind w:left="-567" w:firstLine="567"/>
        <w:contextualSpacing/>
        <w:rPr>
          <w:rFonts w:ascii="GHEA Grapalat" w:hAnsi="GHEA Grapalat"/>
          <w:sz w:val="19"/>
          <w:szCs w:val="19"/>
        </w:rPr>
      </w:pPr>
      <w:r w:rsidRPr="00FC335C">
        <w:rPr>
          <w:rFonts w:ascii="GHEA Grapalat" w:hAnsi="GHEA Grapalat"/>
          <w:sz w:val="19"/>
          <w:szCs w:val="19"/>
        </w:rPr>
        <w:t>применим также в том случае, когда заявку подал только один участник и она былаотклонена. В случае применения настоящего пункта срок ожидания устанавливается объявлением о несостоявшейся процедуре закупки.</w:t>
      </w:r>
    </w:p>
    <w:p w:rsidR="0084513E" w:rsidRPr="00FC335C" w:rsidRDefault="0084513E" w:rsidP="00787D0C">
      <w:pPr>
        <w:pStyle w:val="norm"/>
        <w:widowControl w:val="0"/>
        <w:tabs>
          <w:tab w:val="left" w:pos="0"/>
          <w:tab w:val="left" w:pos="284"/>
          <w:tab w:val="left" w:pos="1276"/>
        </w:tabs>
        <w:spacing w:line="240" w:lineRule="auto"/>
        <w:ind w:left="-567" w:firstLine="567"/>
        <w:contextualSpacing/>
        <w:rPr>
          <w:rFonts w:ascii="GHEA Grapalat" w:hAnsi="GHEA Grapalat"/>
          <w:sz w:val="19"/>
          <w:szCs w:val="19"/>
        </w:rPr>
      </w:pPr>
    </w:p>
    <w:p w:rsidR="0084513E" w:rsidRPr="00FC335C" w:rsidRDefault="0084513E" w:rsidP="00787D0C">
      <w:pPr>
        <w:pStyle w:val="norm"/>
        <w:widowControl w:val="0"/>
        <w:tabs>
          <w:tab w:val="left" w:pos="0"/>
          <w:tab w:val="left" w:pos="284"/>
          <w:tab w:val="left" w:pos="1276"/>
        </w:tabs>
        <w:spacing w:line="240" w:lineRule="auto"/>
        <w:ind w:left="-567" w:firstLine="567"/>
        <w:contextualSpacing/>
        <w:rPr>
          <w:rFonts w:ascii="GHEA Grapalat" w:hAnsi="GHEA Grapalat"/>
          <w:sz w:val="19"/>
          <w:szCs w:val="19"/>
        </w:rPr>
      </w:pPr>
      <w:r w:rsidRPr="00FC335C">
        <w:rPr>
          <w:rFonts w:ascii="GHEA Grapalat" w:hAnsi="GHEA Grapalat"/>
          <w:sz w:val="19"/>
          <w:szCs w:val="19"/>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87D0C" w:rsidRPr="00FC335C" w:rsidRDefault="00787D0C" w:rsidP="00787D0C">
      <w:pPr>
        <w:tabs>
          <w:tab w:val="left" w:pos="0"/>
          <w:tab w:val="left" w:pos="567"/>
        </w:tabs>
        <w:ind w:left="-567" w:firstLine="567"/>
        <w:jc w:val="center"/>
        <w:rPr>
          <w:rFonts w:ascii="GHEA Grapalat" w:hAnsi="GHEA Grapalat"/>
          <w:b/>
          <w:sz w:val="19"/>
          <w:szCs w:val="19"/>
        </w:rPr>
      </w:pPr>
    </w:p>
    <w:p w:rsidR="000313A6" w:rsidRPr="00FC335C" w:rsidRDefault="00787D0C" w:rsidP="00787D0C">
      <w:pPr>
        <w:tabs>
          <w:tab w:val="left" w:pos="0"/>
          <w:tab w:val="left" w:pos="567"/>
        </w:tabs>
        <w:ind w:left="-567" w:firstLine="567"/>
        <w:jc w:val="center"/>
        <w:rPr>
          <w:rFonts w:ascii="GHEA Grapalat" w:hAnsi="GHEA Grapalat" w:cs="Arial"/>
          <w:b/>
          <w:iCs/>
          <w:sz w:val="19"/>
          <w:szCs w:val="19"/>
        </w:rPr>
      </w:pPr>
      <w:r w:rsidRPr="00FC335C">
        <w:rPr>
          <w:rFonts w:ascii="GHEA Grapalat" w:hAnsi="GHEA Grapalat"/>
          <w:b/>
          <w:sz w:val="19"/>
          <w:szCs w:val="19"/>
        </w:rPr>
        <w:t>9</w:t>
      </w:r>
      <w:r w:rsidR="00AA0AD8" w:rsidRPr="00FC335C">
        <w:rPr>
          <w:rFonts w:ascii="GHEA Grapalat" w:hAnsi="GHEA Grapalat"/>
          <w:b/>
          <w:sz w:val="19"/>
          <w:szCs w:val="19"/>
        </w:rPr>
        <w:t>. ЗАКЛЮЧЕНИЕ ДОГОВОРА</w:t>
      </w:r>
    </w:p>
    <w:p w:rsidR="00096865" w:rsidRPr="00FC335C" w:rsidRDefault="00AA0AD8" w:rsidP="00291EFE">
      <w:pPr>
        <w:widowControl w:val="0"/>
        <w:tabs>
          <w:tab w:val="left" w:pos="426"/>
          <w:tab w:val="left" w:pos="1134"/>
        </w:tabs>
        <w:ind w:left="-567" w:firstLine="567"/>
        <w:jc w:val="both"/>
        <w:rPr>
          <w:rFonts w:ascii="GHEA Grapalat" w:hAnsi="GHEA Grapalat" w:cs="Sylfaen"/>
          <w:sz w:val="19"/>
          <w:szCs w:val="19"/>
        </w:rPr>
      </w:pPr>
      <w:r w:rsidRPr="00FC335C">
        <w:rPr>
          <w:rFonts w:ascii="GHEA Grapalat" w:hAnsi="GHEA Grapalat"/>
          <w:sz w:val="19"/>
          <w:szCs w:val="19"/>
        </w:rPr>
        <w:t>9.1</w:t>
      </w:r>
      <w:r w:rsidR="002A3FC1" w:rsidRPr="00FC335C">
        <w:rPr>
          <w:rFonts w:ascii="GHEA Grapalat" w:hAnsi="GHEA Grapalat"/>
          <w:sz w:val="19"/>
          <w:szCs w:val="19"/>
        </w:rPr>
        <w:t>.</w:t>
      </w:r>
      <w:r w:rsidR="002A3FC1" w:rsidRPr="00FC335C">
        <w:rPr>
          <w:rFonts w:ascii="GHEA Grapalat" w:hAnsi="GHEA Grapalat"/>
          <w:sz w:val="19"/>
          <w:szCs w:val="19"/>
        </w:rPr>
        <w:tab/>
      </w:r>
      <w:r w:rsidRPr="00FC335C">
        <w:rPr>
          <w:rFonts w:ascii="GHEA Grapalat" w:hAnsi="GHEA Grapalat"/>
          <w:sz w:val="19"/>
          <w:szCs w:val="19"/>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C335C" w:rsidRDefault="00AA0AD8" w:rsidP="00291EFE">
      <w:pPr>
        <w:widowControl w:val="0"/>
        <w:tabs>
          <w:tab w:val="left" w:pos="426"/>
          <w:tab w:val="left" w:pos="1134"/>
        </w:tabs>
        <w:ind w:left="-567" w:firstLine="567"/>
        <w:jc w:val="both"/>
        <w:rPr>
          <w:rFonts w:ascii="GHEA Grapalat" w:hAnsi="GHEA Grapalat" w:cs="Sylfaen"/>
          <w:sz w:val="19"/>
          <w:szCs w:val="19"/>
        </w:rPr>
      </w:pPr>
      <w:r w:rsidRPr="00FC335C">
        <w:rPr>
          <w:rFonts w:ascii="GHEA Grapalat" w:hAnsi="GHEA Grapalat"/>
          <w:sz w:val="19"/>
          <w:szCs w:val="19"/>
        </w:rPr>
        <w:t>9.2.</w:t>
      </w:r>
      <w:r w:rsidR="002A3FC1" w:rsidRPr="00FC335C">
        <w:rPr>
          <w:rFonts w:ascii="GHEA Grapalat" w:hAnsi="GHEA Grapalat"/>
          <w:sz w:val="19"/>
          <w:szCs w:val="19"/>
        </w:rPr>
        <w:tab/>
      </w:r>
      <w:r w:rsidR="00C961A9" w:rsidRPr="00FC335C">
        <w:rPr>
          <w:rFonts w:ascii="GHEA Grapalat" w:hAnsi="GHEA Grapalat"/>
          <w:sz w:val="19"/>
          <w:szCs w:val="19"/>
        </w:rPr>
        <w:t xml:space="preserve">На четвертый </w:t>
      </w:r>
      <w:r w:rsidRPr="00FC335C">
        <w:rPr>
          <w:rFonts w:ascii="GHEA Grapalat" w:hAnsi="GHEA Grapalat"/>
          <w:sz w:val="19"/>
          <w:szCs w:val="19"/>
        </w:rPr>
        <w:t>рабочи</w:t>
      </w:r>
      <w:r w:rsidR="00D11878" w:rsidRPr="00FC335C">
        <w:rPr>
          <w:rFonts w:ascii="GHEA Grapalat" w:hAnsi="GHEA Grapalat"/>
          <w:sz w:val="19"/>
          <w:szCs w:val="19"/>
        </w:rPr>
        <w:t>й</w:t>
      </w:r>
      <w:r w:rsidRPr="00FC335C">
        <w:rPr>
          <w:rFonts w:ascii="GHEA Grapalat" w:hAnsi="GHEA Grapalat"/>
          <w:sz w:val="19"/>
          <w:szCs w:val="19"/>
        </w:rPr>
        <w:t xml:space="preserve"> д</w:t>
      </w:r>
      <w:r w:rsidR="00D11878" w:rsidRPr="00FC335C">
        <w:rPr>
          <w:rFonts w:ascii="GHEA Grapalat" w:hAnsi="GHEA Grapalat"/>
          <w:sz w:val="19"/>
          <w:szCs w:val="19"/>
        </w:rPr>
        <w:t>е</w:t>
      </w:r>
      <w:r w:rsidRPr="00FC335C">
        <w:rPr>
          <w:rFonts w:ascii="GHEA Grapalat" w:hAnsi="GHEA Grapalat"/>
          <w:sz w:val="19"/>
          <w:szCs w:val="19"/>
        </w:rPr>
        <w:t>н</w:t>
      </w:r>
      <w:r w:rsidR="00D11878" w:rsidRPr="00FC335C">
        <w:rPr>
          <w:rFonts w:ascii="GHEA Grapalat" w:hAnsi="GHEA Grapalat"/>
          <w:sz w:val="19"/>
          <w:szCs w:val="19"/>
        </w:rPr>
        <w:t>ь</w:t>
      </w:r>
      <w:r w:rsidRPr="00FC335C">
        <w:rPr>
          <w:rFonts w:ascii="GHEA Grapalat" w:hAnsi="GHEA Grapalat"/>
          <w:sz w:val="19"/>
          <w:szCs w:val="19"/>
        </w:rPr>
        <w:t>, следующи</w:t>
      </w:r>
      <w:r w:rsidR="00D11878" w:rsidRPr="00FC335C">
        <w:rPr>
          <w:rFonts w:ascii="GHEA Grapalat" w:hAnsi="GHEA Grapalat"/>
          <w:sz w:val="19"/>
          <w:szCs w:val="19"/>
        </w:rPr>
        <w:t>й</w:t>
      </w:r>
      <w:r w:rsidRPr="00FC335C">
        <w:rPr>
          <w:rFonts w:ascii="GHEA Grapalat" w:hAnsi="GHEA Grapalat"/>
          <w:sz w:val="19"/>
          <w:szCs w:val="19"/>
        </w:rPr>
        <w:t xml:space="preserve"> за окончанием периода ожидания, установленного пунктом 8.</w:t>
      </w:r>
      <w:r w:rsidR="00DA3F9C" w:rsidRPr="00FC335C">
        <w:rPr>
          <w:rFonts w:ascii="GHEA Grapalat" w:hAnsi="GHEA Grapalat"/>
          <w:sz w:val="19"/>
          <w:szCs w:val="19"/>
        </w:rPr>
        <w:t>2</w:t>
      </w:r>
      <w:r w:rsidR="00655890" w:rsidRPr="00FC335C">
        <w:rPr>
          <w:rFonts w:ascii="GHEA Grapalat" w:hAnsi="GHEA Grapalat"/>
          <w:sz w:val="19"/>
          <w:szCs w:val="19"/>
        </w:rPr>
        <w:t>3</w:t>
      </w:r>
      <w:r w:rsidRPr="00FC335C">
        <w:rPr>
          <w:rFonts w:ascii="GHEA Grapalat" w:hAnsi="GHEA Grapalat"/>
          <w:sz w:val="19"/>
          <w:szCs w:val="19"/>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FC335C">
        <w:rPr>
          <w:rFonts w:ascii="GHEA Grapalat" w:hAnsi="GHEA Grapalat"/>
          <w:sz w:val="19"/>
          <w:szCs w:val="19"/>
        </w:rPr>
        <w:t>четвертый</w:t>
      </w:r>
      <w:r w:rsidRPr="00FC335C">
        <w:rPr>
          <w:rFonts w:ascii="GHEA Grapalat" w:hAnsi="GHEA Grapalat"/>
          <w:sz w:val="19"/>
          <w:szCs w:val="19"/>
        </w:rPr>
        <w:t xml:space="preserve"> рабочий день, следующий за днем окончания периода ожидания, установленного пунктом 8.</w:t>
      </w:r>
      <w:r w:rsidR="00DA3F9C" w:rsidRPr="00FC335C">
        <w:rPr>
          <w:rFonts w:ascii="GHEA Grapalat" w:hAnsi="GHEA Grapalat"/>
          <w:sz w:val="19"/>
          <w:szCs w:val="19"/>
        </w:rPr>
        <w:t>2</w:t>
      </w:r>
      <w:r w:rsidR="00655890" w:rsidRPr="00FC335C">
        <w:rPr>
          <w:rFonts w:ascii="GHEA Grapalat" w:hAnsi="GHEA Grapalat"/>
          <w:sz w:val="19"/>
          <w:szCs w:val="19"/>
        </w:rPr>
        <w:t>3</w:t>
      </w:r>
      <w:r w:rsidRPr="00FC335C">
        <w:rPr>
          <w:rFonts w:ascii="GHEA Grapalat" w:hAnsi="GHEA Grapalat"/>
          <w:sz w:val="19"/>
          <w:szCs w:val="19"/>
        </w:rPr>
        <w:t>части 1 настоящего Приглашения.</w:t>
      </w:r>
    </w:p>
    <w:p w:rsidR="00F23A51" w:rsidRPr="00FC335C" w:rsidRDefault="00AA0AD8" w:rsidP="00291EFE">
      <w:pPr>
        <w:widowControl w:val="0"/>
        <w:tabs>
          <w:tab w:val="left" w:pos="426"/>
          <w:tab w:val="left" w:pos="1134"/>
        </w:tabs>
        <w:ind w:left="-567" w:firstLine="567"/>
        <w:jc w:val="both"/>
        <w:rPr>
          <w:rFonts w:ascii="GHEA Grapalat" w:hAnsi="GHEA Grapalat" w:cs="Sylfaen"/>
          <w:sz w:val="19"/>
          <w:szCs w:val="19"/>
        </w:rPr>
      </w:pPr>
      <w:r w:rsidRPr="00FC335C">
        <w:rPr>
          <w:rFonts w:ascii="GHEA Grapalat" w:hAnsi="GHEA Grapalat"/>
          <w:sz w:val="19"/>
          <w:szCs w:val="19"/>
        </w:rPr>
        <w:t>9.3.</w:t>
      </w:r>
      <w:r w:rsidR="002A3FC1" w:rsidRPr="00FC335C">
        <w:rPr>
          <w:rFonts w:ascii="GHEA Grapalat" w:hAnsi="GHEA Grapalat"/>
          <w:sz w:val="19"/>
          <w:szCs w:val="19"/>
        </w:rPr>
        <w:tab/>
      </w:r>
      <w:r w:rsidRPr="00FC335C">
        <w:rPr>
          <w:rFonts w:ascii="GHEA Grapalat" w:hAnsi="GHEA Grapalat"/>
          <w:sz w:val="19"/>
          <w:szCs w:val="19"/>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9E01A4" w:rsidRDefault="00AA0AD8" w:rsidP="00291EFE">
      <w:pPr>
        <w:widowControl w:val="0"/>
        <w:tabs>
          <w:tab w:val="left" w:pos="426"/>
          <w:tab w:val="left" w:pos="1134"/>
        </w:tabs>
        <w:ind w:left="-567" w:firstLine="567"/>
        <w:jc w:val="both"/>
        <w:rPr>
          <w:rFonts w:ascii="GHEA Grapalat" w:hAnsi="GHEA Grapalat"/>
          <w:color w:val="000000" w:themeColor="text1"/>
          <w:sz w:val="19"/>
          <w:szCs w:val="19"/>
        </w:rPr>
      </w:pPr>
      <w:r w:rsidRPr="009E01A4">
        <w:rPr>
          <w:rFonts w:ascii="GHEA Grapalat" w:hAnsi="GHEA Grapalat"/>
          <w:sz w:val="19"/>
          <w:szCs w:val="19"/>
        </w:rPr>
        <w:t>9.</w:t>
      </w:r>
      <w:r w:rsidR="008E1532" w:rsidRPr="009E01A4">
        <w:rPr>
          <w:rFonts w:ascii="GHEA Grapalat" w:hAnsi="GHEA Grapalat"/>
          <w:sz w:val="19"/>
          <w:szCs w:val="19"/>
        </w:rPr>
        <w:t>4</w:t>
      </w:r>
      <w:r w:rsidR="00DC30CC" w:rsidRPr="009E01A4">
        <w:rPr>
          <w:rFonts w:ascii="GHEA Grapalat" w:hAnsi="GHEA Grapalat"/>
          <w:sz w:val="19"/>
          <w:szCs w:val="19"/>
        </w:rPr>
        <w:t>.</w:t>
      </w:r>
      <w:r w:rsidR="00DC30CC" w:rsidRPr="009E01A4">
        <w:rPr>
          <w:rFonts w:ascii="GHEA Grapalat" w:hAnsi="GHEA Grapalat"/>
          <w:sz w:val="19"/>
          <w:szCs w:val="19"/>
        </w:rPr>
        <w:tab/>
      </w:r>
      <w:r w:rsidR="00BD587C" w:rsidRPr="009E01A4">
        <w:rPr>
          <w:rFonts w:ascii="GHEA Grapalat" w:hAnsi="GHEA Grapalat"/>
          <w:color w:val="000000" w:themeColor="text1"/>
          <w:sz w:val="19"/>
          <w:szCs w:val="19"/>
        </w:rPr>
        <w:t xml:space="preserve">Если отобранный участник  после получения уведомления о заключении договора и проекта договора </w:t>
      </w:r>
      <w:r w:rsidR="00BD587C" w:rsidRPr="009E01A4">
        <w:rPr>
          <w:rFonts w:ascii="GHEA Grapalat" w:hAnsi="GHEA Grapalat"/>
          <w:sz w:val="19"/>
          <w:szCs w:val="19"/>
        </w:rPr>
        <w:t>в срок, предусмотренный пунктом 10.1 настоящего приглашения,а в случае, если по заключаемому договору предусмотрена предоплата - в течение 10 рабочихдней, не подписывает договор и  не предоставляет заказчику обеспечения квалификации и договора,а в случае, если проектом заключаемого договора предусмотрена предоплата и при принятии этого условияотобранным участником не представляется также обеспечение предоплаты,</w:t>
      </w:r>
      <w:r w:rsidR="00BD587C" w:rsidRPr="009E01A4">
        <w:rPr>
          <w:rFonts w:ascii="GHEA Grapalat" w:hAnsi="GHEA Grapalat"/>
          <w:color w:val="000000" w:themeColor="text1"/>
          <w:sz w:val="19"/>
          <w:szCs w:val="19"/>
        </w:rPr>
        <w:t>то он лишается права подписания договора.</w:t>
      </w:r>
    </w:p>
    <w:p w:rsidR="000313A6" w:rsidRPr="009E01A4" w:rsidRDefault="000313A6" w:rsidP="00291EFE">
      <w:pPr>
        <w:widowControl w:val="0"/>
        <w:tabs>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E01A4" w:rsidRDefault="00AA0AD8" w:rsidP="00291EFE">
      <w:pPr>
        <w:pStyle w:val="BodyTextIndent"/>
        <w:widowControl w:val="0"/>
        <w:tabs>
          <w:tab w:val="left" w:pos="426"/>
          <w:tab w:val="left" w:pos="1134"/>
        </w:tabs>
        <w:spacing w:line="240" w:lineRule="auto"/>
        <w:ind w:left="-567" w:firstLine="567"/>
        <w:rPr>
          <w:rFonts w:ascii="GHEA Grapalat" w:hAnsi="GHEA Grapalat" w:cs="Sylfaen"/>
          <w:i w:val="0"/>
          <w:sz w:val="19"/>
          <w:szCs w:val="19"/>
        </w:rPr>
      </w:pPr>
      <w:r w:rsidRPr="009E01A4">
        <w:rPr>
          <w:rFonts w:ascii="GHEA Grapalat" w:hAnsi="GHEA Grapalat"/>
          <w:i w:val="0"/>
          <w:sz w:val="19"/>
          <w:szCs w:val="19"/>
        </w:rPr>
        <w:t>9.</w:t>
      </w:r>
      <w:r w:rsidR="00CC3097" w:rsidRPr="009E01A4">
        <w:rPr>
          <w:rFonts w:ascii="GHEA Grapalat" w:hAnsi="GHEA Grapalat"/>
          <w:i w:val="0"/>
          <w:sz w:val="19"/>
          <w:szCs w:val="19"/>
        </w:rPr>
        <w:t>5</w:t>
      </w:r>
      <w:r w:rsidR="00DC30CC" w:rsidRPr="009E01A4">
        <w:rPr>
          <w:rFonts w:ascii="GHEA Grapalat" w:hAnsi="GHEA Grapalat"/>
          <w:i w:val="0"/>
          <w:sz w:val="19"/>
          <w:szCs w:val="19"/>
        </w:rPr>
        <w:t>.</w:t>
      </w:r>
      <w:r w:rsidR="00DC30CC" w:rsidRPr="009E01A4">
        <w:rPr>
          <w:rFonts w:ascii="GHEA Grapalat" w:hAnsi="GHEA Grapalat"/>
          <w:i w:val="0"/>
          <w:sz w:val="19"/>
          <w:szCs w:val="19"/>
        </w:rPr>
        <w:tab/>
      </w:r>
      <w:r w:rsidRPr="009E01A4">
        <w:rPr>
          <w:rFonts w:ascii="GHEA Grapalat" w:hAnsi="GHEA Grapalat"/>
          <w:i w:val="0"/>
          <w:sz w:val="19"/>
          <w:szCs w:val="19"/>
        </w:rPr>
        <w:t>До истечения срока, предусмотренного пунктом 9.</w:t>
      </w:r>
      <w:r w:rsidR="00E048B1" w:rsidRPr="009E01A4">
        <w:rPr>
          <w:rFonts w:ascii="GHEA Grapalat" w:hAnsi="GHEA Grapalat"/>
          <w:i w:val="0"/>
          <w:sz w:val="19"/>
          <w:szCs w:val="19"/>
        </w:rPr>
        <w:t>4</w:t>
      </w:r>
      <w:r w:rsidRPr="009E01A4">
        <w:rPr>
          <w:rFonts w:ascii="GHEA Grapalat" w:hAnsi="GHEA Grapalat"/>
          <w:i w:val="0"/>
          <w:sz w:val="19"/>
          <w:szCs w:val="19"/>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9E01A4">
        <w:rPr>
          <w:rFonts w:ascii="GHEA Grapalat" w:hAnsi="GHEA Grapalat"/>
          <w:i w:val="0"/>
          <w:sz w:val="19"/>
          <w:szCs w:val="19"/>
          <w:lang w:val="hy-AM"/>
        </w:rPr>
        <w:t>,</w:t>
      </w:r>
      <w:r w:rsidR="00580E55" w:rsidRPr="009E01A4">
        <w:rPr>
          <w:rFonts w:ascii="GHEA Grapalat" w:hAnsi="GHEA Grapalat"/>
          <w:i w:val="0"/>
          <w:sz w:val="19"/>
          <w:szCs w:val="19"/>
        </w:rPr>
        <w:t>размера предоплаты или увеличениюцены,</w:t>
      </w:r>
      <w:r w:rsidRPr="009E01A4">
        <w:rPr>
          <w:rFonts w:ascii="GHEA Grapalat" w:hAnsi="GHEA Grapalat"/>
          <w:i w:val="0"/>
          <w:sz w:val="19"/>
          <w:szCs w:val="19"/>
        </w:rPr>
        <w:t xml:space="preserve"> предложенной отобранным участником.</w:t>
      </w:r>
    </w:p>
    <w:p w:rsidR="00291EFE" w:rsidRPr="00034872" w:rsidRDefault="00291EFE" w:rsidP="009E01A4">
      <w:pPr>
        <w:widowControl w:val="0"/>
        <w:ind w:left="-567"/>
        <w:jc w:val="center"/>
        <w:rPr>
          <w:rFonts w:ascii="GHEA Grapalat" w:hAnsi="GHEA Grapalat"/>
          <w:b/>
          <w:sz w:val="19"/>
          <w:szCs w:val="19"/>
        </w:rPr>
      </w:pPr>
    </w:p>
    <w:p w:rsidR="00096865" w:rsidRPr="009E01A4" w:rsidRDefault="00030D40" w:rsidP="009E01A4">
      <w:pPr>
        <w:widowControl w:val="0"/>
        <w:ind w:left="-567"/>
        <w:jc w:val="center"/>
        <w:rPr>
          <w:rFonts w:ascii="GHEA Grapalat" w:hAnsi="GHEA Grapalat" w:cs="Arial"/>
          <w:b/>
          <w:iCs/>
          <w:sz w:val="19"/>
          <w:szCs w:val="19"/>
        </w:rPr>
      </w:pPr>
      <w:r w:rsidRPr="009E01A4">
        <w:rPr>
          <w:rFonts w:ascii="GHEA Grapalat" w:hAnsi="GHEA Grapalat"/>
          <w:b/>
          <w:sz w:val="19"/>
          <w:szCs w:val="19"/>
        </w:rPr>
        <w:t xml:space="preserve">10. </w:t>
      </w:r>
      <w:r w:rsidR="00F83409" w:rsidRPr="009E01A4">
        <w:rPr>
          <w:rFonts w:ascii="GHEA Grapalat" w:hAnsi="GHEA Grapalat"/>
          <w:b/>
          <w:sz w:val="19"/>
          <w:szCs w:val="19"/>
        </w:rPr>
        <w:t>ОБЕСПЕЧЕНИЯ КВАЛИФИКАЦИИ И</w:t>
      </w:r>
      <w:r w:rsidRPr="009E01A4">
        <w:rPr>
          <w:rFonts w:ascii="GHEA Grapalat" w:hAnsi="GHEA Grapalat"/>
          <w:b/>
          <w:sz w:val="19"/>
          <w:szCs w:val="19"/>
        </w:rPr>
        <w:t xml:space="preserve">ДОГОВОРА </w:t>
      </w:r>
    </w:p>
    <w:p w:rsidR="00096865" w:rsidRPr="009E01A4" w:rsidRDefault="00030D40" w:rsidP="009E01A4">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10.1</w:t>
      </w:r>
      <w:r w:rsidR="00DC30CC" w:rsidRPr="009E01A4">
        <w:rPr>
          <w:rFonts w:ascii="GHEA Grapalat" w:hAnsi="GHEA Grapalat"/>
          <w:sz w:val="19"/>
          <w:szCs w:val="19"/>
        </w:rPr>
        <w:t>.</w:t>
      </w:r>
      <w:r w:rsidR="00646B97" w:rsidRPr="009E01A4">
        <w:rPr>
          <w:rFonts w:ascii="GHEA Grapalat" w:hAnsi="GHEA Grapalat"/>
          <w:color w:val="000000" w:themeColor="text1"/>
          <w:sz w:val="19"/>
          <w:szCs w:val="19"/>
        </w:rPr>
        <w:t>На основании требования о предоставлении обеспеченийквалификации и договора отобранный участник в течение 5-и рабочих дней со дня его получения, обязан представить обеспечения квалификации и договора.</w:t>
      </w:r>
    </w:p>
    <w:p w:rsidR="003D57AD" w:rsidRPr="009E01A4" w:rsidRDefault="00A6609C" w:rsidP="009E01A4">
      <w:pPr>
        <w:widowControl w:val="0"/>
        <w:tabs>
          <w:tab w:val="left" w:pos="1276"/>
        </w:tabs>
        <w:ind w:left="-567" w:firstLine="567"/>
        <w:jc w:val="both"/>
        <w:rPr>
          <w:rFonts w:ascii="GHEA Grapalat" w:hAnsi="GHEA Grapalat"/>
          <w:sz w:val="19"/>
          <w:szCs w:val="19"/>
          <w:lang w:val="hy-AM"/>
        </w:rPr>
      </w:pPr>
      <w:r w:rsidRPr="009E01A4">
        <w:rPr>
          <w:rFonts w:ascii="GHEA Grapalat" w:hAnsi="GHEA Grapalat"/>
          <w:sz w:val="19"/>
          <w:szCs w:val="19"/>
        </w:rPr>
        <w:t xml:space="preserve">10.2 </w:t>
      </w:r>
      <w:r w:rsidR="008C5F2A" w:rsidRPr="009E01A4">
        <w:rPr>
          <w:rFonts w:ascii="GHEA Grapalat" w:hAnsi="GHEA Grapalat"/>
          <w:sz w:val="19"/>
          <w:szCs w:val="19"/>
        </w:rPr>
        <w:t xml:space="preserve">Размер обеспечения квалификации равен </w:t>
      </w:r>
      <w:r w:rsidR="003D57AD" w:rsidRPr="009E01A4">
        <w:rPr>
          <w:rFonts w:ascii="GHEA Grapalat" w:hAnsi="GHEA Grapalat"/>
          <w:sz w:val="19"/>
          <w:szCs w:val="19"/>
        </w:rPr>
        <w:t xml:space="preserve">15 процентам </w:t>
      </w:r>
      <w:r w:rsidR="00E70468" w:rsidRPr="009E01A4">
        <w:rPr>
          <w:rFonts w:ascii="GHEA Grapalat" w:hAnsi="GHEA Grapalat"/>
          <w:sz w:val="19"/>
          <w:szCs w:val="19"/>
        </w:rPr>
        <w:t>от цены закупки товаров закупаемых в рамках данной процедуры.</w:t>
      </w:r>
      <w:r w:rsidR="00382A99" w:rsidRPr="009E01A4">
        <w:rPr>
          <w:rFonts w:ascii="GHEA Grapalat" w:hAnsi="GHEA Grapalat"/>
          <w:sz w:val="19"/>
          <w:szCs w:val="19"/>
        </w:rPr>
        <w:t>Если цена закупки товара меньше цены заключаемого договора, то размер обеспечения квалификации исчисляется в отношении цены договора.</w:t>
      </w:r>
      <w:r w:rsidR="003D57AD" w:rsidRPr="009E01A4">
        <w:rPr>
          <w:rFonts w:ascii="GHEA Grapalat" w:hAnsi="GHEA Grapalat"/>
          <w:sz w:val="19"/>
          <w:szCs w:val="19"/>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9E01A4">
        <w:rPr>
          <w:rFonts w:ascii="GHEA Grapalat" w:hAnsi="GHEA Grapalat"/>
          <w:sz w:val="19"/>
          <w:szCs w:val="19"/>
          <w:vertAlign w:val="superscript"/>
          <w:lang w:val="hy-AM"/>
        </w:rPr>
        <w:t>12.1</w:t>
      </w:r>
    </w:p>
    <w:p w:rsidR="00571E4C" w:rsidRPr="009E01A4" w:rsidRDefault="00801A4F" w:rsidP="009E01A4">
      <w:pPr>
        <w:widowControl w:val="0"/>
        <w:tabs>
          <w:tab w:val="left" w:pos="1276"/>
        </w:tabs>
        <w:ind w:left="-567" w:firstLine="567"/>
        <w:jc w:val="both"/>
        <w:rPr>
          <w:rFonts w:ascii="GHEA Grapalat" w:hAnsi="GHEA Grapalat" w:cs="Sylfaen"/>
          <w:sz w:val="19"/>
          <w:szCs w:val="19"/>
        </w:rPr>
      </w:pPr>
      <w:r w:rsidRPr="009E01A4">
        <w:rPr>
          <w:rFonts w:ascii="GHEA Grapalat" w:hAnsi="GHEA Grapalat" w:cs="Sylfaen"/>
          <w:sz w:val="19"/>
          <w:szCs w:val="19"/>
        </w:rPr>
        <w:t xml:space="preserve">Если процедура закупки организована </w:t>
      </w:r>
      <w:r w:rsidR="00571E4C" w:rsidRPr="009E01A4">
        <w:rPr>
          <w:rFonts w:ascii="GHEA Grapalat" w:hAnsi="GHEA Grapalat" w:cs="Sylfaen"/>
          <w:sz w:val="19"/>
          <w:szCs w:val="19"/>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9E01A4">
        <w:rPr>
          <w:rFonts w:ascii="GHEA Grapalat" w:hAnsi="GHEA Grapalat"/>
          <w:sz w:val="19"/>
          <w:szCs w:val="19"/>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9E01A4">
        <w:rPr>
          <w:rFonts w:ascii="GHEA Grapalat" w:hAnsi="GHEA Grapalat"/>
          <w:sz w:val="19"/>
          <w:szCs w:val="19"/>
        </w:rPr>
        <w:t xml:space="preserve">сумме цен закупок представленных лотов, </w:t>
      </w:r>
      <w:r w:rsidR="008A4985" w:rsidRPr="009E01A4">
        <w:rPr>
          <w:rFonts w:ascii="GHEA Grapalat" w:hAnsi="GHEA Grapalat" w:cs="Sylfaen"/>
          <w:sz w:val="19"/>
          <w:szCs w:val="19"/>
        </w:rPr>
        <w:t>с учетом требований абзаца «в» подпункта 1 пункта 32 Порядка</w:t>
      </w:r>
      <w:r w:rsidR="008A4985" w:rsidRPr="009E01A4">
        <w:rPr>
          <w:rFonts w:ascii="GHEA Grapalat" w:hAnsi="GHEA Grapalat"/>
          <w:color w:val="000000" w:themeColor="text1"/>
          <w:sz w:val="19"/>
          <w:szCs w:val="19"/>
        </w:rPr>
        <w:t>.</w:t>
      </w:r>
      <w:r w:rsidR="00571E4C" w:rsidRPr="009E01A4">
        <w:rPr>
          <w:rFonts w:ascii="GHEA Grapalat" w:hAnsi="GHEA Grapalat" w:cs="Sylfaen"/>
          <w:sz w:val="19"/>
          <w:szCs w:val="19"/>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9E01A4" w:rsidRDefault="004F01AF" w:rsidP="009E01A4">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9E01A4" w:rsidRDefault="00801A4F" w:rsidP="009E01A4">
      <w:pPr>
        <w:widowControl w:val="0"/>
        <w:tabs>
          <w:tab w:val="left" w:pos="1276"/>
        </w:tabs>
        <w:ind w:left="-567" w:firstLine="567"/>
        <w:jc w:val="both"/>
        <w:rPr>
          <w:rFonts w:ascii="GHEA Grapalat" w:hAnsi="GHEA Grapalat"/>
          <w:sz w:val="19"/>
          <w:szCs w:val="19"/>
          <w:lang w:val="hy-AM"/>
        </w:rPr>
      </w:pPr>
      <w:r w:rsidRPr="009E01A4">
        <w:rPr>
          <w:rFonts w:ascii="GHEA Grapalat" w:hAnsi="GHEA Grapalat"/>
          <w:sz w:val="19"/>
          <w:szCs w:val="19"/>
        </w:rPr>
        <w:t xml:space="preserve">Если выполнение договора поэтапное и выполнение каждого этапа </w:t>
      </w:r>
      <w:r w:rsidR="00DC6732" w:rsidRPr="009E01A4">
        <w:rPr>
          <w:rFonts w:ascii="GHEA Grapalat" w:hAnsi="GHEA Grapalat"/>
          <w:sz w:val="19"/>
          <w:szCs w:val="19"/>
        </w:rPr>
        <w:t xml:space="preserve">непосредственно не взаимосвязано </w:t>
      </w:r>
      <w:r w:rsidRPr="009E01A4">
        <w:rPr>
          <w:rFonts w:ascii="GHEA Grapalat" w:hAnsi="GHEA Grapalat"/>
          <w:sz w:val="19"/>
          <w:szCs w:val="19"/>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9E01A4">
        <w:rPr>
          <w:rFonts w:ascii="GHEA Grapalat" w:hAnsi="GHEA Grapalat"/>
          <w:sz w:val="19"/>
          <w:szCs w:val="19"/>
        </w:rPr>
        <w:t>пропорции, исчисленной в отношении суммы этого этапа</w:t>
      </w:r>
      <w:r w:rsidRPr="009E01A4">
        <w:rPr>
          <w:rFonts w:ascii="GHEA Grapalat" w:hAnsi="GHEA Grapalat"/>
          <w:sz w:val="19"/>
          <w:szCs w:val="19"/>
        </w:rPr>
        <w:t>.</w:t>
      </w:r>
    </w:p>
    <w:p w:rsidR="00482E18" w:rsidRPr="009E01A4" w:rsidRDefault="00482E18" w:rsidP="00A93833">
      <w:pPr>
        <w:widowControl w:val="0"/>
        <w:tabs>
          <w:tab w:val="left" w:pos="567"/>
        </w:tabs>
        <w:ind w:left="-567" w:firstLine="567"/>
        <w:jc w:val="both"/>
        <w:rPr>
          <w:rFonts w:ascii="GHEA Grapalat" w:hAnsi="GHEA Grapalat"/>
          <w:sz w:val="19"/>
          <w:szCs w:val="19"/>
        </w:rPr>
      </w:pPr>
      <w:r w:rsidRPr="009E01A4">
        <w:rPr>
          <w:rFonts w:ascii="GHEA Grapalat" w:hAnsi="GHEA Grapalat" w:cs="Sylfaen"/>
          <w:sz w:val="19"/>
          <w:szCs w:val="19"/>
          <w:lang w:val="hy-AM"/>
        </w:rPr>
        <w:t xml:space="preserve">При этом, если договоры </w:t>
      </w:r>
      <w:r w:rsidRPr="009E01A4">
        <w:rPr>
          <w:rFonts w:ascii="GHEA Grapalat" w:hAnsi="GHEA Grapalat" w:cs="Sylfaen"/>
          <w:sz w:val="19"/>
          <w:szCs w:val="19"/>
        </w:rPr>
        <w:t>о закупкеработ</w:t>
      </w:r>
      <w:r w:rsidRPr="009E01A4">
        <w:rPr>
          <w:rFonts w:ascii="GHEA Grapalat" w:hAnsi="GHEA Grapalat" w:cs="Sylfaen"/>
          <w:sz w:val="19"/>
          <w:szCs w:val="19"/>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E01A4">
        <w:rPr>
          <w:rFonts w:ascii="GHEA Grapalat" w:hAnsi="GHEA Grapalat" w:cs="Sylfaen"/>
          <w:sz w:val="19"/>
          <w:szCs w:val="19"/>
        </w:rPr>
        <w:t xml:space="preserve">выделенных </w:t>
      </w:r>
      <w:r w:rsidRPr="009E01A4">
        <w:rPr>
          <w:rFonts w:ascii="GHEA Grapalat" w:hAnsi="GHEA Grapalat" w:cs="Sylfaen"/>
          <w:sz w:val="19"/>
          <w:szCs w:val="19"/>
          <w:lang w:val="hy-AM"/>
        </w:rPr>
        <w:t xml:space="preserve">финансовых </w:t>
      </w:r>
      <w:r w:rsidRPr="009E01A4">
        <w:rPr>
          <w:rFonts w:ascii="GHEA Grapalat" w:hAnsi="GHEA Grapalat" w:cs="Sylfaen"/>
          <w:sz w:val="19"/>
          <w:szCs w:val="19"/>
        </w:rPr>
        <w:t>средств</w:t>
      </w:r>
      <w:r w:rsidRPr="009E01A4">
        <w:rPr>
          <w:rFonts w:ascii="GHEA Grapalat" w:hAnsi="GHEA Grapalat" w:cs="Sylfaen"/>
          <w:sz w:val="19"/>
          <w:szCs w:val="19"/>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E01A4">
        <w:rPr>
          <w:rFonts w:ascii="GHEA Grapalat" w:hAnsi="GHEA Grapalat" w:cs="Sylfaen"/>
          <w:sz w:val="19"/>
          <w:szCs w:val="19"/>
        </w:rPr>
        <w:t>.</w:t>
      </w:r>
    </w:p>
    <w:p w:rsidR="002406D8" w:rsidRPr="009E01A4" w:rsidRDefault="002406D8" w:rsidP="00A93833">
      <w:pPr>
        <w:widowControl w:val="0"/>
        <w:tabs>
          <w:tab w:val="left" w:pos="567"/>
        </w:tabs>
        <w:ind w:left="-567" w:firstLine="567"/>
        <w:jc w:val="both"/>
        <w:rPr>
          <w:rFonts w:ascii="GHEA Grapalat" w:hAnsi="GHEA Grapalat" w:cs="Sylfaen"/>
          <w:sz w:val="19"/>
          <w:szCs w:val="19"/>
        </w:rPr>
      </w:pPr>
      <w:r w:rsidRPr="009E01A4">
        <w:rPr>
          <w:rFonts w:ascii="GHEA Grapalat" w:hAnsi="GHEA Grapalat" w:cs="Sylfaen"/>
          <w:sz w:val="19"/>
          <w:szCs w:val="19"/>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F60BD" w:rsidRPr="00EF60BD" w:rsidRDefault="00030D40"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10.</w:t>
      </w:r>
      <w:r w:rsidR="001723D6" w:rsidRPr="009E01A4">
        <w:rPr>
          <w:rFonts w:ascii="GHEA Grapalat" w:hAnsi="GHEA Grapalat"/>
          <w:sz w:val="19"/>
          <w:szCs w:val="19"/>
        </w:rPr>
        <w:t>3</w:t>
      </w:r>
      <w:r w:rsidR="00DC30CC" w:rsidRPr="009E01A4">
        <w:rPr>
          <w:rFonts w:ascii="GHEA Grapalat" w:hAnsi="GHEA Grapalat"/>
          <w:sz w:val="19"/>
          <w:szCs w:val="19"/>
        </w:rPr>
        <w:t>.</w:t>
      </w:r>
      <w:r w:rsidR="00DC30CC" w:rsidRPr="009E01A4">
        <w:rPr>
          <w:rFonts w:ascii="GHEA Grapalat" w:hAnsi="GHEA Grapalat"/>
          <w:sz w:val="19"/>
          <w:szCs w:val="19"/>
        </w:rPr>
        <w:tab/>
      </w:r>
      <w:r w:rsidRPr="009E01A4">
        <w:rPr>
          <w:rFonts w:ascii="GHEA Grapalat" w:hAnsi="GHEA Grapalat"/>
          <w:sz w:val="19"/>
          <w:szCs w:val="19"/>
        </w:rPr>
        <w:t xml:space="preserve">Размер обеспечения договора составляет 10 процентов от цены </w:t>
      </w:r>
      <w:r w:rsidR="00E562C0" w:rsidRPr="009E01A4">
        <w:rPr>
          <w:rFonts w:ascii="GHEA Grapalat" w:hAnsi="GHEA Grapalat"/>
          <w:sz w:val="19"/>
          <w:szCs w:val="19"/>
        </w:rPr>
        <w:t>закупки</w:t>
      </w:r>
      <w:r w:rsidRPr="009E01A4">
        <w:rPr>
          <w:rFonts w:ascii="GHEA Grapalat" w:hAnsi="GHEA Grapalat"/>
          <w:sz w:val="19"/>
          <w:szCs w:val="19"/>
        </w:rPr>
        <w:t xml:space="preserve">. </w:t>
      </w:r>
      <w:r w:rsidR="002D492B" w:rsidRPr="009E01A4">
        <w:rPr>
          <w:rFonts w:ascii="GHEA Grapalat" w:hAnsi="GHEA Grapalat"/>
          <w:sz w:val="19"/>
          <w:szCs w:val="19"/>
        </w:rPr>
        <w:t xml:space="preserve">Если цена закупки товара меньше цены заключаемого договора, то размер обеспечения </w:t>
      </w:r>
      <w:r w:rsidR="00E04CFC" w:rsidRPr="009E01A4">
        <w:rPr>
          <w:rFonts w:ascii="GHEA Grapalat" w:hAnsi="GHEA Grapalat"/>
          <w:sz w:val="19"/>
          <w:szCs w:val="19"/>
        </w:rPr>
        <w:t>договора</w:t>
      </w:r>
      <w:r w:rsidR="002D492B" w:rsidRPr="009E01A4">
        <w:rPr>
          <w:rFonts w:ascii="GHEA Grapalat" w:hAnsi="GHEA Grapalat"/>
          <w:sz w:val="19"/>
          <w:szCs w:val="19"/>
        </w:rPr>
        <w:t xml:space="preserve"> исчисляется в отношении цены договора.</w:t>
      </w:r>
      <w:r w:rsidR="001723D6" w:rsidRPr="009E01A4">
        <w:rPr>
          <w:rFonts w:ascii="GHEA Grapalat" w:hAnsi="GHEA Grapalat"/>
          <w:sz w:val="19"/>
          <w:szCs w:val="19"/>
        </w:rPr>
        <w:t xml:space="preserve">Обеспечение </w:t>
      </w:r>
      <w:r w:rsidR="00896AAF" w:rsidRPr="009E01A4">
        <w:rPr>
          <w:rFonts w:ascii="GHEA Grapalat" w:hAnsi="GHEA Grapalat"/>
          <w:sz w:val="19"/>
          <w:szCs w:val="19"/>
        </w:rPr>
        <w:t>договора</w:t>
      </w:r>
      <w:r w:rsidR="001723D6" w:rsidRPr="009E01A4">
        <w:rPr>
          <w:rFonts w:ascii="GHEA Grapalat" w:hAnsi="GHEA Grapalat"/>
          <w:sz w:val="19"/>
          <w:szCs w:val="19"/>
        </w:rPr>
        <w:t xml:space="preserve"> представляется в </w:t>
      </w:r>
      <w:r w:rsidR="005876A3" w:rsidRPr="009E01A4">
        <w:rPr>
          <w:rFonts w:ascii="GHEA Grapalat" w:hAnsi="GHEA Grapalat"/>
          <w:sz w:val="19"/>
          <w:szCs w:val="19"/>
        </w:rPr>
        <w:t>виде</w:t>
      </w:r>
      <w:r w:rsidR="001723D6" w:rsidRPr="009E01A4">
        <w:rPr>
          <w:rFonts w:ascii="GHEA Grapalat" w:hAnsi="GHEA Grapalat"/>
          <w:sz w:val="19"/>
          <w:szCs w:val="19"/>
        </w:rPr>
        <w:t xml:space="preserve"> банковской гарантии (Приложение 5)</w:t>
      </w:r>
      <w:r w:rsidR="00375E5E" w:rsidRPr="009E01A4">
        <w:rPr>
          <w:rFonts w:ascii="GHEA Grapalat" w:hAnsi="GHEA Grapalat"/>
          <w:sz w:val="19"/>
          <w:szCs w:val="19"/>
        </w:rPr>
        <w:t xml:space="preserve"> или наличных денег</w:t>
      </w:r>
      <w:r w:rsidR="00EF60BD" w:rsidRPr="00EF60BD">
        <w:rPr>
          <w:rFonts w:ascii="GHEA Grapalat" w:hAnsi="GHEA Grapalat"/>
          <w:sz w:val="19"/>
          <w:szCs w:val="19"/>
        </w:rPr>
        <w:t>.</w:t>
      </w:r>
    </w:p>
    <w:p w:rsidR="00DA0D2B" w:rsidRPr="009E01A4" w:rsidRDefault="0058395E"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 xml:space="preserve">Если процедура закупки организована </w:t>
      </w:r>
      <w:r w:rsidR="00BE0C42" w:rsidRPr="009E01A4">
        <w:rPr>
          <w:rFonts w:ascii="GHEA Grapalat" w:hAnsi="GHEA Grapalat"/>
          <w:sz w:val="19"/>
          <w:szCs w:val="19"/>
        </w:rPr>
        <w:t xml:space="preserve">по лотам и участник признается отобранным участником по более чем одному лоту, </w:t>
      </w:r>
      <w:r w:rsidR="00BE0C42" w:rsidRPr="009E01A4">
        <w:rPr>
          <w:rFonts w:ascii="GHEA Grapalat" w:hAnsi="GHEA Grapalat" w:cs="Sylfaen"/>
          <w:sz w:val="19"/>
          <w:szCs w:val="19"/>
        </w:rPr>
        <w:t xml:space="preserve">то он может предоставить обеспечение договора как </w:t>
      </w:r>
      <w:r w:rsidR="00BE0C42" w:rsidRPr="009E01A4">
        <w:rPr>
          <w:rFonts w:ascii="GHEA Grapalat" w:hAnsi="GHEA Grapalat"/>
          <w:sz w:val="19"/>
          <w:szCs w:val="19"/>
        </w:rPr>
        <w:t xml:space="preserve">для каждого лота в отдельности, так и одно обеспечение для всех лотов. </w:t>
      </w:r>
      <w:r w:rsidR="00DA0D2B" w:rsidRPr="009E01A4">
        <w:rPr>
          <w:rFonts w:ascii="GHEA Grapalat" w:hAnsi="GHEA Grapalat"/>
          <w:sz w:val="19"/>
          <w:szCs w:val="19"/>
        </w:rPr>
        <w:t xml:space="preserve">При представлении одного обеспечения догогвора его сумма исчисляется по отношению </w:t>
      </w:r>
      <w:r w:rsidR="00DA0D2B" w:rsidRPr="009E01A4">
        <w:rPr>
          <w:rFonts w:ascii="GHEA Grapalat" w:hAnsi="GHEA Grapalat" w:cs="Sylfaen"/>
          <w:sz w:val="19"/>
          <w:szCs w:val="19"/>
        </w:rPr>
        <w:t>к сумме цен закупок представленных лотов</w:t>
      </w:r>
      <w:r w:rsidR="00DA0D2B" w:rsidRPr="009E01A4">
        <w:rPr>
          <w:rFonts w:ascii="GHEA Grapalat" w:hAnsi="GHEA Grapalat"/>
          <w:color w:val="000000" w:themeColor="text1"/>
          <w:sz w:val="19"/>
          <w:szCs w:val="19"/>
        </w:rPr>
        <w:t>с учетом требований 9-ого подпункта 32-ого пункта</w:t>
      </w:r>
      <w:r w:rsidR="00DA0D2B" w:rsidRPr="009E01A4">
        <w:rPr>
          <w:rFonts w:ascii="GHEA Grapalat" w:hAnsi="GHEA Grapalat"/>
          <w:sz w:val="19"/>
          <w:szCs w:val="19"/>
        </w:rPr>
        <w:t>.</w:t>
      </w:r>
    </w:p>
    <w:p w:rsidR="00E969ED" w:rsidRPr="009E01A4" w:rsidRDefault="00030D40"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 xml:space="preserve">Обеспечение договора должно быть действительно как минимум включительно до </w:t>
      </w:r>
      <w:r w:rsidR="00411A25" w:rsidRPr="009E01A4">
        <w:rPr>
          <w:rFonts w:ascii="GHEA Grapalat" w:hAnsi="GHEA Grapalat"/>
          <w:sz w:val="19"/>
          <w:szCs w:val="19"/>
        </w:rPr>
        <w:t>90</w:t>
      </w:r>
      <w:r w:rsidRPr="009E01A4">
        <w:rPr>
          <w:rFonts w:ascii="GHEA Grapalat" w:hAnsi="GHEA Grapalat"/>
          <w:sz w:val="19"/>
          <w:szCs w:val="19"/>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9E01A4">
        <w:rPr>
          <w:rFonts w:ascii="GHEA Grapalat" w:hAnsi="GHEA Grapalat"/>
          <w:sz w:val="19"/>
          <w:szCs w:val="19"/>
        </w:rPr>
        <w:t>пяти</w:t>
      </w:r>
      <w:r w:rsidRPr="009E01A4">
        <w:rPr>
          <w:rFonts w:ascii="GHEA Grapalat" w:hAnsi="GHEA Grapalat"/>
          <w:sz w:val="19"/>
          <w:szCs w:val="19"/>
        </w:rPr>
        <w:t xml:space="preserve">рабочих дней, следующих за исполнением в полном объеме обязательств, взятых на себя по заключенному </w:t>
      </w:r>
      <w:r w:rsidR="00DC30CC" w:rsidRPr="009E01A4">
        <w:rPr>
          <w:rFonts w:ascii="GHEA Grapalat" w:hAnsi="GHEA Grapalat"/>
          <w:sz w:val="19"/>
          <w:szCs w:val="19"/>
        </w:rPr>
        <w:t>договору.</w:t>
      </w:r>
    </w:p>
    <w:p w:rsidR="00F0759D" w:rsidRPr="009E01A4" w:rsidRDefault="00F92A53"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Обеспечение договора, представленное в виде наличных денег, должно быть перечислено на казначейский счет</w:t>
      </w:r>
      <w:r w:rsidRPr="009E01A4">
        <w:rPr>
          <w:rFonts w:ascii="Courier New" w:hAnsi="Courier New" w:cs="Courier New"/>
          <w:sz w:val="19"/>
          <w:szCs w:val="19"/>
        </w:rPr>
        <w:t> </w:t>
      </w:r>
      <w:r w:rsidRPr="009E01A4">
        <w:rPr>
          <w:rFonts w:ascii="GHEA Grapalat" w:hAnsi="GHEA Grapalat"/>
          <w:sz w:val="19"/>
          <w:szCs w:val="19"/>
        </w:rPr>
        <w:t>"900008000</w:t>
      </w:r>
      <w:r w:rsidR="00B66AB9" w:rsidRPr="009E01A4">
        <w:rPr>
          <w:rFonts w:ascii="GHEA Grapalat" w:hAnsi="GHEA Grapalat"/>
          <w:sz w:val="19"/>
          <w:szCs w:val="19"/>
        </w:rPr>
        <w:t>66</w:t>
      </w:r>
      <w:r w:rsidRPr="009E01A4">
        <w:rPr>
          <w:rFonts w:ascii="GHEA Grapalat" w:hAnsi="GHEA Grapalat"/>
          <w:sz w:val="19"/>
          <w:szCs w:val="19"/>
        </w:rPr>
        <w:t>4", открытый в Центральном казначействе на имя уполномоченного органа.</w:t>
      </w:r>
    </w:p>
    <w:p w:rsidR="00D32092" w:rsidRPr="009E01A4" w:rsidRDefault="004A0321" w:rsidP="00A93833">
      <w:pPr>
        <w:widowControl w:val="0"/>
        <w:tabs>
          <w:tab w:val="left" w:pos="567"/>
        </w:tabs>
        <w:ind w:left="-567" w:firstLine="567"/>
        <w:jc w:val="both"/>
        <w:rPr>
          <w:rFonts w:ascii="GHEA Grapalat" w:hAnsi="GHEA Grapalat" w:cs="Sylfaen"/>
          <w:sz w:val="19"/>
          <w:szCs w:val="19"/>
        </w:rPr>
      </w:pPr>
      <w:r w:rsidRPr="009E01A4">
        <w:rPr>
          <w:rFonts w:ascii="GHEA Grapalat" w:hAnsi="GHEA Grapalat"/>
          <w:sz w:val="19"/>
          <w:szCs w:val="19"/>
        </w:rPr>
        <w:t>10.4</w:t>
      </w:r>
      <w:r w:rsidR="0076763C" w:rsidRPr="009E01A4">
        <w:rPr>
          <w:rFonts w:ascii="GHEA Grapalat" w:hAnsi="GHEA Grapalat"/>
          <w:sz w:val="19"/>
          <w:szCs w:val="19"/>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E01A4">
        <w:rPr>
          <w:rFonts w:ascii="GHEA Grapalat" w:hAnsi="GHEA Grapalat"/>
          <w:sz w:val="19"/>
          <w:szCs w:val="19"/>
        </w:rPr>
        <w:t>я квалификации и</w:t>
      </w:r>
      <w:r w:rsidR="0076763C" w:rsidRPr="009E01A4">
        <w:rPr>
          <w:rFonts w:ascii="GHEA Grapalat" w:hAnsi="GHEA Grapalat"/>
          <w:sz w:val="19"/>
          <w:szCs w:val="19"/>
        </w:rPr>
        <w:t xml:space="preserve"> договора представля</w:t>
      </w:r>
      <w:r w:rsidR="00DE7753" w:rsidRPr="009E01A4">
        <w:rPr>
          <w:rFonts w:ascii="GHEA Grapalat" w:hAnsi="GHEA Grapalat"/>
          <w:sz w:val="19"/>
          <w:szCs w:val="19"/>
        </w:rPr>
        <w:t>ю</w:t>
      </w:r>
      <w:r w:rsidR="0076763C" w:rsidRPr="009E01A4">
        <w:rPr>
          <w:rFonts w:ascii="GHEA Grapalat" w:hAnsi="GHEA Grapalat"/>
          <w:sz w:val="19"/>
          <w:szCs w:val="19"/>
        </w:rPr>
        <w:t>тся</w:t>
      </w:r>
      <w:r w:rsidR="00180134" w:rsidRPr="009E01A4">
        <w:rPr>
          <w:rFonts w:ascii="GHEA Grapalat" w:hAnsi="GHEA Grapalat"/>
          <w:sz w:val="19"/>
          <w:szCs w:val="19"/>
        </w:rPr>
        <w:t xml:space="preserve"> в виде заключенного в одностороннем порядке </w:t>
      </w:r>
      <w:r w:rsidR="00A9694C" w:rsidRPr="009E01A4">
        <w:rPr>
          <w:rFonts w:ascii="GHEA Grapalat" w:hAnsi="GHEA Grapalat"/>
          <w:sz w:val="19"/>
          <w:szCs w:val="19"/>
        </w:rPr>
        <w:t>за</w:t>
      </w:r>
      <w:r w:rsidR="00180134" w:rsidRPr="009E01A4">
        <w:rPr>
          <w:rFonts w:ascii="GHEA Grapalat" w:hAnsi="GHEA Grapalat"/>
          <w:sz w:val="19"/>
          <w:szCs w:val="19"/>
        </w:rPr>
        <w:t>явления - в виде неустойки или наличных денег</w:t>
      </w:r>
      <w:r w:rsidR="006D7219" w:rsidRPr="009E01A4">
        <w:rPr>
          <w:rFonts w:ascii="GHEA Grapalat" w:hAnsi="GHEA Grapalat"/>
          <w:sz w:val="19"/>
          <w:szCs w:val="19"/>
        </w:rPr>
        <w:t>. Если на момент возникновения правомочия по заключению договора</w:t>
      </w:r>
      <w:r w:rsidR="00D32092" w:rsidRPr="009E01A4">
        <w:rPr>
          <w:rFonts w:ascii="GHEA Grapalat" w:hAnsi="GHEA Grapalat" w:cs="Sylfaen"/>
          <w:sz w:val="19"/>
          <w:szCs w:val="19"/>
        </w:rPr>
        <w:t xml:space="preserve">предусмотренные финансовые средства превышают </w:t>
      </w:r>
      <w:r w:rsidR="00E01672" w:rsidRPr="009E01A4">
        <w:rPr>
          <w:rFonts w:ascii="GHEA Grapalat" w:hAnsi="GHEA Grapalat" w:cs="Sylfaen"/>
          <w:sz w:val="19"/>
          <w:szCs w:val="19"/>
          <w:lang w:val="hy-AM"/>
        </w:rPr>
        <w:t>25</w:t>
      </w:r>
      <w:r w:rsidR="00D32092" w:rsidRPr="009E01A4">
        <w:rPr>
          <w:rFonts w:ascii="GHEA Grapalat" w:hAnsi="GHEA Grapalat" w:cs="Sylfaen"/>
          <w:sz w:val="19"/>
          <w:szCs w:val="19"/>
        </w:rPr>
        <w:t xml:space="preserve"> млн. драмов, однако для полного выполнения договора и в дальнейшем требуются финансовые средства, то обеспечени</w:t>
      </w:r>
      <w:r w:rsidR="00F66146" w:rsidRPr="009E01A4">
        <w:rPr>
          <w:rFonts w:ascii="GHEA Grapalat" w:hAnsi="GHEA Grapalat" w:cs="Sylfaen"/>
          <w:sz w:val="19"/>
          <w:szCs w:val="19"/>
        </w:rPr>
        <w:t>я квалификации и</w:t>
      </w:r>
      <w:r w:rsidR="00D32092" w:rsidRPr="009E01A4">
        <w:rPr>
          <w:rFonts w:ascii="GHEA Grapalat" w:hAnsi="GHEA Grapalat" w:cs="Sylfaen"/>
          <w:sz w:val="19"/>
          <w:szCs w:val="19"/>
        </w:rPr>
        <w:t xml:space="preserve"> договора, по части выделенных финансовых средств, представляется в виде </w:t>
      </w:r>
      <w:r w:rsidR="00817C86" w:rsidRPr="009E01A4">
        <w:rPr>
          <w:rFonts w:ascii="GHEA Grapalat" w:hAnsi="GHEA Grapalat" w:cs="Sylfaen"/>
          <w:sz w:val="19"/>
          <w:szCs w:val="19"/>
        </w:rPr>
        <w:t xml:space="preserve">банковской </w:t>
      </w:r>
      <w:r w:rsidR="00D32092" w:rsidRPr="009E01A4">
        <w:rPr>
          <w:rFonts w:ascii="GHEA Grapalat" w:hAnsi="GHEA Grapalat" w:cs="Sylfaen"/>
          <w:sz w:val="19"/>
          <w:szCs w:val="19"/>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9E01A4" w:rsidRDefault="00030D40" w:rsidP="00A93833">
      <w:pPr>
        <w:widowControl w:val="0"/>
        <w:tabs>
          <w:tab w:val="left" w:pos="567"/>
        </w:tabs>
        <w:ind w:left="-567" w:firstLine="567"/>
        <w:jc w:val="both"/>
        <w:rPr>
          <w:rFonts w:ascii="GHEA Grapalat" w:hAnsi="GHEA Grapalat"/>
          <w:i/>
          <w:sz w:val="19"/>
          <w:szCs w:val="19"/>
        </w:rPr>
      </w:pPr>
      <w:r w:rsidRPr="009E01A4">
        <w:rPr>
          <w:rFonts w:ascii="GHEA Grapalat" w:hAnsi="GHEA Grapalat"/>
          <w:sz w:val="19"/>
          <w:szCs w:val="19"/>
        </w:rPr>
        <w:t>10.</w:t>
      </w:r>
      <w:r w:rsidR="00DF09E7" w:rsidRPr="009E01A4">
        <w:rPr>
          <w:rFonts w:ascii="GHEA Grapalat" w:hAnsi="GHEA Grapalat"/>
          <w:sz w:val="19"/>
          <w:szCs w:val="19"/>
        </w:rPr>
        <w:t>5</w:t>
      </w:r>
      <w:r w:rsidR="003E194D" w:rsidRPr="009E01A4">
        <w:rPr>
          <w:rFonts w:ascii="GHEA Grapalat" w:hAnsi="GHEA Grapalat"/>
          <w:sz w:val="19"/>
          <w:szCs w:val="19"/>
        </w:rPr>
        <w:t>.</w:t>
      </w:r>
      <w:r w:rsidR="003E194D" w:rsidRPr="009E01A4">
        <w:rPr>
          <w:rFonts w:ascii="GHEA Grapalat" w:hAnsi="GHEA Grapalat"/>
          <w:sz w:val="19"/>
          <w:szCs w:val="19"/>
        </w:rPr>
        <w:tab/>
      </w:r>
      <w:r w:rsidRPr="009E01A4">
        <w:rPr>
          <w:rFonts w:ascii="GHEA Grapalat" w:hAnsi="GHEA Grapalat"/>
          <w:sz w:val="19"/>
          <w:szCs w:val="19"/>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E01A4" w:rsidRDefault="00030D40"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10.</w:t>
      </w:r>
      <w:r w:rsidR="00401B30" w:rsidRPr="009E01A4">
        <w:rPr>
          <w:rFonts w:ascii="GHEA Grapalat" w:hAnsi="GHEA Grapalat"/>
          <w:sz w:val="19"/>
          <w:szCs w:val="19"/>
        </w:rPr>
        <w:t>6</w:t>
      </w:r>
      <w:r w:rsidR="003E194D" w:rsidRPr="009E01A4">
        <w:rPr>
          <w:rFonts w:ascii="GHEA Grapalat" w:hAnsi="GHEA Grapalat"/>
          <w:sz w:val="19"/>
          <w:szCs w:val="19"/>
        </w:rPr>
        <w:t>.</w:t>
      </w:r>
      <w:r w:rsidRPr="009E01A4">
        <w:rPr>
          <w:rFonts w:ascii="GHEA Grapalat" w:hAnsi="GHEA Grapalat"/>
          <w:sz w:val="19"/>
          <w:szCs w:val="19"/>
        </w:rPr>
        <w:t>Если в рамках процедуры закупки, организованной по лотам</w:t>
      </w:r>
      <w:r w:rsidR="00125AA6" w:rsidRPr="009E01A4">
        <w:rPr>
          <w:rFonts w:ascii="GHEA Grapalat" w:hAnsi="GHEA Grapalat"/>
          <w:sz w:val="19"/>
          <w:szCs w:val="19"/>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E01A4">
        <w:rPr>
          <w:rFonts w:ascii="GHEA Grapalat" w:hAnsi="GHEA Grapalat"/>
          <w:sz w:val="19"/>
          <w:szCs w:val="19"/>
        </w:rPr>
        <w:t>я квалификации и</w:t>
      </w:r>
      <w:r w:rsidR="00125AA6" w:rsidRPr="009E01A4">
        <w:rPr>
          <w:rFonts w:ascii="GHEA Grapalat" w:hAnsi="GHEA Grapalat"/>
          <w:sz w:val="19"/>
          <w:szCs w:val="19"/>
        </w:rPr>
        <w:t xml:space="preserve"> договора </w:t>
      </w:r>
      <w:r w:rsidR="00125AA6" w:rsidRPr="009E01A4">
        <w:rPr>
          <w:rFonts w:ascii="GHEA Grapalat" w:hAnsi="GHEA Grapalat"/>
          <w:sz w:val="19"/>
          <w:szCs w:val="19"/>
        </w:rPr>
        <w:lastRenderedPageBreak/>
        <w:t>выплачива</w:t>
      </w:r>
      <w:r w:rsidR="00DC14CE" w:rsidRPr="009E01A4">
        <w:rPr>
          <w:rFonts w:ascii="GHEA Grapalat" w:hAnsi="GHEA Grapalat"/>
          <w:sz w:val="19"/>
          <w:szCs w:val="19"/>
        </w:rPr>
        <w:t>ю</w:t>
      </w:r>
      <w:r w:rsidR="00125AA6" w:rsidRPr="009E01A4">
        <w:rPr>
          <w:rFonts w:ascii="GHEA Grapalat" w:hAnsi="GHEA Grapalat"/>
          <w:sz w:val="19"/>
          <w:szCs w:val="19"/>
        </w:rPr>
        <w:t>тся в размере суммы, исчисленной только за этот лот</w:t>
      </w:r>
      <w:r w:rsidR="00DC14CE" w:rsidRPr="009E01A4">
        <w:rPr>
          <w:rFonts w:ascii="GHEA Grapalat" w:hAnsi="GHEA Grapalat"/>
          <w:sz w:val="19"/>
          <w:szCs w:val="19"/>
        </w:rPr>
        <w:t>.</w:t>
      </w:r>
    </w:p>
    <w:p w:rsidR="001075CA" w:rsidRPr="009E01A4" w:rsidRDefault="001075CA" w:rsidP="00A9383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9E01A4">
        <w:rPr>
          <w:rFonts w:ascii="GHEA Grapalat" w:hAnsi="GHEA Grapalat"/>
          <w:sz w:val="19"/>
          <w:szCs w:val="19"/>
          <w:lang w:val="hy-AM"/>
        </w:rPr>
        <w:t>-</w:t>
      </w:r>
      <w:r w:rsidRPr="009E01A4">
        <w:rPr>
          <w:rFonts w:ascii="GHEA Grapalat" w:hAnsi="GHEA Grapalat"/>
          <w:sz w:val="19"/>
          <w:szCs w:val="19"/>
        </w:rPr>
        <w:t xml:space="preserve"> уполномоченному органу</w:t>
      </w:r>
      <w:r w:rsidRPr="009E01A4">
        <w:rPr>
          <w:rFonts w:ascii="GHEA Grapalat" w:hAnsi="GHEA Grapalat"/>
          <w:sz w:val="19"/>
          <w:szCs w:val="19"/>
          <w:lang w:val="hy-AM"/>
        </w:rPr>
        <w:t>,</w:t>
      </w:r>
      <w:r w:rsidRPr="009E01A4">
        <w:rPr>
          <w:rFonts w:ascii="GHEA Grapalat" w:hAnsi="GHEA Grapalat"/>
          <w:sz w:val="19"/>
          <w:szCs w:val="19"/>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9E01A4" w:rsidRDefault="003E194D" w:rsidP="009E01A4">
      <w:pPr>
        <w:widowControl w:val="0"/>
        <w:tabs>
          <w:tab w:val="left" w:pos="1134"/>
        </w:tabs>
        <w:ind w:left="-567" w:firstLine="567"/>
        <w:jc w:val="both"/>
        <w:rPr>
          <w:rFonts w:ascii="GHEA Grapalat" w:hAnsi="GHEA Grapalat"/>
          <w:sz w:val="19"/>
          <w:szCs w:val="19"/>
        </w:rPr>
      </w:pPr>
      <w:r w:rsidRPr="009E01A4">
        <w:rPr>
          <w:rFonts w:ascii="GHEA Grapalat" w:hAnsi="GHEA Grapalat"/>
          <w:sz w:val="19"/>
          <w:szCs w:val="19"/>
        </w:rPr>
        <w:tab/>
      </w:r>
    </w:p>
    <w:p w:rsidR="00362FEF" w:rsidRPr="009E01A4" w:rsidRDefault="00362FEF" w:rsidP="009E01A4">
      <w:pPr>
        <w:ind w:left="-567"/>
        <w:rPr>
          <w:rFonts w:ascii="GHEA Grapalat" w:hAnsi="GHEA Grapalat" w:cs="Sylfaen"/>
          <w:sz w:val="19"/>
          <w:szCs w:val="19"/>
        </w:rPr>
      </w:pPr>
      <w:r w:rsidRPr="009E01A4">
        <w:rPr>
          <w:rFonts w:ascii="GHEA Grapalat" w:hAnsi="GHEA Grapalat" w:cs="Sylfaen"/>
          <w:sz w:val="19"/>
          <w:szCs w:val="19"/>
        </w:rPr>
        <w:br w:type="page"/>
      </w:r>
    </w:p>
    <w:p w:rsidR="00096865" w:rsidRPr="009E01A4" w:rsidRDefault="008D5016" w:rsidP="000B3A91">
      <w:pPr>
        <w:tabs>
          <w:tab w:val="left" w:pos="567"/>
          <w:tab w:val="left" w:pos="993"/>
        </w:tabs>
        <w:ind w:left="-567" w:firstLine="1134"/>
        <w:jc w:val="center"/>
        <w:rPr>
          <w:rFonts w:ascii="GHEA Grapalat" w:hAnsi="GHEA Grapalat"/>
          <w:b/>
          <w:sz w:val="19"/>
          <w:szCs w:val="19"/>
        </w:rPr>
      </w:pPr>
      <w:r w:rsidRPr="009E01A4">
        <w:rPr>
          <w:rFonts w:ascii="GHEA Grapalat" w:hAnsi="GHEA Grapalat"/>
          <w:b/>
          <w:sz w:val="19"/>
          <w:szCs w:val="19"/>
        </w:rPr>
        <w:lastRenderedPageBreak/>
        <w:t>11. ОБЪЯВЛЕНИЕ ПРОЦЕДУРЫ НЕСОСТОЯВШЕЙСЯ</w:t>
      </w:r>
    </w:p>
    <w:p w:rsidR="003D5CAF" w:rsidRPr="009E01A4" w:rsidRDefault="003D5CAF" w:rsidP="000B3A91">
      <w:pPr>
        <w:tabs>
          <w:tab w:val="left" w:pos="567"/>
          <w:tab w:val="left" w:pos="993"/>
        </w:tabs>
        <w:ind w:left="-567" w:firstLine="1134"/>
        <w:rPr>
          <w:rFonts w:ascii="GHEA Grapalat" w:hAnsi="GHEA Grapalat" w:cs="Arial"/>
          <w:b/>
          <w:sz w:val="19"/>
          <w:szCs w:val="19"/>
        </w:rPr>
      </w:pPr>
    </w:p>
    <w:p w:rsidR="00096865" w:rsidRPr="009E01A4" w:rsidRDefault="00096865" w:rsidP="000B3A91">
      <w:pPr>
        <w:widowControl w:val="0"/>
        <w:tabs>
          <w:tab w:val="left" w:pos="567"/>
          <w:tab w:val="left" w:pos="993"/>
          <w:tab w:val="left" w:pos="1276"/>
        </w:tabs>
        <w:ind w:left="-567" w:firstLine="1134"/>
        <w:rPr>
          <w:rFonts w:ascii="GHEA Grapalat" w:hAnsi="GHEA Grapalat" w:cs="Sylfaen"/>
          <w:sz w:val="19"/>
          <w:szCs w:val="19"/>
        </w:rPr>
      </w:pPr>
      <w:r w:rsidRPr="009E01A4">
        <w:rPr>
          <w:rFonts w:ascii="GHEA Grapalat" w:hAnsi="GHEA Grapalat"/>
          <w:sz w:val="19"/>
          <w:szCs w:val="19"/>
        </w:rPr>
        <w:t>11.1</w:t>
      </w:r>
      <w:r w:rsidR="00801AC7" w:rsidRPr="009E01A4">
        <w:rPr>
          <w:rFonts w:ascii="GHEA Grapalat" w:hAnsi="GHEA Grapalat"/>
          <w:sz w:val="19"/>
          <w:szCs w:val="19"/>
        </w:rPr>
        <w:t>.</w:t>
      </w:r>
      <w:r w:rsidR="00801AC7" w:rsidRPr="009E01A4">
        <w:rPr>
          <w:rFonts w:ascii="GHEA Grapalat" w:hAnsi="GHEA Grapalat"/>
          <w:sz w:val="19"/>
          <w:szCs w:val="19"/>
        </w:rPr>
        <w:tab/>
      </w:r>
      <w:r w:rsidRPr="009E01A4">
        <w:rPr>
          <w:rFonts w:ascii="GHEA Grapalat" w:hAnsi="GHEA Grapalat"/>
          <w:sz w:val="19"/>
          <w:szCs w:val="19"/>
        </w:rPr>
        <w:t>Согласно статье 37 Закона, Комиссия объявляет настоящую процедуру несостоявшейся, если:</w:t>
      </w:r>
    </w:p>
    <w:p w:rsidR="00096865" w:rsidRPr="009E01A4" w:rsidRDefault="00096865" w:rsidP="000B3A91">
      <w:pPr>
        <w:widowControl w:val="0"/>
        <w:tabs>
          <w:tab w:val="left" w:pos="567"/>
          <w:tab w:val="left" w:pos="993"/>
          <w:tab w:val="left" w:pos="1134"/>
        </w:tabs>
        <w:ind w:left="-567" w:firstLine="1134"/>
        <w:rPr>
          <w:rFonts w:ascii="GHEA Grapalat" w:hAnsi="GHEA Grapalat" w:cs="Sylfaen"/>
          <w:sz w:val="19"/>
          <w:szCs w:val="19"/>
        </w:rPr>
      </w:pPr>
      <w:r w:rsidRPr="009E01A4">
        <w:rPr>
          <w:rFonts w:ascii="GHEA Grapalat" w:hAnsi="GHEA Grapalat"/>
          <w:sz w:val="19"/>
          <w:szCs w:val="19"/>
        </w:rPr>
        <w:t>1)</w:t>
      </w:r>
      <w:r w:rsidR="00801AC7" w:rsidRPr="009E01A4">
        <w:rPr>
          <w:rFonts w:ascii="GHEA Grapalat" w:hAnsi="GHEA Grapalat"/>
          <w:sz w:val="19"/>
          <w:szCs w:val="19"/>
        </w:rPr>
        <w:tab/>
      </w:r>
      <w:r w:rsidRPr="009E01A4">
        <w:rPr>
          <w:rFonts w:ascii="GHEA Grapalat" w:hAnsi="GHEA Grapalat"/>
          <w:sz w:val="19"/>
          <w:szCs w:val="19"/>
        </w:rPr>
        <w:t>ни одна из заявок не соответствует условиям приглашения;</w:t>
      </w:r>
    </w:p>
    <w:p w:rsidR="00096865" w:rsidRPr="009E01A4" w:rsidRDefault="00096865" w:rsidP="000B3A91">
      <w:pPr>
        <w:widowControl w:val="0"/>
        <w:tabs>
          <w:tab w:val="left" w:pos="567"/>
          <w:tab w:val="left" w:pos="993"/>
          <w:tab w:val="left" w:pos="1134"/>
        </w:tabs>
        <w:ind w:left="-567" w:firstLine="1134"/>
        <w:rPr>
          <w:rFonts w:ascii="GHEA Grapalat" w:hAnsi="GHEA Grapalat" w:cs="Sylfaen"/>
          <w:sz w:val="19"/>
          <w:szCs w:val="19"/>
        </w:rPr>
      </w:pPr>
      <w:r w:rsidRPr="009E01A4">
        <w:rPr>
          <w:rFonts w:ascii="GHEA Grapalat" w:hAnsi="GHEA Grapalat"/>
          <w:sz w:val="19"/>
          <w:szCs w:val="19"/>
        </w:rPr>
        <w:t>2)</w:t>
      </w:r>
      <w:r w:rsidR="00801AC7" w:rsidRPr="009E01A4">
        <w:rPr>
          <w:rFonts w:ascii="GHEA Grapalat" w:hAnsi="GHEA Grapalat"/>
          <w:sz w:val="19"/>
          <w:szCs w:val="19"/>
        </w:rPr>
        <w:tab/>
      </w:r>
      <w:r w:rsidRPr="009E01A4">
        <w:rPr>
          <w:rFonts w:ascii="GHEA Grapalat" w:hAnsi="GHEA Grapalat"/>
          <w:sz w:val="19"/>
          <w:szCs w:val="19"/>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9E01A4">
        <w:rPr>
          <w:sz w:val="19"/>
          <w:szCs w:val="19"/>
          <w:lang w:val="en-US"/>
        </w:rPr>
        <w:t> </w:t>
      </w:r>
      <w:r w:rsidRPr="009E01A4">
        <w:rPr>
          <w:rFonts w:ascii="GHEA Grapalat" w:hAnsi="GHEA Grapalat"/>
          <w:sz w:val="19"/>
          <w:szCs w:val="19"/>
        </w:rPr>
        <w:t>— Совета попечителей</w:t>
      </w:r>
    </w:p>
    <w:p w:rsidR="00096865" w:rsidRPr="009E01A4" w:rsidRDefault="00096865" w:rsidP="000B3A91">
      <w:pPr>
        <w:widowControl w:val="0"/>
        <w:tabs>
          <w:tab w:val="left" w:pos="567"/>
          <w:tab w:val="left" w:pos="993"/>
          <w:tab w:val="left" w:pos="1134"/>
        </w:tabs>
        <w:ind w:left="-567" w:firstLine="1134"/>
        <w:rPr>
          <w:rFonts w:ascii="GHEA Grapalat" w:hAnsi="GHEA Grapalat" w:cs="Sylfaen"/>
          <w:sz w:val="19"/>
          <w:szCs w:val="19"/>
        </w:rPr>
      </w:pPr>
      <w:r w:rsidRPr="009E01A4">
        <w:rPr>
          <w:rFonts w:ascii="GHEA Grapalat" w:hAnsi="GHEA Grapalat"/>
          <w:sz w:val="19"/>
          <w:szCs w:val="19"/>
        </w:rPr>
        <w:t>3)</w:t>
      </w:r>
      <w:r w:rsidR="00801AC7" w:rsidRPr="009E01A4">
        <w:rPr>
          <w:rFonts w:ascii="GHEA Grapalat" w:hAnsi="GHEA Grapalat"/>
          <w:sz w:val="19"/>
          <w:szCs w:val="19"/>
        </w:rPr>
        <w:tab/>
      </w:r>
      <w:r w:rsidRPr="009E01A4">
        <w:rPr>
          <w:rFonts w:ascii="GHEA Grapalat" w:hAnsi="GHEA Grapalat"/>
          <w:sz w:val="19"/>
          <w:szCs w:val="19"/>
        </w:rPr>
        <w:t>не подано ни одной заявки;</w:t>
      </w:r>
    </w:p>
    <w:p w:rsidR="00096865" w:rsidRPr="009E01A4" w:rsidRDefault="00096865" w:rsidP="000B3A91">
      <w:pPr>
        <w:widowControl w:val="0"/>
        <w:tabs>
          <w:tab w:val="left" w:pos="567"/>
          <w:tab w:val="left" w:pos="993"/>
          <w:tab w:val="left" w:pos="1134"/>
        </w:tabs>
        <w:ind w:left="-567" w:firstLine="1134"/>
        <w:rPr>
          <w:rFonts w:ascii="GHEA Grapalat" w:hAnsi="GHEA Grapalat"/>
          <w:sz w:val="19"/>
          <w:szCs w:val="19"/>
        </w:rPr>
      </w:pPr>
      <w:r w:rsidRPr="009E01A4">
        <w:rPr>
          <w:rFonts w:ascii="GHEA Grapalat" w:hAnsi="GHEA Grapalat"/>
          <w:sz w:val="19"/>
          <w:szCs w:val="19"/>
        </w:rPr>
        <w:t>4)</w:t>
      </w:r>
      <w:r w:rsidR="00801AC7" w:rsidRPr="009E01A4">
        <w:rPr>
          <w:rFonts w:ascii="GHEA Grapalat" w:hAnsi="GHEA Grapalat"/>
          <w:sz w:val="19"/>
          <w:szCs w:val="19"/>
        </w:rPr>
        <w:tab/>
      </w:r>
      <w:r w:rsidRPr="009E01A4">
        <w:rPr>
          <w:rFonts w:ascii="GHEA Grapalat" w:hAnsi="GHEA Grapalat"/>
          <w:sz w:val="19"/>
          <w:szCs w:val="19"/>
        </w:rPr>
        <w:t>договор не заключается.</w:t>
      </w:r>
    </w:p>
    <w:p w:rsidR="00CA1C11" w:rsidRPr="009E01A4" w:rsidRDefault="00731D26" w:rsidP="000B3A91">
      <w:pPr>
        <w:widowControl w:val="0"/>
        <w:tabs>
          <w:tab w:val="left" w:pos="567"/>
          <w:tab w:val="left" w:pos="993"/>
          <w:tab w:val="left" w:pos="1276"/>
        </w:tabs>
        <w:ind w:left="-567" w:firstLine="1134"/>
        <w:rPr>
          <w:rFonts w:ascii="GHEA Grapalat" w:hAnsi="GHEA Grapalat" w:cs="Sylfaen"/>
          <w:sz w:val="19"/>
          <w:szCs w:val="19"/>
        </w:rPr>
      </w:pPr>
      <w:r w:rsidRPr="009E01A4">
        <w:rPr>
          <w:rFonts w:ascii="GHEA Grapalat" w:hAnsi="GHEA Grapalat"/>
          <w:sz w:val="19"/>
          <w:szCs w:val="19"/>
        </w:rPr>
        <w:t>11.2</w:t>
      </w:r>
      <w:r w:rsidR="007642C2" w:rsidRPr="009E01A4">
        <w:rPr>
          <w:rFonts w:ascii="GHEA Grapalat" w:hAnsi="GHEA Grapalat"/>
          <w:sz w:val="19"/>
          <w:szCs w:val="19"/>
        </w:rPr>
        <w:t>.</w:t>
      </w:r>
      <w:r w:rsidR="007642C2" w:rsidRPr="009E01A4">
        <w:rPr>
          <w:rFonts w:ascii="GHEA Grapalat" w:hAnsi="GHEA Grapalat"/>
          <w:sz w:val="19"/>
          <w:szCs w:val="19"/>
        </w:rPr>
        <w:tab/>
      </w:r>
      <w:r w:rsidRPr="009E01A4">
        <w:rPr>
          <w:rFonts w:ascii="GHEA Grapalat" w:hAnsi="GHEA Grapalat"/>
          <w:sz w:val="19"/>
          <w:szCs w:val="19"/>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C54730" w:rsidRPr="009E01A4" w:rsidRDefault="00C54730" w:rsidP="009E01A4">
      <w:pPr>
        <w:ind w:left="-567"/>
        <w:jc w:val="center"/>
        <w:rPr>
          <w:rFonts w:ascii="GHEA Grapalat" w:hAnsi="GHEA Grapalat"/>
          <w:b/>
          <w:sz w:val="19"/>
          <w:szCs w:val="19"/>
        </w:rPr>
      </w:pPr>
    </w:p>
    <w:p w:rsidR="00096865" w:rsidRPr="009E01A4" w:rsidRDefault="008D5016" w:rsidP="009E01A4">
      <w:pPr>
        <w:ind w:left="-567"/>
        <w:jc w:val="center"/>
        <w:rPr>
          <w:rFonts w:ascii="GHEA Grapalat" w:hAnsi="GHEA Grapalat"/>
          <w:b/>
          <w:sz w:val="19"/>
          <w:szCs w:val="19"/>
        </w:rPr>
      </w:pPr>
      <w:r w:rsidRPr="009E01A4">
        <w:rPr>
          <w:rFonts w:ascii="GHEA Grapalat" w:hAnsi="GHEA Grapalat"/>
          <w:b/>
          <w:sz w:val="19"/>
          <w:szCs w:val="19"/>
        </w:rPr>
        <w:t xml:space="preserve">12. ПРАВО УЧАСТНИКА И </w:t>
      </w:r>
      <w:r w:rsidR="008E3307" w:rsidRPr="009E01A4">
        <w:rPr>
          <w:rFonts w:ascii="GHEA Grapalat" w:hAnsi="GHEA Grapalat"/>
          <w:b/>
          <w:sz w:val="19"/>
          <w:szCs w:val="19"/>
        </w:rPr>
        <w:t xml:space="preserve">ПОРЯДОК ОБЖАЛОВАНИЯ ИМ </w:t>
      </w:r>
      <w:r w:rsidR="00025A85" w:rsidRPr="009E01A4">
        <w:rPr>
          <w:rFonts w:ascii="GHEA Grapalat" w:hAnsi="GHEA Grapalat"/>
          <w:b/>
          <w:sz w:val="19"/>
          <w:szCs w:val="19"/>
        </w:rPr>
        <w:br/>
      </w:r>
      <w:r w:rsidRPr="009E01A4">
        <w:rPr>
          <w:rFonts w:ascii="GHEA Grapalat" w:hAnsi="GHEA Grapalat"/>
          <w:b/>
          <w:sz w:val="19"/>
          <w:szCs w:val="19"/>
        </w:rPr>
        <w:t>ДЕЙСТВИЙ И (ИЛИ) ПРИНЯТЫХ РЕШЕНИЙ, СВЯЗАННЫХ</w:t>
      </w:r>
      <w:r w:rsidR="00025A85" w:rsidRPr="009E01A4">
        <w:rPr>
          <w:rFonts w:ascii="Courier New" w:hAnsi="Courier New" w:cs="Courier New"/>
          <w:b/>
          <w:sz w:val="19"/>
          <w:szCs w:val="19"/>
          <w:lang w:val="en-US"/>
        </w:rPr>
        <w:t> </w:t>
      </w:r>
      <w:r w:rsidRPr="009E01A4">
        <w:rPr>
          <w:rFonts w:ascii="GHEA Grapalat" w:hAnsi="GHEA Grapalat"/>
          <w:b/>
          <w:sz w:val="19"/>
          <w:szCs w:val="19"/>
        </w:rPr>
        <w:t>С</w:t>
      </w:r>
      <w:r w:rsidR="00025A85" w:rsidRPr="009E01A4">
        <w:rPr>
          <w:rFonts w:ascii="Courier New" w:hAnsi="Courier New" w:cs="Courier New"/>
          <w:b/>
          <w:sz w:val="19"/>
          <w:szCs w:val="19"/>
          <w:lang w:val="en-US"/>
        </w:rPr>
        <w:t> </w:t>
      </w:r>
      <w:r w:rsidRPr="009E01A4">
        <w:rPr>
          <w:rFonts w:ascii="GHEA Grapalat" w:hAnsi="GHEA Grapalat"/>
          <w:b/>
          <w:sz w:val="19"/>
          <w:szCs w:val="19"/>
        </w:rPr>
        <w:t>ПРОЦЕССОМ ЗАКУПКИ</w:t>
      </w:r>
    </w:p>
    <w:p w:rsidR="00C54730" w:rsidRPr="009E01A4" w:rsidRDefault="00C54730" w:rsidP="009E01A4">
      <w:pPr>
        <w:ind w:left="-567"/>
        <w:jc w:val="center"/>
        <w:rPr>
          <w:rFonts w:ascii="GHEA Grapalat" w:hAnsi="GHEA Grapalat"/>
          <w:b/>
          <w:sz w:val="19"/>
          <w:szCs w:val="19"/>
        </w:rPr>
      </w:pP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9E01A4" w:rsidRDefault="001770E8" w:rsidP="000B3A91">
      <w:pPr>
        <w:widowControl w:val="0"/>
        <w:ind w:left="-567" w:firstLine="567"/>
        <w:jc w:val="both"/>
        <w:rPr>
          <w:rFonts w:ascii="GHEA Grapalat" w:hAnsi="GHEA Grapalat"/>
          <w:sz w:val="19"/>
          <w:szCs w:val="19"/>
        </w:rPr>
      </w:pPr>
      <w:r w:rsidRPr="009E01A4">
        <w:rPr>
          <w:rFonts w:ascii="GHEA Grapalat" w:hAnsi="GHEA Grapalat"/>
          <w:sz w:val="19"/>
          <w:szCs w:val="19"/>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9E01A4" w:rsidRDefault="001770E8" w:rsidP="000B3A91">
      <w:pPr>
        <w:ind w:left="-567" w:firstLine="567"/>
        <w:jc w:val="both"/>
        <w:rPr>
          <w:rFonts w:ascii="GHEA Grapalat" w:hAnsi="GHEA Grapalat"/>
          <w:sz w:val="19"/>
          <w:szCs w:val="19"/>
        </w:rPr>
      </w:pPr>
      <w:r w:rsidRPr="009E01A4">
        <w:rPr>
          <w:rFonts w:ascii="GHEA Grapalat" w:hAnsi="GHEA Grapalat"/>
          <w:sz w:val="19"/>
          <w:szCs w:val="19"/>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9E01A4" w:rsidRDefault="001770E8" w:rsidP="000B3A91">
      <w:pPr>
        <w:ind w:left="-567" w:firstLine="567"/>
        <w:jc w:val="both"/>
        <w:rPr>
          <w:rFonts w:ascii="GHEA Grapalat" w:hAnsi="GHEA Grapalat"/>
          <w:sz w:val="19"/>
          <w:szCs w:val="19"/>
        </w:rPr>
      </w:pPr>
      <w:r w:rsidRPr="009E01A4">
        <w:rPr>
          <w:rFonts w:ascii="GHEA Grapalat" w:hAnsi="GHEA Grapalat"/>
          <w:sz w:val="19"/>
          <w:szCs w:val="19"/>
        </w:rPr>
        <w:t>12.6. Суд решает вопрос о принятии искового заявления к производству в трехдневный срок после его подачи.</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12.8. Решение о требовании доказательств исполняется ответчиком в пятидневный срок после получения решения.</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E01A4">
        <w:rPr>
          <w:rFonts w:ascii="GHEA Grapalat" w:hAnsi="GHEA Grapalat"/>
          <w:sz w:val="19"/>
          <w:szCs w:val="19"/>
          <w:lang w:val="hy-AM"/>
        </w:rPr>
        <w:t>.</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E01A4">
        <w:rPr>
          <w:rFonts w:ascii="GHEA Grapalat" w:hAnsi="GHEA Grapalat"/>
          <w:sz w:val="19"/>
          <w:szCs w:val="19"/>
          <w:lang w:val="hy-AM"/>
        </w:rPr>
        <w:t>.</w:t>
      </w:r>
      <w:r w:rsidRPr="009E01A4">
        <w:rPr>
          <w:rFonts w:ascii="GHEA Grapalat" w:hAnsi="GHEA Grapalat"/>
          <w:sz w:val="19"/>
          <w:szCs w:val="19"/>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E01A4">
        <w:rPr>
          <w:rFonts w:ascii="GHEA Grapalat" w:hAnsi="GHEA Grapalat"/>
          <w:sz w:val="19"/>
          <w:szCs w:val="19"/>
          <w:lang w:val="hy-AM"/>
        </w:rPr>
        <w:t>.</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 xml:space="preserve">12.11. </w:t>
      </w:r>
      <w:r w:rsidRPr="009E01A4">
        <w:rPr>
          <w:rFonts w:ascii="GHEA Grapalat" w:hAnsi="GHEA Grapalat"/>
          <w:sz w:val="19"/>
          <w:szCs w:val="19"/>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12.16. Вопрос рассмотрения дела в судебном заседании может решиться также решением о принятии искового заявления к производству.</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9E01A4" w:rsidRDefault="00C87BF8" w:rsidP="000B3A91">
      <w:pPr>
        <w:widowControl w:val="0"/>
        <w:ind w:left="-567" w:firstLine="567"/>
        <w:jc w:val="both"/>
        <w:rPr>
          <w:rFonts w:ascii="GHEA Grapalat" w:hAnsi="GHEA Grapalat" w:cs="Sylfaen"/>
          <w:b/>
          <w:sz w:val="19"/>
          <w:szCs w:val="19"/>
        </w:rPr>
      </w:pPr>
      <w:r w:rsidRPr="009E01A4">
        <w:rPr>
          <w:rFonts w:ascii="GHEA Grapalat" w:hAnsi="GHEA Grapalat"/>
          <w:sz w:val="19"/>
          <w:szCs w:val="19"/>
        </w:rPr>
        <w:t>12.23. Ставки государственных пошлин, взимаемых за обжалование, установлены законом "О государственной пошлине".</w:t>
      </w:r>
    </w:p>
    <w:p w:rsidR="00AE679C" w:rsidRPr="009E01A4" w:rsidRDefault="00AE679C" w:rsidP="000B3A91">
      <w:pPr>
        <w:widowControl w:val="0"/>
        <w:ind w:left="-567" w:firstLine="567"/>
        <w:jc w:val="center"/>
        <w:rPr>
          <w:rFonts w:ascii="GHEA Grapalat" w:hAnsi="GHEA Grapalat" w:cs="Sylfaen"/>
          <w:b/>
          <w:sz w:val="19"/>
          <w:szCs w:val="19"/>
        </w:rPr>
      </w:pPr>
    </w:p>
    <w:p w:rsidR="00096865" w:rsidRPr="009E01A4" w:rsidRDefault="004373E3" w:rsidP="000B3A91">
      <w:pPr>
        <w:ind w:left="-567"/>
        <w:jc w:val="center"/>
        <w:rPr>
          <w:rFonts w:ascii="GHEA Grapalat" w:hAnsi="GHEA Grapalat"/>
          <w:b/>
          <w:sz w:val="19"/>
          <w:szCs w:val="19"/>
        </w:rPr>
      </w:pPr>
      <w:r w:rsidRPr="009E01A4">
        <w:rPr>
          <w:rFonts w:ascii="GHEA Grapalat" w:hAnsi="GHEA Grapalat"/>
          <w:b/>
          <w:sz w:val="19"/>
          <w:szCs w:val="19"/>
        </w:rPr>
        <w:br w:type="page"/>
      </w:r>
      <w:r w:rsidR="00096865" w:rsidRPr="009E01A4">
        <w:rPr>
          <w:rFonts w:ascii="GHEA Grapalat" w:hAnsi="GHEA Grapalat"/>
          <w:b/>
          <w:sz w:val="19"/>
          <w:szCs w:val="19"/>
        </w:rPr>
        <w:lastRenderedPageBreak/>
        <w:t>ЧАСТЬ II</w:t>
      </w:r>
    </w:p>
    <w:p w:rsidR="008842CE" w:rsidRPr="009E01A4" w:rsidRDefault="008842CE" w:rsidP="009E01A4">
      <w:pPr>
        <w:widowControl w:val="0"/>
        <w:ind w:left="-567"/>
        <w:jc w:val="center"/>
        <w:rPr>
          <w:rFonts w:ascii="GHEA Grapalat" w:hAnsi="GHEA Grapalat"/>
          <w:b/>
          <w:sz w:val="19"/>
          <w:szCs w:val="19"/>
        </w:rPr>
      </w:pPr>
    </w:p>
    <w:p w:rsidR="00096865" w:rsidRPr="009E01A4" w:rsidRDefault="00096865" w:rsidP="009E01A4">
      <w:pPr>
        <w:pStyle w:val="BodyText"/>
        <w:widowControl w:val="0"/>
        <w:spacing w:after="0"/>
        <w:ind w:left="-567"/>
        <w:jc w:val="center"/>
        <w:rPr>
          <w:rFonts w:ascii="GHEA Grapalat" w:hAnsi="GHEA Grapalat"/>
          <w:b/>
          <w:sz w:val="19"/>
          <w:szCs w:val="19"/>
        </w:rPr>
      </w:pPr>
      <w:r w:rsidRPr="009E01A4">
        <w:rPr>
          <w:rFonts w:ascii="GHEA Grapalat" w:hAnsi="GHEA Grapalat"/>
          <w:b/>
          <w:sz w:val="19"/>
          <w:szCs w:val="19"/>
        </w:rPr>
        <w:t>ИНСТРУКЦИЯПО СОСТАВЛЕНИЮ ЗАЯВКИ НА ОТКРЫТЫЙ КОНКУРС</w:t>
      </w:r>
    </w:p>
    <w:p w:rsidR="00096865" w:rsidRPr="009E01A4" w:rsidRDefault="00096865" w:rsidP="009E01A4">
      <w:pPr>
        <w:widowControl w:val="0"/>
        <w:ind w:left="-567"/>
        <w:jc w:val="center"/>
        <w:rPr>
          <w:rFonts w:ascii="GHEA Grapalat" w:hAnsi="GHEA Grapalat"/>
          <w:sz w:val="19"/>
          <w:szCs w:val="19"/>
        </w:rPr>
      </w:pPr>
    </w:p>
    <w:p w:rsidR="00096865" w:rsidRPr="009E01A4" w:rsidRDefault="008D5016" w:rsidP="009E01A4">
      <w:pPr>
        <w:widowControl w:val="0"/>
        <w:ind w:left="-567"/>
        <w:jc w:val="center"/>
        <w:rPr>
          <w:rFonts w:ascii="GHEA Grapalat" w:hAnsi="GHEA Grapalat"/>
          <w:b/>
          <w:sz w:val="19"/>
          <w:szCs w:val="19"/>
        </w:rPr>
      </w:pPr>
      <w:r w:rsidRPr="009E01A4">
        <w:rPr>
          <w:rFonts w:ascii="GHEA Grapalat" w:hAnsi="GHEA Grapalat"/>
          <w:b/>
          <w:sz w:val="19"/>
          <w:szCs w:val="19"/>
        </w:rPr>
        <w:t>1. ОБЩИЕ ПОЛОЖЕНИЯ</w:t>
      </w:r>
    </w:p>
    <w:p w:rsidR="00096865" w:rsidRPr="009E01A4" w:rsidRDefault="00096865" w:rsidP="007E6EC3">
      <w:pPr>
        <w:widowControl w:val="0"/>
        <w:tabs>
          <w:tab w:val="left" w:pos="567"/>
          <w:tab w:val="left" w:pos="1134"/>
        </w:tabs>
        <w:ind w:left="-567" w:firstLine="567"/>
        <w:jc w:val="both"/>
        <w:rPr>
          <w:rFonts w:ascii="GHEA Grapalat" w:hAnsi="GHEA Grapalat" w:cs="Sylfaen"/>
          <w:sz w:val="19"/>
          <w:szCs w:val="19"/>
        </w:rPr>
      </w:pPr>
      <w:r w:rsidRPr="009E01A4">
        <w:rPr>
          <w:rFonts w:ascii="GHEA Grapalat" w:hAnsi="GHEA Grapalat"/>
          <w:sz w:val="19"/>
          <w:szCs w:val="19"/>
        </w:rPr>
        <w:t>1.1</w:t>
      </w:r>
      <w:r w:rsidR="003802B8" w:rsidRPr="009E01A4">
        <w:rPr>
          <w:rFonts w:ascii="GHEA Grapalat" w:hAnsi="GHEA Grapalat"/>
          <w:sz w:val="19"/>
          <w:szCs w:val="19"/>
        </w:rPr>
        <w:t>.</w:t>
      </w:r>
      <w:r w:rsidR="003802B8" w:rsidRPr="009E01A4">
        <w:rPr>
          <w:rFonts w:ascii="GHEA Grapalat" w:hAnsi="GHEA Grapalat"/>
          <w:sz w:val="19"/>
          <w:szCs w:val="19"/>
        </w:rPr>
        <w:tab/>
      </w:r>
      <w:r w:rsidRPr="009E01A4">
        <w:rPr>
          <w:rFonts w:ascii="GHEA Grapalat" w:hAnsi="GHEA Grapalat"/>
          <w:sz w:val="19"/>
          <w:szCs w:val="19"/>
        </w:rPr>
        <w:t>Целью настоящей Инструкции является содействие участникам при подготовке заявки.</w:t>
      </w:r>
    </w:p>
    <w:p w:rsidR="00096865" w:rsidRPr="009E01A4" w:rsidRDefault="00096865" w:rsidP="007E6EC3">
      <w:pPr>
        <w:widowControl w:val="0"/>
        <w:tabs>
          <w:tab w:val="left" w:pos="567"/>
          <w:tab w:val="left" w:pos="1134"/>
        </w:tabs>
        <w:ind w:left="-567" w:firstLine="567"/>
        <w:jc w:val="both"/>
        <w:rPr>
          <w:rFonts w:ascii="GHEA Grapalat" w:hAnsi="GHEA Grapalat" w:cs="Sylfaen"/>
          <w:sz w:val="19"/>
          <w:szCs w:val="19"/>
        </w:rPr>
      </w:pPr>
      <w:r w:rsidRPr="009E01A4">
        <w:rPr>
          <w:rFonts w:ascii="GHEA Grapalat" w:hAnsi="GHEA Grapalat"/>
          <w:sz w:val="19"/>
          <w:szCs w:val="19"/>
        </w:rPr>
        <w:t>1.2</w:t>
      </w:r>
      <w:r w:rsidR="003802B8" w:rsidRPr="009E01A4">
        <w:rPr>
          <w:rFonts w:ascii="GHEA Grapalat" w:hAnsi="GHEA Grapalat"/>
          <w:sz w:val="19"/>
          <w:szCs w:val="19"/>
        </w:rPr>
        <w:t>.</w:t>
      </w:r>
      <w:r w:rsidR="003802B8" w:rsidRPr="009E01A4">
        <w:rPr>
          <w:rFonts w:ascii="GHEA Grapalat" w:hAnsi="GHEA Grapalat"/>
          <w:sz w:val="19"/>
          <w:szCs w:val="19"/>
        </w:rPr>
        <w:tab/>
      </w:r>
      <w:r w:rsidRPr="009E01A4">
        <w:rPr>
          <w:rFonts w:ascii="GHEA Grapalat" w:hAnsi="GHEA Grapalat"/>
          <w:sz w:val="19"/>
          <w:szCs w:val="19"/>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9E01A4" w:rsidRDefault="00096865"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1.3</w:t>
      </w:r>
      <w:r w:rsidR="003802B8" w:rsidRPr="009E01A4">
        <w:rPr>
          <w:rFonts w:ascii="GHEA Grapalat" w:hAnsi="GHEA Grapalat"/>
          <w:sz w:val="19"/>
          <w:szCs w:val="19"/>
        </w:rPr>
        <w:t>.</w:t>
      </w:r>
      <w:r w:rsidR="003802B8" w:rsidRPr="009E01A4">
        <w:rPr>
          <w:rFonts w:ascii="GHEA Grapalat" w:hAnsi="GHEA Grapalat"/>
          <w:sz w:val="19"/>
          <w:szCs w:val="19"/>
        </w:rPr>
        <w:tab/>
      </w:r>
      <w:r w:rsidRPr="009E01A4">
        <w:rPr>
          <w:rFonts w:ascii="GHEA Grapalat" w:hAnsi="GHEA Grapalat"/>
          <w:sz w:val="19"/>
          <w:szCs w:val="19"/>
        </w:rPr>
        <w:t>Кроме армянского языка, заявки могут быть поданы также н</w:t>
      </w:r>
      <w:r w:rsidR="00191D27" w:rsidRPr="009E01A4">
        <w:rPr>
          <w:rFonts w:ascii="GHEA Grapalat" w:hAnsi="GHEA Grapalat"/>
          <w:sz w:val="19"/>
          <w:szCs w:val="19"/>
        </w:rPr>
        <w:t>а английском или русском языке.</w:t>
      </w:r>
    </w:p>
    <w:p w:rsidR="008F15B9" w:rsidRPr="009E01A4" w:rsidRDefault="008F15B9" w:rsidP="007E6EC3">
      <w:pPr>
        <w:widowControl w:val="0"/>
        <w:tabs>
          <w:tab w:val="left" w:pos="567"/>
        </w:tabs>
        <w:ind w:left="-567" w:firstLine="567"/>
        <w:jc w:val="center"/>
        <w:rPr>
          <w:rFonts w:ascii="GHEA Grapalat" w:hAnsi="GHEA Grapalat"/>
          <w:b/>
          <w:sz w:val="19"/>
          <w:szCs w:val="19"/>
        </w:rPr>
      </w:pPr>
    </w:p>
    <w:p w:rsidR="008F15B9" w:rsidRPr="009E01A4" w:rsidRDefault="008F15B9" w:rsidP="007E6EC3">
      <w:pPr>
        <w:widowControl w:val="0"/>
        <w:tabs>
          <w:tab w:val="left" w:pos="567"/>
        </w:tabs>
        <w:ind w:left="-567" w:firstLine="567"/>
        <w:jc w:val="center"/>
        <w:rPr>
          <w:rFonts w:ascii="GHEA Grapalat" w:hAnsi="GHEA Grapalat"/>
          <w:b/>
          <w:sz w:val="19"/>
          <w:szCs w:val="19"/>
        </w:rPr>
      </w:pPr>
    </w:p>
    <w:p w:rsidR="00096865" w:rsidRPr="009E01A4" w:rsidRDefault="008D5016" w:rsidP="007E6EC3">
      <w:pPr>
        <w:widowControl w:val="0"/>
        <w:tabs>
          <w:tab w:val="left" w:pos="567"/>
        </w:tabs>
        <w:ind w:left="-567" w:firstLine="567"/>
        <w:jc w:val="center"/>
        <w:rPr>
          <w:rFonts w:ascii="GHEA Grapalat" w:hAnsi="GHEA Grapalat"/>
          <w:b/>
          <w:sz w:val="19"/>
          <w:szCs w:val="19"/>
        </w:rPr>
      </w:pPr>
      <w:r w:rsidRPr="009E01A4">
        <w:rPr>
          <w:rFonts w:ascii="GHEA Grapalat" w:hAnsi="GHEA Grapalat"/>
          <w:b/>
          <w:sz w:val="19"/>
          <w:szCs w:val="19"/>
        </w:rPr>
        <w:t>2. ЗАЯВКА НА ПРОЦЕДУРУ</w:t>
      </w:r>
    </w:p>
    <w:p w:rsidR="008F15B9" w:rsidRPr="009E01A4" w:rsidRDefault="00EA1314" w:rsidP="007E6EC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 xml:space="preserve">2. </w:t>
      </w:r>
      <w:r w:rsidR="008F15B9" w:rsidRPr="009E01A4">
        <w:rPr>
          <w:rFonts w:ascii="GHEA Grapalat" w:hAnsi="GHEA Grapalat"/>
          <w:sz w:val="19"/>
          <w:szCs w:val="19"/>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9E01A4">
        <w:rPr>
          <w:rFonts w:ascii="GHEA Grapalat" w:hAnsi="GHEA Grapalat"/>
          <w:sz w:val="19"/>
          <w:szCs w:val="19"/>
        </w:rPr>
        <w:t>:</w:t>
      </w:r>
    </w:p>
    <w:p w:rsidR="00096865" w:rsidRPr="009E01A4" w:rsidRDefault="002D5CF0"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2.1</w:t>
      </w:r>
      <w:r w:rsidR="005114D0" w:rsidRPr="009E01A4">
        <w:rPr>
          <w:rFonts w:ascii="GHEA Grapalat" w:hAnsi="GHEA Grapalat"/>
          <w:sz w:val="19"/>
          <w:szCs w:val="19"/>
        </w:rPr>
        <w:t>.</w:t>
      </w:r>
      <w:r w:rsidR="009873F3" w:rsidRPr="009E01A4">
        <w:rPr>
          <w:rFonts w:ascii="GHEA Grapalat" w:hAnsi="GHEA Grapalat"/>
          <w:sz w:val="19"/>
          <w:szCs w:val="19"/>
        </w:rPr>
        <w:tab/>
      </w:r>
      <w:r w:rsidRPr="009E01A4">
        <w:rPr>
          <w:rFonts w:ascii="GHEA Grapalat" w:hAnsi="GHEA Grapalat"/>
          <w:sz w:val="19"/>
          <w:szCs w:val="19"/>
        </w:rPr>
        <w:t>заявление</w:t>
      </w:r>
      <w:r w:rsidR="00EB3C28" w:rsidRPr="009E01A4">
        <w:rPr>
          <w:rFonts w:ascii="GHEA Grapalat" w:hAnsi="GHEA Grapalat"/>
          <w:sz w:val="19"/>
          <w:szCs w:val="19"/>
        </w:rPr>
        <w:t>--объявлени</w:t>
      </w:r>
      <w:r w:rsidR="00EB3C28" w:rsidRPr="009E01A4">
        <w:rPr>
          <w:rFonts w:ascii="GHEA Grapalat" w:hAnsi="GHEA Grapalat"/>
          <w:sz w:val="19"/>
          <w:szCs w:val="19"/>
          <w:lang w:val="en-US"/>
        </w:rPr>
        <w:t>e</w:t>
      </w:r>
      <w:r w:rsidRPr="009E01A4">
        <w:rPr>
          <w:rFonts w:ascii="GHEA Grapalat" w:hAnsi="GHEA Grapalat"/>
          <w:sz w:val="19"/>
          <w:szCs w:val="19"/>
        </w:rPr>
        <w:t xml:space="preserve"> на участие в процедуре согласно Приложению №1;</w:t>
      </w:r>
    </w:p>
    <w:p w:rsidR="00172BC4" w:rsidRPr="009E01A4" w:rsidRDefault="00172BC4"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2.2</w:t>
      </w:r>
      <w:r w:rsidR="00D23E36" w:rsidRPr="009E01A4">
        <w:rPr>
          <w:rFonts w:ascii="GHEA Grapalat" w:hAnsi="GHEA Grapalat"/>
          <w:sz w:val="19"/>
          <w:szCs w:val="19"/>
        </w:rPr>
        <w:t>.</w:t>
      </w:r>
      <w:r w:rsidRPr="009E01A4">
        <w:rPr>
          <w:rFonts w:ascii="GHEA Grapalat" w:hAnsi="GHEA Grapalat"/>
          <w:sz w:val="19"/>
          <w:szCs w:val="19"/>
        </w:rPr>
        <w:t>утвержденн</w:t>
      </w:r>
      <w:r w:rsidRPr="009E01A4">
        <w:rPr>
          <w:rFonts w:ascii="GHEA Grapalat" w:hAnsi="GHEA Grapalat"/>
          <w:sz w:val="19"/>
          <w:szCs w:val="19"/>
          <w:lang w:val="en-US"/>
        </w:rPr>
        <w:t>o</w:t>
      </w:r>
      <w:r w:rsidRPr="009E01A4">
        <w:rPr>
          <w:rFonts w:ascii="GHEA Grapalat" w:hAnsi="GHEA Grapalat"/>
          <w:sz w:val="19"/>
          <w:szCs w:val="19"/>
        </w:rPr>
        <w:t xml:space="preserve">е имполное описание предлагаемого товара согласно Приложению </w:t>
      </w:r>
      <w:r w:rsidRPr="009E01A4">
        <w:rPr>
          <w:rFonts w:ascii="GHEA Grapalat" w:hAnsi="GHEA Grapalat"/>
          <w:sz w:val="19"/>
          <w:szCs w:val="19"/>
          <w:lang w:val="en-US"/>
        </w:rPr>
        <w:t>N</w:t>
      </w:r>
      <w:r w:rsidRPr="009E01A4">
        <w:rPr>
          <w:rFonts w:ascii="GHEA Grapalat" w:hAnsi="GHEA Grapalat"/>
          <w:sz w:val="19"/>
          <w:szCs w:val="19"/>
        </w:rPr>
        <w:t xml:space="preserve"> 1.1.</w:t>
      </w:r>
    </w:p>
    <w:p w:rsidR="009D7EFF" w:rsidRPr="009E01A4" w:rsidRDefault="009D7EFF"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EA7CA6" w:rsidRPr="009E01A4">
        <w:rPr>
          <w:rFonts w:ascii="GHEA Grapalat" w:hAnsi="GHEA Grapalat"/>
          <w:sz w:val="19"/>
          <w:szCs w:val="19"/>
        </w:rPr>
        <w:t>3</w:t>
      </w:r>
      <w:r w:rsidRPr="009E01A4">
        <w:rPr>
          <w:rFonts w:ascii="GHEA Grapalat" w:hAnsi="GHEA Grapalat"/>
          <w:sz w:val="19"/>
          <w:szCs w:val="19"/>
        </w:rPr>
        <w:t>копию агентского договора и данные лица, являющегося стороной этого договора, если Договор будет выполняться через агентство;</w:t>
      </w:r>
    </w:p>
    <w:p w:rsidR="008D4137" w:rsidRPr="009E01A4" w:rsidRDefault="008D4137"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EA7CA6" w:rsidRPr="009E01A4">
        <w:rPr>
          <w:rFonts w:ascii="GHEA Grapalat" w:hAnsi="GHEA Grapalat"/>
          <w:sz w:val="19"/>
          <w:szCs w:val="19"/>
        </w:rPr>
        <w:t>4</w:t>
      </w:r>
      <w:r w:rsidRPr="009E01A4">
        <w:rPr>
          <w:rFonts w:ascii="GHEA Grapalat" w:hAnsi="GHEA Grapalat"/>
          <w:sz w:val="19"/>
          <w:szCs w:val="19"/>
        </w:rPr>
        <w:t>договор о совместной деятельности, если участники участвуют в процедуре закупки в порядке совместной деятельности (консорциумом)</w:t>
      </w:r>
      <w:r w:rsidR="00467E75" w:rsidRPr="009E01A4">
        <w:rPr>
          <w:rStyle w:val="FootnoteReference"/>
          <w:rFonts w:ascii="GHEA Grapalat" w:hAnsi="GHEA Grapalat"/>
          <w:sz w:val="19"/>
          <w:szCs w:val="19"/>
        </w:rPr>
        <w:footnoteReference w:customMarkFollows="1" w:id="3"/>
        <w:t>15</w:t>
      </w:r>
    </w:p>
    <w:p w:rsidR="006505D2" w:rsidRPr="009E01A4" w:rsidRDefault="002C4DBF"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9E39FC" w:rsidRPr="009E01A4">
        <w:rPr>
          <w:rFonts w:ascii="GHEA Grapalat" w:hAnsi="GHEA Grapalat"/>
          <w:sz w:val="19"/>
          <w:szCs w:val="19"/>
        </w:rPr>
        <w:t>5</w:t>
      </w:r>
      <w:r w:rsidR="005114D0" w:rsidRPr="009E01A4">
        <w:rPr>
          <w:rFonts w:ascii="GHEA Grapalat" w:hAnsi="GHEA Grapalat"/>
          <w:sz w:val="19"/>
          <w:szCs w:val="19"/>
        </w:rPr>
        <w:t>.</w:t>
      </w:r>
      <w:r w:rsidR="009873F3" w:rsidRPr="009E01A4">
        <w:rPr>
          <w:rFonts w:ascii="GHEA Grapalat" w:hAnsi="GHEA Grapalat"/>
          <w:sz w:val="19"/>
          <w:szCs w:val="19"/>
        </w:rPr>
        <w:tab/>
      </w:r>
    </w:p>
    <w:p w:rsidR="00E67BA7" w:rsidRPr="009E01A4" w:rsidRDefault="00096865"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385C27" w:rsidRPr="009E01A4">
        <w:rPr>
          <w:rFonts w:ascii="GHEA Grapalat" w:hAnsi="GHEA Grapalat"/>
          <w:sz w:val="19"/>
          <w:szCs w:val="19"/>
        </w:rPr>
        <w:t>6</w:t>
      </w:r>
      <w:r w:rsidR="004413A5" w:rsidRPr="009E01A4">
        <w:rPr>
          <w:rFonts w:ascii="GHEA Grapalat" w:hAnsi="GHEA Grapalat"/>
          <w:sz w:val="19"/>
          <w:szCs w:val="19"/>
        </w:rPr>
        <w:t>.</w:t>
      </w:r>
      <w:r w:rsidR="00367A9A" w:rsidRPr="009E01A4">
        <w:rPr>
          <w:rFonts w:ascii="GHEA Grapalat" w:hAnsi="GHEA Grapalat"/>
          <w:sz w:val="19"/>
          <w:szCs w:val="19"/>
        </w:rPr>
        <w:tab/>
      </w:r>
      <w:r w:rsidRPr="009E01A4">
        <w:rPr>
          <w:rFonts w:ascii="GHEA Grapalat" w:hAnsi="GHEA Grapalat"/>
          <w:sz w:val="19"/>
          <w:szCs w:val="19"/>
        </w:rPr>
        <w:t>ценовое предложение согласно Приложению №</w:t>
      </w:r>
      <w:r w:rsidR="00385C27" w:rsidRPr="009E01A4">
        <w:rPr>
          <w:rFonts w:ascii="GHEA Grapalat" w:hAnsi="GHEA Grapalat"/>
          <w:sz w:val="19"/>
          <w:szCs w:val="19"/>
        </w:rPr>
        <w:t>2</w:t>
      </w:r>
      <w:r w:rsidRPr="009E01A4">
        <w:rPr>
          <w:rFonts w:ascii="GHEA Grapalat" w:hAnsi="GHEA Grapalat"/>
          <w:sz w:val="19"/>
          <w:szCs w:val="19"/>
        </w:rPr>
        <w:t>; Ценовое предложение представляется в форме расчета, состоящего из обобщенных компонентов стоимости</w:t>
      </w:r>
      <w:r w:rsidR="00FB3AE2" w:rsidRPr="009E01A4">
        <w:rPr>
          <w:rFonts w:ascii="GHEA Grapalat" w:hAnsi="GHEA Grapalat"/>
          <w:sz w:val="19"/>
          <w:szCs w:val="19"/>
        </w:rPr>
        <w:t>(совокупность себестоимости и прогнозируемой прибыли</w:t>
      </w:r>
      <w:r w:rsidR="00A57B1A" w:rsidRPr="009E01A4">
        <w:rPr>
          <w:rFonts w:ascii="GHEA Grapalat" w:hAnsi="GHEA Grapalat"/>
          <w:sz w:val="19"/>
          <w:szCs w:val="19"/>
        </w:rPr>
        <w:t>)</w:t>
      </w:r>
      <w:r w:rsidRPr="009E01A4">
        <w:rPr>
          <w:rFonts w:ascii="GHEA Grapalat" w:hAnsi="GHEA Grapalat"/>
          <w:sz w:val="19"/>
          <w:szCs w:val="19"/>
        </w:rPr>
        <w:t xml:space="preserve"> и налога на добавленную стоимость. Расчет компонентов стоимости — разбивка или другие детали — не</w:t>
      </w:r>
      <w:r w:rsidR="00E267E5" w:rsidRPr="009E01A4">
        <w:rPr>
          <w:rFonts w:ascii="GHEA Grapalat" w:hAnsi="GHEA Grapalat"/>
          <w:sz w:val="19"/>
          <w:szCs w:val="19"/>
        </w:rPr>
        <w:t xml:space="preserve"> требуются и не представляются.</w:t>
      </w:r>
    </w:p>
    <w:p w:rsidR="008937EA" w:rsidRPr="009E01A4" w:rsidRDefault="008937EA" w:rsidP="009E01A4">
      <w:pPr>
        <w:widowControl w:val="0"/>
        <w:ind w:left="-567"/>
        <w:jc w:val="center"/>
        <w:rPr>
          <w:rFonts w:ascii="GHEA Grapalat" w:hAnsi="GHEA Grapalat" w:cs="Sylfaen"/>
          <w:b/>
          <w:sz w:val="19"/>
          <w:szCs w:val="19"/>
        </w:rPr>
      </w:pPr>
      <w:r w:rsidRPr="009E01A4">
        <w:rPr>
          <w:rFonts w:ascii="GHEA Grapalat" w:hAnsi="GHEA Grapalat"/>
          <w:b/>
          <w:sz w:val="19"/>
          <w:szCs w:val="19"/>
        </w:rPr>
        <w:t>3. ПОРЯДОК ПОДГОТОВКИ ЗАЯВКИ</w:t>
      </w:r>
    </w:p>
    <w:p w:rsidR="008937EA" w:rsidRPr="009E01A4" w:rsidRDefault="00F535C1" w:rsidP="007E6EC3">
      <w:pPr>
        <w:widowControl w:val="0"/>
        <w:tabs>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t>3</w:t>
      </w:r>
      <w:r w:rsidR="008937EA" w:rsidRPr="009E01A4">
        <w:rPr>
          <w:rFonts w:ascii="GHEA Grapalat" w:hAnsi="GHEA Grapalat"/>
          <w:sz w:val="19"/>
          <w:szCs w:val="19"/>
        </w:rPr>
        <w:t>.1.</w:t>
      </w:r>
      <w:r w:rsidR="008937EA" w:rsidRPr="009E01A4">
        <w:rPr>
          <w:rFonts w:ascii="GHEA Grapalat" w:hAnsi="GHEA Grapalat"/>
          <w:sz w:val="19"/>
          <w:szCs w:val="19"/>
        </w:rPr>
        <w:tab/>
        <w:t xml:space="preserve">Участник подает заявку в порядке, установленном настоящим приглашением. </w:t>
      </w:r>
    </w:p>
    <w:p w:rsidR="008937EA" w:rsidRPr="009E01A4" w:rsidRDefault="008937EA" w:rsidP="007E6EC3">
      <w:pPr>
        <w:widowControl w:val="0"/>
        <w:tabs>
          <w:tab w:val="left" w:pos="426"/>
        </w:tabs>
        <w:ind w:left="-567" w:firstLine="567"/>
        <w:jc w:val="both"/>
        <w:rPr>
          <w:rFonts w:ascii="GHEA Grapalat" w:hAnsi="GHEA Grapalat" w:cs="Sylfaen"/>
          <w:sz w:val="19"/>
          <w:szCs w:val="19"/>
        </w:rPr>
      </w:pPr>
      <w:r w:rsidRPr="009E01A4">
        <w:rPr>
          <w:rFonts w:ascii="GHEA Grapalat" w:hAnsi="GHEA Grapalat"/>
          <w:sz w:val="19"/>
          <w:szCs w:val="19"/>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9E01A4">
        <w:rPr>
          <w:rFonts w:ascii="Courier New" w:hAnsi="Courier New" w:cs="Courier New"/>
          <w:sz w:val="19"/>
          <w:szCs w:val="19"/>
        </w:rPr>
        <w:t> </w:t>
      </w:r>
      <w:r w:rsidRPr="009E01A4">
        <w:rPr>
          <w:rFonts w:ascii="GHEA Grapalat" w:hAnsi="GHEA Grapalat"/>
          <w:sz w:val="19"/>
          <w:szCs w:val="19"/>
        </w:rPr>
        <w:t>исключением документов, представленных либо утвержденных 3-ьей стороной, в случае которых представляется вариант, отксерокопированный с</w:t>
      </w:r>
      <w:r w:rsidRPr="009E01A4">
        <w:rPr>
          <w:rFonts w:ascii="Courier New" w:hAnsi="Courier New" w:cs="Courier New"/>
          <w:sz w:val="19"/>
          <w:szCs w:val="19"/>
        </w:rPr>
        <w:t> </w:t>
      </w:r>
      <w:r w:rsidRPr="009E01A4">
        <w:rPr>
          <w:rFonts w:ascii="GHEA Grapalat" w:hAnsi="GHEA Grapalat"/>
          <w:sz w:val="19"/>
          <w:szCs w:val="19"/>
        </w:rPr>
        <w:t xml:space="preserve">оригинала) и копий в </w:t>
      </w:r>
      <w:r w:rsidR="007E6EC3" w:rsidRPr="007E6EC3">
        <w:rPr>
          <w:rFonts w:ascii="GHEA Grapalat" w:hAnsi="GHEA Grapalat"/>
          <w:sz w:val="19"/>
          <w:szCs w:val="19"/>
        </w:rPr>
        <w:t>1</w:t>
      </w:r>
      <w:r w:rsidRPr="009E01A4">
        <w:rPr>
          <w:rFonts w:ascii="GHEA Grapalat" w:hAnsi="GHEA Grapalat"/>
          <w:sz w:val="19"/>
          <w:szCs w:val="19"/>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9E01A4" w:rsidRDefault="008937EA" w:rsidP="007E6EC3">
      <w:pPr>
        <w:widowControl w:val="0"/>
        <w:tabs>
          <w:tab w:val="left" w:pos="426"/>
        </w:tabs>
        <w:ind w:left="-567" w:firstLine="567"/>
        <w:jc w:val="both"/>
        <w:rPr>
          <w:rFonts w:ascii="GHEA Grapalat" w:hAnsi="GHEA Grapalat"/>
          <w:sz w:val="19"/>
          <w:szCs w:val="19"/>
        </w:rPr>
      </w:pPr>
      <w:r w:rsidRPr="009E01A4">
        <w:rPr>
          <w:rFonts w:ascii="GHEA Grapalat" w:hAnsi="GHEA Grapalat"/>
          <w:sz w:val="19"/>
          <w:szCs w:val="19"/>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4.2.</w:t>
      </w:r>
      <w:r w:rsidRPr="009E01A4">
        <w:rPr>
          <w:rFonts w:ascii="GHEA Grapalat" w:hAnsi="GHEA Grapalat"/>
          <w:sz w:val="19"/>
          <w:szCs w:val="19"/>
        </w:rPr>
        <w:tab/>
        <w:t xml:space="preserve">На конверте, указанном в пункте 4.1 настоящей инструкции, на языке составления заявки указываются: </w:t>
      </w:r>
    </w:p>
    <w:p w:rsidR="008937EA" w:rsidRPr="009E01A4" w:rsidRDefault="008937EA" w:rsidP="007E6EC3">
      <w:pPr>
        <w:widowControl w:val="0"/>
        <w:tabs>
          <w:tab w:val="left" w:pos="426"/>
          <w:tab w:val="left" w:pos="1134"/>
        </w:tabs>
        <w:ind w:left="-567" w:firstLine="567"/>
        <w:rPr>
          <w:rFonts w:ascii="GHEA Grapalat" w:hAnsi="GHEA Grapalat"/>
          <w:sz w:val="19"/>
          <w:szCs w:val="19"/>
        </w:rPr>
      </w:pPr>
      <w:r w:rsidRPr="009E01A4">
        <w:rPr>
          <w:rFonts w:ascii="GHEA Grapalat" w:hAnsi="GHEA Grapalat"/>
          <w:sz w:val="19"/>
          <w:szCs w:val="19"/>
        </w:rPr>
        <w:t>1)</w:t>
      </w:r>
      <w:r w:rsidRPr="009E01A4">
        <w:rPr>
          <w:rFonts w:ascii="GHEA Grapalat" w:hAnsi="GHEA Grapalat"/>
          <w:sz w:val="19"/>
          <w:szCs w:val="19"/>
        </w:rPr>
        <w:tab/>
        <w:t>наименование заказчика и место (адрес) подачи заявки;</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2)</w:t>
      </w:r>
      <w:r w:rsidRPr="009E01A4">
        <w:rPr>
          <w:rFonts w:ascii="GHEA Grapalat" w:hAnsi="GHEA Grapalat"/>
          <w:sz w:val="19"/>
          <w:szCs w:val="19"/>
        </w:rPr>
        <w:tab/>
        <w:t xml:space="preserve">код </w:t>
      </w:r>
      <w:r w:rsidR="00F535C1" w:rsidRPr="009E01A4">
        <w:rPr>
          <w:rFonts w:ascii="GHEA Grapalat" w:hAnsi="GHEA Grapalat"/>
          <w:sz w:val="19"/>
          <w:szCs w:val="19"/>
        </w:rPr>
        <w:t>процедуры</w:t>
      </w:r>
      <w:r w:rsidRPr="009E01A4">
        <w:rPr>
          <w:rFonts w:ascii="GHEA Grapalat" w:hAnsi="GHEA Grapalat"/>
          <w:sz w:val="19"/>
          <w:szCs w:val="19"/>
        </w:rPr>
        <w:t>;</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3)</w:t>
      </w:r>
      <w:r w:rsidRPr="009E01A4">
        <w:rPr>
          <w:rFonts w:ascii="GHEA Grapalat" w:hAnsi="GHEA Grapalat"/>
          <w:sz w:val="19"/>
          <w:szCs w:val="19"/>
        </w:rPr>
        <w:tab/>
        <w:t>слова “не вскрывать до заседания по вскрытию заявок”;</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4)</w:t>
      </w:r>
      <w:r w:rsidRPr="009E01A4">
        <w:rPr>
          <w:rFonts w:ascii="GHEA Grapalat" w:hAnsi="GHEA Grapalat"/>
          <w:sz w:val="19"/>
          <w:szCs w:val="19"/>
        </w:rPr>
        <w:tab/>
        <w:t>наименование (имя), место нахождения и номер телефона участника.</w:t>
      </w:r>
    </w:p>
    <w:p w:rsidR="008937EA" w:rsidRPr="009E01A4" w:rsidRDefault="008937EA" w:rsidP="007E6EC3">
      <w:pPr>
        <w:widowControl w:val="0"/>
        <w:tabs>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t>4.3.</w:t>
      </w:r>
      <w:r w:rsidRPr="009E01A4">
        <w:rPr>
          <w:rFonts w:ascii="GHEA Grapalat" w:hAnsi="GHEA Grapalat"/>
          <w:sz w:val="19"/>
          <w:szCs w:val="19"/>
        </w:rPr>
        <w:tab/>
        <w:t>На заседании по вскрытию заявок комиссия отклоняет заявки, не</w:t>
      </w:r>
      <w:r w:rsidRPr="009E01A4">
        <w:rPr>
          <w:rFonts w:ascii="Courier New" w:hAnsi="Courier New" w:cs="Courier New"/>
          <w:sz w:val="19"/>
          <w:szCs w:val="19"/>
        </w:rPr>
        <w:t> </w:t>
      </w:r>
      <w:r w:rsidRPr="009E01A4">
        <w:rPr>
          <w:rFonts w:ascii="GHEA Grapalat" w:hAnsi="GHEA Grapalat"/>
          <w:sz w:val="19"/>
          <w:szCs w:val="19"/>
        </w:rPr>
        <w:t xml:space="preserve">соответствующие требованиям пунктов </w:t>
      </w:r>
      <w:r w:rsidR="00EE46E2" w:rsidRPr="009E01A4">
        <w:rPr>
          <w:rFonts w:ascii="GHEA Grapalat" w:hAnsi="GHEA Grapalat"/>
          <w:sz w:val="19"/>
          <w:szCs w:val="19"/>
        </w:rPr>
        <w:t>3</w:t>
      </w:r>
      <w:r w:rsidRPr="009E01A4">
        <w:rPr>
          <w:rFonts w:ascii="GHEA Grapalat" w:hAnsi="GHEA Grapalat"/>
          <w:sz w:val="19"/>
          <w:szCs w:val="19"/>
        </w:rPr>
        <w:t xml:space="preserve">.1 и </w:t>
      </w:r>
      <w:r w:rsidR="00EE46E2" w:rsidRPr="009E01A4">
        <w:rPr>
          <w:rFonts w:ascii="GHEA Grapalat" w:hAnsi="GHEA Grapalat"/>
          <w:sz w:val="19"/>
          <w:szCs w:val="19"/>
        </w:rPr>
        <w:t>3</w:t>
      </w:r>
      <w:r w:rsidRPr="009E01A4">
        <w:rPr>
          <w:rFonts w:ascii="GHEA Grapalat" w:hAnsi="GHEA Grapalat"/>
          <w:sz w:val="19"/>
          <w:szCs w:val="19"/>
        </w:rPr>
        <w:t>.2 настоящей инструкции, и в том же виде возвращает подающему их лицу.</w:t>
      </w:r>
    </w:p>
    <w:p w:rsidR="00ED59E0" w:rsidRPr="009E01A4" w:rsidRDefault="00ED59E0" w:rsidP="009E01A4">
      <w:pPr>
        <w:widowControl w:val="0"/>
        <w:tabs>
          <w:tab w:val="left" w:pos="1134"/>
        </w:tabs>
        <w:ind w:left="-567" w:firstLine="567"/>
        <w:jc w:val="both"/>
        <w:rPr>
          <w:rFonts w:ascii="GHEA Grapalat" w:hAnsi="GHEA Grapalat"/>
          <w:sz w:val="19"/>
          <w:szCs w:val="19"/>
        </w:rPr>
      </w:pPr>
    </w:p>
    <w:p w:rsidR="00ED59E0" w:rsidRPr="009E01A4" w:rsidRDefault="00ED59E0" w:rsidP="009E01A4">
      <w:pPr>
        <w:widowControl w:val="0"/>
        <w:tabs>
          <w:tab w:val="left" w:pos="1134"/>
        </w:tabs>
        <w:ind w:left="-567" w:firstLine="567"/>
        <w:jc w:val="both"/>
        <w:rPr>
          <w:rFonts w:ascii="GHEA Grapalat" w:hAnsi="GHEA Grapalat"/>
          <w:sz w:val="19"/>
          <w:szCs w:val="19"/>
        </w:rPr>
      </w:pPr>
    </w:p>
    <w:p w:rsidR="00ED59E0" w:rsidRPr="009E01A4" w:rsidRDefault="00ED59E0" w:rsidP="009E01A4">
      <w:pPr>
        <w:widowControl w:val="0"/>
        <w:tabs>
          <w:tab w:val="left" w:pos="1134"/>
        </w:tabs>
        <w:ind w:left="-567" w:firstLine="567"/>
        <w:jc w:val="both"/>
        <w:rPr>
          <w:rFonts w:ascii="GHEA Grapalat" w:hAnsi="GHEA Grapalat"/>
          <w:sz w:val="19"/>
          <w:szCs w:val="19"/>
        </w:rPr>
      </w:pPr>
    </w:p>
    <w:p w:rsidR="00654E19" w:rsidRPr="009E01A4" w:rsidRDefault="00654E19" w:rsidP="009E01A4">
      <w:pPr>
        <w:pStyle w:val="norm"/>
        <w:widowControl w:val="0"/>
        <w:spacing w:line="240" w:lineRule="auto"/>
        <w:ind w:left="-567" w:firstLine="284"/>
        <w:jc w:val="right"/>
        <w:rPr>
          <w:rFonts w:ascii="GHEA Grapalat" w:hAnsi="GHEA Grapalat"/>
          <w:b/>
          <w:sz w:val="19"/>
          <w:szCs w:val="19"/>
        </w:rPr>
      </w:pPr>
    </w:p>
    <w:p w:rsidR="00654E19" w:rsidRPr="00034872" w:rsidRDefault="00654E19" w:rsidP="009E01A4">
      <w:pPr>
        <w:pStyle w:val="norm"/>
        <w:widowControl w:val="0"/>
        <w:spacing w:line="240" w:lineRule="auto"/>
        <w:ind w:left="-567" w:firstLine="284"/>
        <w:jc w:val="right"/>
        <w:rPr>
          <w:rFonts w:ascii="GHEA Grapalat" w:hAnsi="GHEA Grapalat"/>
          <w:b/>
          <w:sz w:val="19"/>
          <w:szCs w:val="19"/>
        </w:rPr>
      </w:pPr>
    </w:p>
    <w:p w:rsidR="007E6EC3" w:rsidRPr="00034872" w:rsidRDefault="007E6EC3" w:rsidP="009E01A4">
      <w:pPr>
        <w:pStyle w:val="norm"/>
        <w:widowControl w:val="0"/>
        <w:spacing w:line="240" w:lineRule="auto"/>
        <w:ind w:left="-567" w:firstLine="284"/>
        <w:jc w:val="right"/>
        <w:rPr>
          <w:rFonts w:ascii="GHEA Grapalat" w:hAnsi="GHEA Grapalat"/>
          <w:b/>
          <w:sz w:val="19"/>
          <w:szCs w:val="19"/>
        </w:rPr>
      </w:pPr>
    </w:p>
    <w:p w:rsidR="007E6EC3" w:rsidRPr="00034872" w:rsidRDefault="007E6EC3" w:rsidP="009E01A4">
      <w:pPr>
        <w:pStyle w:val="norm"/>
        <w:widowControl w:val="0"/>
        <w:spacing w:line="240" w:lineRule="auto"/>
        <w:ind w:left="-567" w:firstLine="284"/>
        <w:jc w:val="right"/>
        <w:rPr>
          <w:rFonts w:ascii="GHEA Grapalat" w:hAnsi="GHEA Grapalat"/>
          <w:b/>
          <w:sz w:val="19"/>
          <w:szCs w:val="19"/>
        </w:rPr>
      </w:pPr>
    </w:p>
    <w:p w:rsidR="00654E19" w:rsidRPr="009E01A4" w:rsidRDefault="00654E19" w:rsidP="009E01A4">
      <w:pPr>
        <w:pStyle w:val="norm"/>
        <w:widowControl w:val="0"/>
        <w:spacing w:line="240" w:lineRule="auto"/>
        <w:ind w:left="-567" w:firstLine="284"/>
        <w:jc w:val="right"/>
        <w:rPr>
          <w:rFonts w:ascii="GHEA Grapalat" w:hAnsi="GHEA Grapalat"/>
          <w:b/>
          <w:sz w:val="19"/>
          <w:szCs w:val="19"/>
        </w:rPr>
      </w:pPr>
    </w:p>
    <w:p w:rsidR="00654E19" w:rsidRPr="00FC335C" w:rsidRDefault="00654E19" w:rsidP="009E01A4">
      <w:pPr>
        <w:pStyle w:val="norm"/>
        <w:widowControl w:val="0"/>
        <w:spacing w:line="240" w:lineRule="auto"/>
        <w:ind w:left="-567" w:firstLine="284"/>
        <w:jc w:val="right"/>
        <w:rPr>
          <w:rFonts w:ascii="GHEA Grapalat" w:hAnsi="GHEA Grapalat"/>
          <w:b/>
          <w:sz w:val="19"/>
          <w:szCs w:val="19"/>
        </w:rPr>
      </w:pPr>
    </w:p>
    <w:p w:rsidR="00787D0C" w:rsidRPr="00FC335C" w:rsidRDefault="00787D0C" w:rsidP="009E01A4">
      <w:pPr>
        <w:pStyle w:val="norm"/>
        <w:widowControl w:val="0"/>
        <w:spacing w:line="240" w:lineRule="auto"/>
        <w:ind w:left="-567" w:firstLine="284"/>
        <w:jc w:val="right"/>
        <w:rPr>
          <w:rFonts w:ascii="GHEA Grapalat" w:hAnsi="GHEA Grapalat"/>
          <w:b/>
          <w:sz w:val="19"/>
          <w:szCs w:val="19"/>
        </w:rPr>
      </w:pPr>
    </w:p>
    <w:p w:rsidR="00787D0C" w:rsidRPr="00FC335C" w:rsidRDefault="00787D0C" w:rsidP="009E01A4">
      <w:pPr>
        <w:pStyle w:val="norm"/>
        <w:widowControl w:val="0"/>
        <w:spacing w:line="240" w:lineRule="auto"/>
        <w:ind w:left="-567" w:firstLine="284"/>
        <w:jc w:val="right"/>
        <w:rPr>
          <w:rFonts w:ascii="GHEA Grapalat" w:hAnsi="GHEA Grapalat"/>
          <w:b/>
          <w:sz w:val="19"/>
          <w:szCs w:val="19"/>
        </w:rPr>
      </w:pPr>
    </w:p>
    <w:p w:rsidR="00787D0C" w:rsidRPr="00FC335C" w:rsidRDefault="00787D0C" w:rsidP="00787D0C">
      <w:pPr>
        <w:pStyle w:val="norm"/>
        <w:widowControl w:val="0"/>
        <w:spacing w:line="240" w:lineRule="auto"/>
        <w:ind w:firstLine="284"/>
        <w:jc w:val="right"/>
        <w:rPr>
          <w:rFonts w:ascii="GHEA Grapalat" w:hAnsi="GHEA Grapalat"/>
          <w:b/>
          <w:sz w:val="16"/>
          <w:szCs w:val="19"/>
        </w:rPr>
      </w:pPr>
    </w:p>
    <w:p w:rsidR="00243DA1" w:rsidRPr="00FC335C" w:rsidRDefault="00243DA1" w:rsidP="008467B3">
      <w:pPr>
        <w:pStyle w:val="norm"/>
        <w:widowControl w:val="0"/>
        <w:spacing w:line="240" w:lineRule="auto"/>
        <w:ind w:left="-426" w:firstLine="568"/>
        <w:jc w:val="right"/>
        <w:rPr>
          <w:rFonts w:ascii="Sylfaen" w:hAnsi="Sylfaen"/>
          <w:b/>
          <w:sz w:val="20"/>
          <w:szCs w:val="24"/>
        </w:rPr>
      </w:pPr>
    </w:p>
    <w:p w:rsidR="00243DA1" w:rsidRPr="00FC335C" w:rsidRDefault="00243DA1" w:rsidP="008467B3">
      <w:pPr>
        <w:pStyle w:val="norm"/>
        <w:widowControl w:val="0"/>
        <w:spacing w:line="240" w:lineRule="auto"/>
        <w:ind w:left="-426" w:firstLine="568"/>
        <w:jc w:val="right"/>
        <w:rPr>
          <w:rFonts w:ascii="Sylfaen" w:hAnsi="Sylfaen"/>
          <w:b/>
          <w:sz w:val="20"/>
          <w:szCs w:val="24"/>
        </w:rPr>
      </w:pPr>
    </w:p>
    <w:p w:rsidR="00FF2E85" w:rsidRPr="00FC335C" w:rsidRDefault="00FF2E85" w:rsidP="00FF2E85">
      <w:pPr>
        <w:pStyle w:val="norm"/>
        <w:widowControl w:val="0"/>
        <w:spacing w:line="240" w:lineRule="auto"/>
        <w:ind w:firstLine="567"/>
        <w:jc w:val="right"/>
        <w:rPr>
          <w:rFonts w:ascii="Sylfaen" w:hAnsi="Sylfaen"/>
          <w:b/>
          <w:sz w:val="18"/>
          <w:szCs w:val="24"/>
        </w:rPr>
      </w:pPr>
    </w:p>
    <w:p w:rsidR="00FF2E85" w:rsidRPr="00FC335C" w:rsidRDefault="00FF2E85" w:rsidP="00FF2E85">
      <w:pPr>
        <w:pStyle w:val="norm"/>
        <w:widowControl w:val="0"/>
        <w:spacing w:line="240" w:lineRule="auto"/>
        <w:ind w:firstLine="567"/>
        <w:jc w:val="right"/>
        <w:rPr>
          <w:rFonts w:ascii="Sylfaen" w:hAnsi="Sylfaen"/>
          <w:b/>
          <w:sz w:val="18"/>
          <w:szCs w:val="24"/>
        </w:rPr>
      </w:pPr>
    </w:p>
    <w:p w:rsidR="009755AE" w:rsidRPr="00FF2E85" w:rsidRDefault="009755AE" w:rsidP="00FF2E85">
      <w:pPr>
        <w:pStyle w:val="norm"/>
        <w:widowControl w:val="0"/>
        <w:spacing w:line="240" w:lineRule="auto"/>
        <w:ind w:firstLine="567"/>
        <w:jc w:val="right"/>
        <w:rPr>
          <w:rFonts w:ascii="Sylfaen" w:hAnsi="Sylfaen" w:cs="Arial"/>
          <w:b/>
          <w:sz w:val="18"/>
          <w:szCs w:val="24"/>
        </w:rPr>
      </w:pPr>
      <w:r w:rsidRPr="00FF2E85">
        <w:rPr>
          <w:rFonts w:ascii="Sylfaen" w:hAnsi="Sylfaen"/>
          <w:b/>
          <w:sz w:val="18"/>
          <w:szCs w:val="24"/>
        </w:rPr>
        <w:lastRenderedPageBreak/>
        <w:t>Приложение № 1</w:t>
      </w:r>
    </w:p>
    <w:p w:rsidR="009755AE" w:rsidRPr="00787D0C" w:rsidRDefault="009755AE" w:rsidP="00FF2E85">
      <w:pPr>
        <w:pStyle w:val="BodyTextIndent3"/>
        <w:widowControl w:val="0"/>
        <w:spacing w:line="240" w:lineRule="auto"/>
        <w:jc w:val="right"/>
        <w:rPr>
          <w:rFonts w:ascii="Sylfaen" w:hAnsi="Sylfaen" w:cs="Arial"/>
          <w:b/>
          <w:szCs w:val="24"/>
        </w:rPr>
      </w:pPr>
      <w:r w:rsidRPr="00FF2E85">
        <w:rPr>
          <w:rFonts w:ascii="Sylfaen" w:hAnsi="Sylfaen"/>
          <w:b/>
          <w:sz w:val="18"/>
          <w:szCs w:val="24"/>
        </w:rPr>
        <w:t>к Приглашению на запрос котировок</w:t>
      </w:r>
      <w:r w:rsidRPr="00FF2E85">
        <w:rPr>
          <w:rFonts w:ascii="Sylfaen" w:hAnsi="Sylfaen" w:cs="Arial"/>
          <w:b/>
          <w:sz w:val="18"/>
          <w:szCs w:val="24"/>
        </w:rPr>
        <w:br/>
      </w:r>
      <w:r w:rsidRPr="00FF2E85">
        <w:rPr>
          <w:rFonts w:ascii="Sylfaen" w:hAnsi="Sylfaen"/>
          <w:b/>
          <w:sz w:val="18"/>
          <w:szCs w:val="24"/>
        </w:rPr>
        <w:t xml:space="preserve">под кодом </w:t>
      </w:r>
      <w:r w:rsidRPr="00FF2E85">
        <w:rPr>
          <w:rFonts w:ascii="Sylfaen" w:hAnsi="Sylfaen"/>
          <w:b/>
          <w:i/>
          <w:sz w:val="14"/>
        </w:rPr>
        <w:t>НПГО</w:t>
      </w:r>
      <w:r w:rsidRPr="00FF2E85">
        <w:rPr>
          <w:rFonts w:ascii="Sylfaen" w:hAnsi="Sylfaen"/>
          <w:b/>
          <w:sz w:val="14"/>
          <w:lang w:val="hy-AM"/>
        </w:rPr>
        <w:t>-ГАПЗБ-</w:t>
      </w:r>
      <w:r w:rsidR="0086440C">
        <w:rPr>
          <w:rFonts w:ascii="Sylfaen" w:hAnsi="Sylfaen"/>
          <w:b/>
          <w:sz w:val="14"/>
          <w:lang w:val="hy-AM"/>
        </w:rPr>
        <w:t>22/11</w:t>
      </w:r>
    </w:p>
    <w:p w:rsidR="009755AE" w:rsidRPr="00787D0C" w:rsidRDefault="009755AE" w:rsidP="00FF2E85">
      <w:pPr>
        <w:widowControl w:val="0"/>
        <w:ind w:firstLine="567"/>
        <w:jc w:val="center"/>
        <w:rPr>
          <w:rFonts w:ascii="Sylfaen" w:hAnsi="Sylfaen" w:cs="Arial"/>
          <w:b/>
          <w:sz w:val="22"/>
        </w:rPr>
      </w:pPr>
      <w:r w:rsidRPr="00787D0C">
        <w:rPr>
          <w:rFonts w:ascii="Sylfaen" w:hAnsi="Sylfaen"/>
          <w:b/>
          <w:sz w:val="22"/>
        </w:rPr>
        <w:t>ЗАЯВЛЕНИЕ- ОБЪЯВЛЕНИЕ *</w:t>
      </w:r>
    </w:p>
    <w:p w:rsidR="009755AE" w:rsidRPr="00787D0C" w:rsidRDefault="009755AE" w:rsidP="00FF2E85">
      <w:pPr>
        <w:pStyle w:val="Heading6"/>
        <w:keepNext w:val="0"/>
        <w:widowControl w:val="0"/>
        <w:ind w:firstLine="567"/>
        <w:jc w:val="center"/>
        <w:rPr>
          <w:rFonts w:ascii="Sylfaen" w:hAnsi="Sylfaen" w:cs="Arial"/>
          <w:color w:val="auto"/>
          <w:szCs w:val="24"/>
        </w:rPr>
      </w:pPr>
      <w:r w:rsidRPr="00787D0C">
        <w:rPr>
          <w:rFonts w:ascii="Sylfaen" w:hAnsi="Sylfaen"/>
          <w:color w:val="auto"/>
          <w:szCs w:val="24"/>
        </w:rPr>
        <w:t>на участие в запрос котировок</w:t>
      </w:r>
    </w:p>
    <w:p w:rsidR="009755AE" w:rsidRPr="00787D0C" w:rsidRDefault="009755AE" w:rsidP="00FF2E85">
      <w:pPr>
        <w:ind w:firstLine="142"/>
        <w:jc w:val="both"/>
        <w:rPr>
          <w:rFonts w:ascii="Sylfaen" w:hAnsi="Sylfaen"/>
          <w:sz w:val="22"/>
        </w:rPr>
      </w:pPr>
      <w:r w:rsidRPr="00787D0C">
        <w:rPr>
          <w:rFonts w:ascii="Sylfaen" w:hAnsi="Sylfaen"/>
          <w:sz w:val="22"/>
        </w:rPr>
        <w:t>_________________________</w:t>
      </w:r>
      <w:r w:rsidR="00243DA1">
        <w:rPr>
          <w:rFonts w:ascii="Sylfaen" w:hAnsi="Sylfaen"/>
          <w:sz w:val="22"/>
        </w:rPr>
        <w:t>___________________________</w:t>
      </w:r>
      <w:r w:rsidRPr="00787D0C">
        <w:rPr>
          <w:rFonts w:ascii="Sylfaen" w:hAnsi="Sylfaen"/>
          <w:sz w:val="22"/>
        </w:rPr>
        <w:t xml:space="preserve">_____заявляет, что </w:t>
      </w:r>
    </w:p>
    <w:p w:rsidR="009755AE" w:rsidRPr="00787D0C" w:rsidRDefault="009755AE" w:rsidP="00FF2E85">
      <w:pPr>
        <w:ind w:firstLine="142"/>
        <w:jc w:val="both"/>
        <w:rPr>
          <w:rFonts w:ascii="Sylfaen" w:hAnsi="Sylfaen"/>
          <w:sz w:val="14"/>
        </w:rPr>
      </w:pPr>
      <w:r w:rsidRPr="00787D0C">
        <w:rPr>
          <w:rFonts w:ascii="Sylfaen" w:hAnsi="Sylfaen"/>
          <w:sz w:val="14"/>
        </w:rPr>
        <w:t xml:space="preserve">наименование участника </w:t>
      </w:r>
    </w:p>
    <w:p w:rsidR="009755AE" w:rsidRPr="00243DA1" w:rsidRDefault="009755AE" w:rsidP="00FF2E85">
      <w:pPr>
        <w:ind w:firstLine="142"/>
        <w:jc w:val="both"/>
        <w:rPr>
          <w:rFonts w:ascii="Sylfaen" w:hAnsi="Sylfaen"/>
          <w:sz w:val="20"/>
          <w:u w:val="single"/>
        </w:rPr>
      </w:pPr>
      <w:r w:rsidRPr="00243DA1">
        <w:rPr>
          <w:rFonts w:ascii="Sylfaen" w:hAnsi="Sylfaen"/>
          <w:sz w:val="20"/>
        </w:rPr>
        <w:t>желает участвовать влоте (лотах)_______________________________объявленного</w:t>
      </w:r>
    </w:p>
    <w:p w:rsidR="009755AE" w:rsidRPr="00243DA1" w:rsidRDefault="009755AE" w:rsidP="00FF2E85">
      <w:pPr>
        <w:ind w:firstLine="142"/>
        <w:jc w:val="both"/>
        <w:rPr>
          <w:rFonts w:ascii="Sylfaen" w:hAnsi="Sylfaen" w:cs="Sylfaen"/>
          <w:sz w:val="12"/>
        </w:rPr>
      </w:pPr>
      <w:r w:rsidRPr="00243DA1">
        <w:rPr>
          <w:rFonts w:ascii="Sylfaen" w:hAnsi="Sylfaen"/>
          <w:sz w:val="12"/>
        </w:rPr>
        <w:t>номер лота (лотов)</w:t>
      </w:r>
    </w:p>
    <w:p w:rsidR="009755AE" w:rsidRPr="00243DA1" w:rsidRDefault="009755AE" w:rsidP="00FF2E85">
      <w:pPr>
        <w:ind w:firstLine="142"/>
        <w:jc w:val="both"/>
        <w:rPr>
          <w:rFonts w:ascii="Sylfaen" w:hAnsi="Sylfaen"/>
          <w:sz w:val="20"/>
        </w:rPr>
      </w:pPr>
      <w:r w:rsidRPr="00243DA1">
        <w:rPr>
          <w:rFonts w:ascii="Sylfaen" w:hAnsi="Sylfaen"/>
          <w:sz w:val="20"/>
        </w:rPr>
        <w:t>Гуманитарное общество «Новое поколение» под кодом</w:t>
      </w:r>
      <w:r w:rsidRPr="00243DA1">
        <w:rPr>
          <w:rFonts w:ascii="Sylfaen" w:hAnsi="Sylfaen"/>
          <w:b/>
          <w:i/>
          <w:sz w:val="20"/>
        </w:rPr>
        <w:t>НПГО</w:t>
      </w:r>
      <w:r w:rsidRPr="00243DA1">
        <w:rPr>
          <w:rFonts w:ascii="Sylfaen" w:hAnsi="Sylfaen"/>
          <w:b/>
          <w:sz w:val="20"/>
          <w:lang w:val="hy-AM"/>
        </w:rPr>
        <w:t>-ГАПЗБ-</w:t>
      </w:r>
      <w:r w:rsidR="0086440C">
        <w:rPr>
          <w:rFonts w:ascii="Sylfaen" w:hAnsi="Sylfaen"/>
          <w:b/>
          <w:sz w:val="20"/>
          <w:lang w:val="hy-AM"/>
        </w:rPr>
        <w:t>22/11</w:t>
      </w:r>
      <w:r w:rsidRPr="00243DA1">
        <w:rPr>
          <w:rFonts w:ascii="Sylfaen" w:hAnsi="Sylfaen"/>
          <w:sz w:val="20"/>
        </w:rPr>
        <w:t>запроскотировок</w:t>
      </w:r>
      <w:r w:rsidRPr="00243DA1">
        <w:rPr>
          <w:rFonts w:ascii="Sylfaen" w:hAnsi="Sylfaen"/>
          <w:sz w:val="20"/>
        </w:rPr>
        <w:br/>
        <w:t>в соответствии с требованиями приглашения подает заявку.</w:t>
      </w:r>
    </w:p>
    <w:p w:rsidR="009755AE" w:rsidRPr="00243DA1" w:rsidRDefault="009755AE" w:rsidP="00FF2E85">
      <w:pPr>
        <w:ind w:firstLine="142"/>
        <w:jc w:val="both"/>
        <w:rPr>
          <w:rFonts w:ascii="Sylfaen" w:hAnsi="Sylfaen"/>
          <w:sz w:val="20"/>
        </w:rPr>
      </w:pPr>
      <w:r w:rsidRPr="00243DA1">
        <w:rPr>
          <w:rFonts w:ascii="Sylfaen" w:hAnsi="Sylfaen"/>
          <w:sz w:val="20"/>
        </w:rPr>
        <w:t>__________________________________________________ заявляет и заверяет, что</w:t>
      </w:r>
    </w:p>
    <w:p w:rsidR="009755AE" w:rsidRPr="00243DA1" w:rsidRDefault="009755AE" w:rsidP="00FF2E85">
      <w:pPr>
        <w:ind w:firstLine="142"/>
        <w:jc w:val="both"/>
        <w:rPr>
          <w:rFonts w:ascii="Sylfaen" w:hAnsi="Sylfaen" w:cs="Sylfaen"/>
          <w:sz w:val="12"/>
        </w:rPr>
      </w:pPr>
      <w:r w:rsidRPr="00243DA1">
        <w:rPr>
          <w:rFonts w:ascii="Sylfaen" w:hAnsi="Sylfaen"/>
          <w:sz w:val="12"/>
        </w:rPr>
        <w:t>наименование участника</w:t>
      </w:r>
    </w:p>
    <w:p w:rsidR="009755AE" w:rsidRPr="00243DA1" w:rsidRDefault="009755AE" w:rsidP="00FF2E85">
      <w:pPr>
        <w:ind w:firstLine="142"/>
        <w:jc w:val="both"/>
        <w:rPr>
          <w:rFonts w:ascii="Sylfaen" w:hAnsi="Sylfaen" w:cs="Sylfaen"/>
          <w:sz w:val="20"/>
        </w:rPr>
      </w:pPr>
      <w:r w:rsidRPr="00243DA1">
        <w:rPr>
          <w:rFonts w:ascii="Sylfaen" w:hAnsi="Sylfaen"/>
          <w:sz w:val="20"/>
        </w:rPr>
        <w:t>является резидентом ______________________________________________________.</w:t>
      </w:r>
    </w:p>
    <w:p w:rsidR="009755AE" w:rsidRPr="00243DA1" w:rsidRDefault="009755AE" w:rsidP="00FF2E85">
      <w:pPr>
        <w:ind w:firstLine="142"/>
        <w:jc w:val="both"/>
        <w:rPr>
          <w:rFonts w:ascii="Sylfaen" w:hAnsi="Sylfaen" w:cs="Arial"/>
          <w:sz w:val="12"/>
        </w:rPr>
      </w:pPr>
      <w:r w:rsidRPr="00243DA1">
        <w:rPr>
          <w:rFonts w:ascii="Sylfaen" w:hAnsi="Sylfaen"/>
          <w:sz w:val="12"/>
        </w:rPr>
        <w:t>наименование страны</w:t>
      </w:r>
    </w:p>
    <w:p w:rsidR="009755AE" w:rsidRPr="00243DA1" w:rsidRDefault="009755AE" w:rsidP="00FF2E85">
      <w:pPr>
        <w:ind w:firstLine="142"/>
        <w:jc w:val="both"/>
        <w:rPr>
          <w:rFonts w:ascii="Sylfaen" w:hAnsi="Sylfaen"/>
          <w:sz w:val="20"/>
        </w:rPr>
      </w:pPr>
      <w:r w:rsidRPr="00243DA1">
        <w:rPr>
          <w:rFonts w:ascii="Sylfaen" w:hAnsi="Sylfaen"/>
          <w:sz w:val="20"/>
        </w:rPr>
        <w:t>Данные----------------------------------------следующие:</w:t>
      </w:r>
    </w:p>
    <w:p w:rsidR="009755AE" w:rsidRPr="00243DA1" w:rsidRDefault="009755AE" w:rsidP="00FF2E85">
      <w:pPr>
        <w:ind w:firstLine="142"/>
        <w:rPr>
          <w:rFonts w:ascii="Sylfaen" w:hAnsi="Sylfaen" w:cs="Sylfaen"/>
          <w:sz w:val="12"/>
          <w:lang w:val="hy-AM"/>
        </w:rPr>
      </w:pPr>
      <w:r w:rsidRPr="00243DA1">
        <w:rPr>
          <w:rFonts w:ascii="Sylfaen" w:hAnsi="Sylfaen"/>
          <w:sz w:val="12"/>
        </w:rPr>
        <w:t>наименование участника</w:t>
      </w:r>
    </w:p>
    <w:p w:rsidR="009755AE" w:rsidRPr="00243DA1" w:rsidRDefault="009755AE" w:rsidP="00FF2E85">
      <w:pPr>
        <w:ind w:firstLine="142"/>
        <w:jc w:val="both"/>
        <w:rPr>
          <w:rFonts w:ascii="Sylfaen" w:hAnsi="Sylfaen"/>
          <w:sz w:val="20"/>
        </w:rPr>
      </w:pPr>
      <w:r w:rsidRPr="00243DA1">
        <w:rPr>
          <w:rFonts w:ascii="Sylfaen" w:hAnsi="Sylfaen"/>
          <w:sz w:val="20"/>
        </w:rPr>
        <w:t>Учетный номер налогоплательщика ________________</w:t>
      </w:r>
    </w:p>
    <w:p w:rsidR="009755AE" w:rsidRPr="00243DA1" w:rsidRDefault="009755AE" w:rsidP="00FF2E85">
      <w:pPr>
        <w:tabs>
          <w:tab w:val="left" w:pos="7371"/>
        </w:tabs>
        <w:ind w:firstLine="142"/>
        <w:jc w:val="both"/>
        <w:rPr>
          <w:rFonts w:ascii="Sylfaen" w:hAnsi="Sylfaen" w:cs="Arial"/>
          <w:sz w:val="12"/>
        </w:rPr>
      </w:pPr>
      <w:r w:rsidRPr="00243DA1">
        <w:rPr>
          <w:rFonts w:ascii="Sylfaen" w:hAnsi="Sylfaen"/>
          <w:sz w:val="12"/>
        </w:rPr>
        <w:t>учетный номерналогоплательщика</w:t>
      </w:r>
    </w:p>
    <w:p w:rsidR="009755AE" w:rsidRPr="00243DA1" w:rsidRDefault="009755AE" w:rsidP="00FF2E85">
      <w:pPr>
        <w:ind w:firstLine="142"/>
        <w:jc w:val="both"/>
        <w:rPr>
          <w:rFonts w:ascii="Sylfaen" w:hAnsi="Sylfaen"/>
          <w:sz w:val="20"/>
        </w:rPr>
      </w:pPr>
      <w:r w:rsidRPr="00243DA1">
        <w:rPr>
          <w:rFonts w:ascii="Sylfaen" w:hAnsi="Sylfaen"/>
          <w:sz w:val="20"/>
        </w:rPr>
        <w:t>Адрес электронной почты__________________</w:t>
      </w:r>
    </w:p>
    <w:p w:rsidR="009755AE" w:rsidRPr="00243DA1" w:rsidRDefault="009755AE" w:rsidP="00FF2E85">
      <w:pPr>
        <w:tabs>
          <w:tab w:val="left" w:pos="6946"/>
        </w:tabs>
        <w:ind w:firstLine="142"/>
        <w:jc w:val="both"/>
        <w:rPr>
          <w:rFonts w:ascii="Sylfaen" w:hAnsi="Sylfaen"/>
          <w:sz w:val="12"/>
        </w:rPr>
      </w:pPr>
      <w:r w:rsidRPr="00243DA1">
        <w:rPr>
          <w:rFonts w:ascii="Sylfaen" w:hAnsi="Sylfaen"/>
          <w:sz w:val="12"/>
        </w:rPr>
        <w:t>адрес электронной</w:t>
      </w:r>
      <w:r w:rsidRPr="00243DA1">
        <w:rPr>
          <w:rFonts w:ascii="Sylfaen" w:hAnsi="Sylfaen"/>
          <w:sz w:val="12"/>
        </w:rPr>
        <w:tab/>
        <w:t>почты</w:t>
      </w:r>
    </w:p>
    <w:p w:rsidR="009755AE" w:rsidRPr="00243DA1" w:rsidRDefault="009755AE" w:rsidP="00FF2E85">
      <w:pPr>
        <w:ind w:firstLine="142"/>
        <w:jc w:val="both"/>
        <w:rPr>
          <w:rFonts w:ascii="Sylfaen" w:hAnsi="Sylfaen"/>
          <w:sz w:val="20"/>
        </w:rPr>
      </w:pPr>
      <w:r w:rsidRPr="00243DA1">
        <w:rPr>
          <w:rFonts w:ascii="Sylfaen" w:hAnsi="Sylfaen"/>
          <w:sz w:val="20"/>
        </w:rPr>
        <w:t>Адрес деятельности              ------------------------------------------------------------</w:t>
      </w:r>
    </w:p>
    <w:p w:rsidR="009755AE" w:rsidRPr="00243DA1" w:rsidRDefault="009755AE" w:rsidP="00FF2E85">
      <w:pPr>
        <w:ind w:firstLine="142"/>
        <w:jc w:val="both"/>
        <w:rPr>
          <w:rFonts w:ascii="Sylfaen" w:hAnsi="Sylfaen"/>
          <w:sz w:val="14"/>
          <w:szCs w:val="18"/>
        </w:rPr>
      </w:pPr>
      <w:r w:rsidRPr="00243DA1">
        <w:rPr>
          <w:rFonts w:ascii="Sylfaen" w:hAnsi="Sylfaen"/>
          <w:sz w:val="14"/>
          <w:szCs w:val="18"/>
        </w:rPr>
        <w:t>адрес деятельности</w:t>
      </w:r>
    </w:p>
    <w:p w:rsidR="009755AE" w:rsidRPr="00243DA1" w:rsidRDefault="009755AE" w:rsidP="00FF2E85">
      <w:pPr>
        <w:ind w:firstLine="142"/>
        <w:jc w:val="both"/>
        <w:rPr>
          <w:rFonts w:ascii="Sylfaen" w:hAnsi="Sylfaen"/>
          <w:sz w:val="20"/>
        </w:rPr>
      </w:pPr>
      <w:r w:rsidRPr="00243DA1">
        <w:rPr>
          <w:rFonts w:ascii="Sylfaen" w:hAnsi="Sylfaen"/>
          <w:sz w:val="20"/>
        </w:rPr>
        <w:t>Номер телефона                     -------------------------------------------------------------</w:t>
      </w:r>
    </w:p>
    <w:p w:rsidR="009755AE" w:rsidRPr="00243DA1" w:rsidRDefault="009755AE" w:rsidP="00FF2E85">
      <w:pPr>
        <w:tabs>
          <w:tab w:val="left" w:pos="7371"/>
        </w:tabs>
        <w:ind w:firstLine="142"/>
        <w:jc w:val="both"/>
        <w:rPr>
          <w:rFonts w:ascii="Sylfaen" w:hAnsi="Sylfaen"/>
          <w:sz w:val="12"/>
        </w:rPr>
      </w:pPr>
      <w:r w:rsidRPr="00243DA1">
        <w:rPr>
          <w:rFonts w:ascii="Sylfaen" w:hAnsi="Sylfaen"/>
          <w:sz w:val="12"/>
        </w:rPr>
        <w:t>Номер телефона</w:t>
      </w:r>
    </w:p>
    <w:p w:rsidR="009755AE" w:rsidRPr="00243DA1" w:rsidRDefault="009755AE" w:rsidP="00FF2E85">
      <w:pPr>
        <w:widowControl w:val="0"/>
        <w:ind w:firstLine="142"/>
        <w:jc w:val="both"/>
        <w:rPr>
          <w:rFonts w:ascii="Sylfaen" w:hAnsi="Sylfaen"/>
          <w:sz w:val="20"/>
        </w:rPr>
      </w:pPr>
      <w:r w:rsidRPr="00243DA1">
        <w:rPr>
          <w:rFonts w:ascii="Sylfaen" w:hAnsi="Sylfaen"/>
          <w:sz w:val="20"/>
        </w:rPr>
        <w:t>Настоящим _________________________________объявляет и подтверждает,что:</w:t>
      </w:r>
    </w:p>
    <w:p w:rsidR="009755AE" w:rsidRPr="00243DA1" w:rsidRDefault="009755AE" w:rsidP="00FF2E85">
      <w:pPr>
        <w:widowControl w:val="0"/>
        <w:ind w:firstLine="142"/>
        <w:jc w:val="both"/>
        <w:rPr>
          <w:rFonts w:ascii="Sylfaen" w:hAnsi="Sylfaen"/>
          <w:sz w:val="12"/>
        </w:rPr>
      </w:pPr>
      <w:r w:rsidRPr="00243DA1">
        <w:rPr>
          <w:rFonts w:ascii="Sylfaen" w:hAnsi="Sylfaen"/>
          <w:sz w:val="12"/>
        </w:rPr>
        <w:t>наименование участника</w:t>
      </w:r>
    </w:p>
    <w:p w:rsidR="009755AE" w:rsidRPr="00243DA1" w:rsidRDefault="009755AE" w:rsidP="00FF2E85">
      <w:pPr>
        <w:pStyle w:val="ListParagraph"/>
        <w:widowControl w:val="0"/>
        <w:numPr>
          <w:ilvl w:val="0"/>
          <w:numId w:val="22"/>
        </w:numPr>
        <w:ind w:left="0" w:firstLine="142"/>
        <w:jc w:val="both"/>
        <w:rPr>
          <w:rFonts w:ascii="Sylfaen" w:hAnsi="Sylfaen" w:cs="Arial"/>
          <w:sz w:val="20"/>
        </w:rPr>
      </w:pPr>
      <w:r w:rsidRPr="00243DA1">
        <w:rPr>
          <w:rFonts w:ascii="Sylfaen" w:hAnsi="Sylfaen"/>
          <w:sz w:val="20"/>
        </w:rPr>
        <w:t>удовлетворяет</w:t>
      </w:r>
      <w:r w:rsidRPr="00243DA1">
        <w:rPr>
          <w:rFonts w:ascii="Sylfaen" w:hAnsi="Sylfaen"/>
          <w:spacing w:val="-4"/>
          <w:sz w:val="20"/>
        </w:rPr>
        <w:t xml:space="preserve"> требованиям к праву участия установленным приглашением на </w:t>
      </w:r>
      <w:r w:rsidRPr="00243DA1">
        <w:rPr>
          <w:rFonts w:ascii="Sylfaen" w:hAnsi="Sylfaen"/>
          <w:sz w:val="20"/>
        </w:rPr>
        <w:t xml:space="preserve">запрос котировок под кодом </w:t>
      </w:r>
      <w:r w:rsidRPr="00243DA1">
        <w:rPr>
          <w:rFonts w:ascii="Sylfaen" w:hAnsi="Sylfaen"/>
          <w:b/>
          <w:i/>
          <w:sz w:val="20"/>
        </w:rPr>
        <w:t>НПГО</w:t>
      </w:r>
      <w:r w:rsidRPr="00243DA1">
        <w:rPr>
          <w:rFonts w:ascii="Sylfaen" w:hAnsi="Sylfaen"/>
          <w:b/>
          <w:sz w:val="20"/>
          <w:lang w:val="hy-AM"/>
        </w:rPr>
        <w:t>-ГАПЗБ-</w:t>
      </w:r>
      <w:r w:rsidR="0086440C">
        <w:rPr>
          <w:rFonts w:ascii="Sylfaen" w:hAnsi="Sylfaen"/>
          <w:b/>
          <w:sz w:val="20"/>
          <w:lang w:val="hy-AM"/>
        </w:rPr>
        <w:t>22/11</w:t>
      </w:r>
      <w:r w:rsidRPr="00243DA1">
        <w:rPr>
          <w:rFonts w:ascii="Sylfaen" w:hAnsi="Sylfaen"/>
          <w:sz w:val="20"/>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243DA1">
        <w:rPr>
          <w:rFonts w:ascii="Sylfaen" w:hAnsi="Sylfaen"/>
          <w:sz w:val="20"/>
          <w:vertAlign w:val="superscript"/>
        </w:rPr>
        <w:t>16</w:t>
      </w:r>
      <w:r w:rsidRPr="00243DA1">
        <w:rPr>
          <w:rFonts w:ascii="Sylfaen" w:hAnsi="Sylfaen"/>
          <w:sz w:val="20"/>
        </w:rPr>
        <w:t>,</w:t>
      </w:r>
    </w:p>
    <w:p w:rsidR="009755AE" w:rsidRPr="00243DA1" w:rsidRDefault="009755AE" w:rsidP="00FF2E85">
      <w:pPr>
        <w:pStyle w:val="ListParagraph"/>
        <w:widowControl w:val="0"/>
        <w:numPr>
          <w:ilvl w:val="0"/>
          <w:numId w:val="22"/>
        </w:numPr>
        <w:tabs>
          <w:tab w:val="left" w:pos="567"/>
        </w:tabs>
        <w:ind w:left="0" w:firstLine="142"/>
        <w:jc w:val="both"/>
        <w:rPr>
          <w:rFonts w:ascii="Sylfaen" w:hAnsi="Sylfaen" w:cs="Arial"/>
          <w:sz w:val="20"/>
        </w:rPr>
      </w:pPr>
      <w:r w:rsidRPr="00243DA1">
        <w:rPr>
          <w:rFonts w:ascii="Sylfaen" w:hAnsi="Sylfaen"/>
          <w:sz w:val="20"/>
        </w:rPr>
        <w:t xml:space="preserve">в рамках участия в запрос котировокпод кодом </w:t>
      </w:r>
      <w:r w:rsidRPr="00243DA1">
        <w:rPr>
          <w:rFonts w:ascii="Sylfaen" w:hAnsi="Sylfaen"/>
          <w:b/>
          <w:i/>
          <w:sz w:val="20"/>
        </w:rPr>
        <w:t>НПГО</w:t>
      </w:r>
      <w:r w:rsidRPr="00243DA1">
        <w:rPr>
          <w:rFonts w:ascii="Sylfaen" w:hAnsi="Sylfaen"/>
          <w:b/>
          <w:sz w:val="20"/>
          <w:lang w:val="hy-AM"/>
        </w:rPr>
        <w:t>-ГАПЗБ-</w:t>
      </w:r>
      <w:r w:rsidR="0086440C">
        <w:rPr>
          <w:rFonts w:ascii="Sylfaen" w:hAnsi="Sylfaen"/>
          <w:b/>
          <w:sz w:val="20"/>
          <w:lang w:val="hy-AM"/>
        </w:rPr>
        <w:t>22/11</w:t>
      </w:r>
    </w:p>
    <w:p w:rsidR="009755AE" w:rsidRPr="00243DA1" w:rsidRDefault="009755AE" w:rsidP="00FF2E85">
      <w:pPr>
        <w:pStyle w:val="ListParagraph"/>
        <w:widowControl w:val="0"/>
        <w:numPr>
          <w:ilvl w:val="0"/>
          <w:numId w:val="22"/>
        </w:numPr>
        <w:tabs>
          <w:tab w:val="left" w:pos="567"/>
        </w:tabs>
        <w:ind w:left="0" w:firstLine="142"/>
        <w:jc w:val="both"/>
        <w:rPr>
          <w:rFonts w:ascii="Sylfaen" w:hAnsi="Sylfaen"/>
          <w:sz w:val="20"/>
        </w:rPr>
      </w:pPr>
      <w:r w:rsidRPr="00243DA1">
        <w:rPr>
          <w:rFonts w:ascii="Sylfaen" w:hAnsi="Sylfaen"/>
          <w:sz w:val="20"/>
        </w:rPr>
        <w:t>не допускал и (или) не допустит злоупотребления доминирующим положением и антиконкурентного соглашения,</w:t>
      </w:r>
    </w:p>
    <w:p w:rsidR="009755AE" w:rsidRPr="00243DA1" w:rsidRDefault="009755AE" w:rsidP="00FF2E85">
      <w:pPr>
        <w:pStyle w:val="ListParagraph"/>
        <w:widowControl w:val="0"/>
        <w:numPr>
          <w:ilvl w:val="0"/>
          <w:numId w:val="22"/>
        </w:numPr>
        <w:tabs>
          <w:tab w:val="left" w:pos="567"/>
        </w:tabs>
        <w:ind w:left="0" w:firstLine="142"/>
        <w:jc w:val="both"/>
        <w:rPr>
          <w:rFonts w:ascii="Sylfaen" w:hAnsi="Sylfaen"/>
          <w:spacing w:val="-6"/>
          <w:sz w:val="20"/>
        </w:rPr>
      </w:pPr>
      <w:r w:rsidRPr="00243DA1">
        <w:rPr>
          <w:rFonts w:ascii="Sylfaen" w:hAnsi="Sylfaen"/>
          <w:spacing w:val="-6"/>
          <w:sz w:val="20"/>
        </w:rPr>
        <w:t xml:space="preserve">отсутствует случай установленного приглашением на </w:t>
      </w:r>
      <w:r w:rsidRPr="00243DA1">
        <w:rPr>
          <w:rFonts w:ascii="Sylfaen" w:hAnsi="Sylfaen"/>
          <w:sz w:val="20"/>
        </w:rPr>
        <w:t xml:space="preserve">запрос котировок случая     одновременного </w:t>
      </w:r>
    </w:p>
    <w:p w:rsidR="009755AE" w:rsidRPr="00243DA1" w:rsidRDefault="009755AE" w:rsidP="00FF2E85">
      <w:pPr>
        <w:pStyle w:val="BodyTextIndent"/>
        <w:widowControl w:val="0"/>
        <w:spacing w:line="240" w:lineRule="auto"/>
        <w:ind w:firstLine="142"/>
        <w:jc w:val="left"/>
        <w:rPr>
          <w:rFonts w:ascii="Sylfaen" w:hAnsi="Sylfaen"/>
          <w:i w:val="0"/>
        </w:rPr>
      </w:pPr>
      <w:r w:rsidRPr="00243DA1">
        <w:rPr>
          <w:rFonts w:ascii="Sylfaen" w:hAnsi="Sylfaen"/>
          <w:i w:val="0"/>
        </w:rPr>
        <w:t>участия взаимосвязанных с ________________ лиц и (или) учрежденных__________</w:t>
      </w:r>
    </w:p>
    <w:p w:rsidR="009755AE" w:rsidRPr="00243DA1" w:rsidRDefault="009755AE" w:rsidP="00FF2E85">
      <w:pPr>
        <w:widowControl w:val="0"/>
        <w:tabs>
          <w:tab w:val="left" w:pos="7938"/>
        </w:tabs>
        <w:ind w:firstLine="142"/>
        <w:jc w:val="both"/>
        <w:rPr>
          <w:rFonts w:ascii="Sylfaen" w:hAnsi="Sylfaen"/>
          <w:sz w:val="12"/>
        </w:rPr>
      </w:pPr>
      <w:r w:rsidRPr="00243DA1">
        <w:rPr>
          <w:rFonts w:ascii="Sylfaen" w:hAnsi="Sylfaen"/>
          <w:sz w:val="12"/>
        </w:rPr>
        <w:t>наименование участника</w:t>
      </w:r>
      <w:r w:rsidRPr="00243DA1">
        <w:rPr>
          <w:rFonts w:ascii="Sylfaen" w:hAnsi="Sylfaen"/>
          <w:sz w:val="12"/>
        </w:rPr>
        <w:tab/>
        <w:t>наименование</w:t>
      </w:r>
    </w:p>
    <w:p w:rsidR="009755AE" w:rsidRPr="00243DA1" w:rsidRDefault="009755AE" w:rsidP="00FF2E85">
      <w:pPr>
        <w:widowControl w:val="0"/>
        <w:tabs>
          <w:tab w:val="left" w:pos="7938"/>
        </w:tabs>
        <w:ind w:firstLine="142"/>
        <w:jc w:val="both"/>
        <w:rPr>
          <w:rFonts w:ascii="Sylfaen" w:hAnsi="Sylfaen" w:cs="Arial"/>
          <w:sz w:val="12"/>
        </w:rPr>
      </w:pPr>
      <w:r w:rsidRPr="00243DA1">
        <w:rPr>
          <w:rFonts w:ascii="Sylfaen" w:hAnsi="Sylfaen"/>
          <w:sz w:val="12"/>
        </w:rPr>
        <w:t>участника</w:t>
      </w:r>
    </w:p>
    <w:p w:rsidR="009755AE" w:rsidRPr="00243DA1" w:rsidRDefault="009755AE" w:rsidP="00FF2E85">
      <w:pPr>
        <w:widowControl w:val="0"/>
        <w:ind w:firstLine="142"/>
        <w:jc w:val="both"/>
        <w:rPr>
          <w:rFonts w:ascii="Sylfaen" w:hAnsi="Sylfaen"/>
          <w:sz w:val="20"/>
          <w:u w:val="single"/>
        </w:rPr>
      </w:pPr>
      <w:r w:rsidRPr="00243DA1">
        <w:rPr>
          <w:rFonts w:ascii="Sylfaen" w:hAnsi="Sylfaen"/>
          <w:sz w:val="20"/>
        </w:rPr>
        <w:t>организаций, либо организаций, имеющих принадлежащую ____________________</w:t>
      </w:r>
    </w:p>
    <w:p w:rsidR="009755AE" w:rsidRPr="00243DA1" w:rsidRDefault="009755AE" w:rsidP="00FF2E85">
      <w:pPr>
        <w:widowControl w:val="0"/>
        <w:ind w:firstLine="142"/>
        <w:jc w:val="both"/>
        <w:rPr>
          <w:rFonts w:ascii="Sylfaen" w:hAnsi="Sylfaen"/>
          <w:sz w:val="20"/>
        </w:rPr>
      </w:pPr>
      <w:r w:rsidRPr="00243DA1">
        <w:rPr>
          <w:rFonts w:ascii="Sylfaen" w:hAnsi="Sylfaen"/>
          <w:sz w:val="20"/>
          <w:vertAlign w:val="superscript"/>
        </w:rPr>
        <w:t>наименование участника</w:t>
      </w:r>
    </w:p>
    <w:p w:rsidR="009755AE" w:rsidRPr="00243DA1" w:rsidRDefault="009755AE" w:rsidP="00FF2E85">
      <w:pPr>
        <w:widowControl w:val="0"/>
        <w:ind w:firstLine="142"/>
        <w:jc w:val="both"/>
        <w:rPr>
          <w:ins w:id="0" w:author="Inesa Kocharyan" w:date="2021-09-01T13:44:00Z"/>
          <w:rFonts w:ascii="Sylfaen" w:hAnsi="Sylfaen"/>
          <w:sz w:val="20"/>
        </w:rPr>
      </w:pPr>
      <w:r w:rsidRPr="00243DA1">
        <w:rPr>
          <w:rFonts w:ascii="Sylfaen" w:hAnsi="Sylfaen"/>
          <w:sz w:val="20"/>
        </w:rPr>
        <w:t>долю (пай) в размере более пятидесяти процентов.</w:t>
      </w:r>
    </w:p>
    <w:p w:rsidR="009755AE" w:rsidRPr="00243DA1" w:rsidRDefault="009755AE" w:rsidP="00FF2E85">
      <w:pPr>
        <w:widowControl w:val="0"/>
        <w:ind w:firstLine="142"/>
        <w:contextualSpacing/>
        <w:jc w:val="both"/>
        <w:rPr>
          <w:rFonts w:ascii="Sylfaen" w:hAnsi="Sylfaen"/>
          <w:sz w:val="20"/>
        </w:rPr>
      </w:pPr>
      <w:r w:rsidRPr="00243DA1">
        <w:rPr>
          <w:rFonts w:ascii="Sylfaen" w:hAnsi="Sylfaen"/>
          <w:sz w:val="20"/>
        </w:rPr>
        <w:t>Ниже  ----------------------------------------представляет ссылку на сайт, содержащий</w:t>
      </w:r>
    </w:p>
    <w:p w:rsidR="009755AE" w:rsidRPr="00243DA1" w:rsidRDefault="009755AE" w:rsidP="00FF2E85">
      <w:pPr>
        <w:widowControl w:val="0"/>
        <w:ind w:firstLine="142"/>
        <w:contextualSpacing/>
        <w:jc w:val="both"/>
        <w:rPr>
          <w:rFonts w:ascii="Sylfaen" w:hAnsi="Sylfaen"/>
          <w:sz w:val="20"/>
        </w:rPr>
      </w:pPr>
      <w:r w:rsidRPr="00243DA1">
        <w:rPr>
          <w:rFonts w:ascii="Sylfaen" w:hAnsi="Sylfaen"/>
          <w:sz w:val="20"/>
          <w:vertAlign w:val="superscript"/>
        </w:rPr>
        <w:t>наименование участника</w:t>
      </w:r>
    </w:p>
    <w:p w:rsidR="009755AE" w:rsidRPr="00FF2E85" w:rsidRDefault="009755AE" w:rsidP="00FF2E85">
      <w:pPr>
        <w:widowControl w:val="0"/>
        <w:ind w:firstLine="142"/>
        <w:jc w:val="both"/>
        <w:rPr>
          <w:rFonts w:ascii="Sylfaen" w:hAnsi="Sylfaen"/>
          <w:sz w:val="14"/>
        </w:rPr>
      </w:pPr>
      <w:r w:rsidRPr="00243DA1">
        <w:rPr>
          <w:rFonts w:ascii="Sylfaen" w:hAnsi="Sylfaen"/>
          <w:sz w:val="20"/>
        </w:rPr>
        <w:t xml:space="preserve">информацию о </w:t>
      </w:r>
      <w:r w:rsidRPr="00FF2E85">
        <w:rPr>
          <w:rFonts w:ascii="Sylfaen" w:hAnsi="Sylfaen"/>
          <w:sz w:val="12"/>
        </w:rPr>
        <w:t xml:space="preserve">реальных бенефициарах ---------------------------------------------------- </w:t>
      </w:r>
      <w:r w:rsidRPr="00FF2E85">
        <w:rPr>
          <w:rStyle w:val="FootnoteReference"/>
          <w:rFonts w:ascii="Sylfaen" w:hAnsi="Sylfaen"/>
          <w:sz w:val="16"/>
          <w:szCs w:val="28"/>
        </w:rPr>
        <w:footnoteReference w:customMarkFollows="1" w:id="4"/>
        <w:t>**</w:t>
      </w:r>
      <w:r w:rsidRPr="00FF2E85">
        <w:rPr>
          <w:rFonts w:ascii="Sylfaen" w:hAnsi="Sylfaen"/>
          <w:sz w:val="16"/>
          <w:szCs w:val="28"/>
        </w:rPr>
        <w:t>.</w:t>
      </w:r>
      <w:r w:rsidRPr="00FF2E85">
        <w:rPr>
          <w:rFonts w:ascii="Sylfaen" w:hAnsi="Sylfaen"/>
          <w:sz w:val="14"/>
        </w:rPr>
        <w:br w:type="page"/>
      </w:r>
    </w:p>
    <w:p w:rsidR="009755AE" w:rsidRPr="00FF2E85" w:rsidRDefault="009755AE" w:rsidP="008467B3">
      <w:pPr>
        <w:ind w:left="-426" w:firstLine="568"/>
        <w:rPr>
          <w:rFonts w:ascii="Sylfaen" w:hAnsi="Sylfaen"/>
          <w:sz w:val="16"/>
        </w:rPr>
      </w:pPr>
    </w:p>
    <w:p w:rsidR="009755AE" w:rsidRPr="00FF2E85" w:rsidRDefault="009755AE" w:rsidP="008467B3">
      <w:pPr>
        <w:ind w:left="-426" w:firstLine="568"/>
        <w:jc w:val="both"/>
        <w:rPr>
          <w:rFonts w:ascii="Sylfaen" w:hAnsi="Sylfaen"/>
          <w:sz w:val="22"/>
        </w:rPr>
      </w:pPr>
    </w:p>
    <w:p w:rsidR="009755AE" w:rsidRPr="00FF2E85" w:rsidRDefault="009755AE" w:rsidP="008467B3">
      <w:pPr>
        <w:ind w:left="-426" w:firstLine="568"/>
        <w:jc w:val="both"/>
        <w:rPr>
          <w:rFonts w:ascii="Sylfaen" w:hAnsi="Sylfaen"/>
          <w:sz w:val="22"/>
        </w:rPr>
      </w:pPr>
      <w:r w:rsidRPr="00FF2E85">
        <w:rPr>
          <w:rFonts w:ascii="Sylfaen" w:hAnsi="Sylfaen"/>
          <w:sz w:val="22"/>
        </w:rPr>
        <w:t>Прилагается  полное описание предлагаемого   ----------------------------    товара,</w:t>
      </w:r>
    </w:p>
    <w:p w:rsidR="009755AE" w:rsidRPr="00FF2E85" w:rsidRDefault="009755AE" w:rsidP="008467B3">
      <w:pPr>
        <w:ind w:left="-426" w:firstLine="568"/>
        <w:jc w:val="both"/>
        <w:rPr>
          <w:rFonts w:ascii="Sylfaen" w:hAnsi="Sylfaen"/>
          <w:sz w:val="22"/>
        </w:rPr>
      </w:pPr>
      <w:r w:rsidRPr="00FF2E85">
        <w:rPr>
          <w:rFonts w:ascii="Sylfaen" w:hAnsi="Sylfaen"/>
          <w:sz w:val="14"/>
        </w:rPr>
        <w:t xml:space="preserve"> наименование участника</w:t>
      </w:r>
    </w:p>
    <w:p w:rsidR="009755AE" w:rsidRPr="00FF2E85" w:rsidRDefault="009755AE" w:rsidP="008467B3">
      <w:pPr>
        <w:ind w:left="-426" w:firstLine="568"/>
        <w:jc w:val="both"/>
        <w:rPr>
          <w:rFonts w:ascii="Sylfaen" w:hAnsi="Sylfaen"/>
          <w:sz w:val="28"/>
          <w:lang w:val="hy-AM"/>
        </w:rPr>
      </w:pPr>
      <w:r w:rsidRPr="00FF2E85">
        <w:rPr>
          <w:rFonts w:ascii="Sylfaen" w:hAnsi="Sylfaen"/>
          <w:sz w:val="22"/>
        </w:rPr>
        <w:t>согласно Приложению 1.1.</w:t>
      </w:r>
    </w:p>
    <w:p w:rsidR="009755AE" w:rsidRPr="00FF2E85" w:rsidRDefault="009755AE" w:rsidP="008467B3">
      <w:pPr>
        <w:tabs>
          <w:tab w:val="left" w:pos="7371"/>
        </w:tabs>
        <w:spacing w:after="160"/>
        <w:ind w:left="-426" w:firstLine="568"/>
        <w:jc w:val="both"/>
        <w:rPr>
          <w:rFonts w:ascii="Sylfaen" w:hAnsi="Sylfaen"/>
          <w:sz w:val="14"/>
        </w:rPr>
      </w:pPr>
    </w:p>
    <w:p w:rsidR="009755AE" w:rsidRPr="00FF2E85" w:rsidRDefault="009755AE" w:rsidP="008467B3">
      <w:pPr>
        <w:ind w:left="-426" w:firstLine="568"/>
        <w:jc w:val="both"/>
        <w:rPr>
          <w:rFonts w:ascii="Sylfaen" w:hAnsi="Sylfaen"/>
          <w:sz w:val="22"/>
        </w:rPr>
      </w:pPr>
      <w:r w:rsidRPr="00FF2E85">
        <w:rPr>
          <w:rFonts w:ascii="Sylfaen" w:hAnsi="Sylfaen"/>
          <w:sz w:val="22"/>
        </w:rPr>
        <w:t>_______________________________________________</w:t>
      </w:r>
      <w:r w:rsidRPr="00FF2E85">
        <w:rPr>
          <w:rFonts w:ascii="Sylfaen" w:hAnsi="Sylfaen"/>
          <w:sz w:val="22"/>
        </w:rPr>
        <w:tab/>
        <w:t>_____________________</w:t>
      </w:r>
    </w:p>
    <w:p w:rsidR="009755AE" w:rsidRPr="00FF2E85" w:rsidRDefault="009755AE" w:rsidP="008467B3">
      <w:pPr>
        <w:tabs>
          <w:tab w:val="left" w:pos="7230"/>
        </w:tabs>
        <w:ind w:left="-426" w:firstLine="568"/>
        <w:jc w:val="both"/>
        <w:rPr>
          <w:rFonts w:ascii="Sylfaen" w:hAnsi="Sylfaen"/>
          <w:sz w:val="14"/>
        </w:rPr>
      </w:pPr>
      <w:r w:rsidRPr="00FF2E85">
        <w:rPr>
          <w:rFonts w:ascii="Sylfaen" w:hAnsi="Sylfaen"/>
          <w:sz w:val="14"/>
        </w:rPr>
        <w:t>наименование участника (должность,</w:t>
      </w:r>
      <w:r w:rsidRPr="00FF2E85">
        <w:rPr>
          <w:rFonts w:ascii="Sylfaen" w:hAnsi="Sylfaen"/>
          <w:sz w:val="14"/>
        </w:rPr>
        <w:tab/>
        <w:t>подпись)</w:t>
      </w:r>
    </w:p>
    <w:p w:rsidR="009755AE" w:rsidRPr="00FF2E85" w:rsidRDefault="009755AE" w:rsidP="008467B3">
      <w:pPr>
        <w:spacing w:after="160"/>
        <w:ind w:left="-426" w:firstLine="568"/>
        <w:jc w:val="both"/>
        <w:rPr>
          <w:rFonts w:ascii="Sylfaen" w:hAnsi="Sylfaen"/>
          <w:sz w:val="14"/>
        </w:rPr>
      </w:pPr>
      <w:r w:rsidRPr="00FF2E85">
        <w:rPr>
          <w:rFonts w:ascii="Sylfaen" w:hAnsi="Sylfaen"/>
          <w:sz w:val="14"/>
        </w:rPr>
        <w:t>имя, фамилия руководителя)</w:t>
      </w:r>
    </w:p>
    <w:p w:rsidR="009755AE" w:rsidRPr="00FF2E85" w:rsidRDefault="009755AE" w:rsidP="008467B3">
      <w:pPr>
        <w:widowControl w:val="0"/>
        <w:spacing w:after="160"/>
        <w:ind w:left="-426" w:firstLine="568"/>
        <w:jc w:val="right"/>
        <w:rPr>
          <w:rFonts w:ascii="Sylfaen" w:hAnsi="Sylfaen"/>
          <w:b/>
          <w:sz w:val="22"/>
        </w:rPr>
      </w:pPr>
      <w:r w:rsidRPr="00FF2E85">
        <w:rPr>
          <w:rFonts w:ascii="Sylfaen" w:hAnsi="Sylfaen"/>
          <w:sz w:val="22"/>
        </w:rPr>
        <w:t>М. П.</w:t>
      </w:r>
    </w:p>
    <w:p w:rsidR="00B048B2" w:rsidRPr="00FF2E85" w:rsidRDefault="00B048B2" w:rsidP="008467B3">
      <w:pPr>
        <w:ind w:left="-426" w:firstLine="568"/>
        <w:rPr>
          <w:rFonts w:ascii="GHEA Grapalat" w:hAnsi="GHEA Grapalat"/>
          <w:b/>
          <w:sz w:val="12"/>
          <w:szCs w:val="19"/>
        </w:rPr>
      </w:pPr>
    </w:p>
    <w:p w:rsidR="009755AE" w:rsidRPr="00034872" w:rsidRDefault="009755AE" w:rsidP="008467B3">
      <w:pPr>
        <w:ind w:left="-426" w:firstLine="568"/>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FC335C" w:rsidRDefault="009755AE"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0B109B" w:rsidRPr="00FC335C" w:rsidRDefault="000B109B" w:rsidP="009E01A4">
      <w:pPr>
        <w:ind w:left="-567"/>
        <w:rPr>
          <w:rFonts w:ascii="GHEA Grapalat" w:hAnsi="GHEA Grapalat"/>
          <w:b/>
          <w:sz w:val="19"/>
          <w:szCs w:val="19"/>
        </w:rPr>
      </w:pPr>
    </w:p>
    <w:p w:rsidR="000B109B" w:rsidRPr="00FC335C" w:rsidRDefault="000B109B" w:rsidP="009E01A4">
      <w:pPr>
        <w:ind w:left="-567"/>
        <w:rPr>
          <w:rFonts w:ascii="GHEA Grapalat" w:hAnsi="GHEA Grapalat"/>
          <w:b/>
          <w:sz w:val="19"/>
          <w:szCs w:val="19"/>
        </w:rPr>
      </w:pPr>
    </w:p>
    <w:p w:rsidR="009755AE" w:rsidRPr="009755AE" w:rsidRDefault="009755AE" w:rsidP="009755AE">
      <w:pPr>
        <w:pStyle w:val="Heading3"/>
        <w:keepNext w:val="0"/>
        <w:widowControl w:val="0"/>
        <w:spacing w:after="160" w:line="240" w:lineRule="auto"/>
        <w:ind w:firstLine="567"/>
        <w:jc w:val="right"/>
        <w:rPr>
          <w:rFonts w:ascii="Sylfaen" w:hAnsi="Sylfaen" w:cs="Arial"/>
          <w:b/>
          <w:i w:val="0"/>
          <w:sz w:val="18"/>
          <w:szCs w:val="18"/>
        </w:rPr>
      </w:pPr>
      <w:r w:rsidRPr="009755AE">
        <w:rPr>
          <w:rFonts w:ascii="Sylfaen" w:hAnsi="Sylfaen"/>
          <w:b/>
          <w:i w:val="0"/>
          <w:sz w:val="18"/>
          <w:szCs w:val="18"/>
        </w:rPr>
        <w:t>Приложение № 1.1</w:t>
      </w:r>
    </w:p>
    <w:p w:rsidR="009755AE" w:rsidRPr="009755AE" w:rsidRDefault="009755AE" w:rsidP="009755AE">
      <w:pPr>
        <w:pStyle w:val="BodyTextIndent3"/>
        <w:widowControl w:val="0"/>
        <w:spacing w:after="160" w:line="240" w:lineRule="auto"/>
        <w:jc w:val="right"/>
        <w:rPr>
          <w:rFonts w:ascii="Sylfaen" w:hAnsi="Sylfaen" w:cs="Arial"/>
          <w:b/>
          <w:sz w:val="18"/>
          <w:szCs w:val="18"/>
        </w:rPr>
      </w:pPr>
      <w:r w:rsidRPr="009755AE">
        <w:rPr>
          <w:rFonts w:ascii="Sylfaen" w:hAnsi="Sylfaen"/>
          <w:b/>
          <w:sz w:val="18"/>
          <w:szCs w:val="18"/>
        </w:rPr>
        <w:t>к Приглашению на запрос котировок</w:t>
      </w:r>
      <w:r w:rsidRPr="009755AE">
        <w:rPr>
          <w:rFonts w:ascii="Sylfaen" w:hAnsi="Sylfaen" w:cs="Arial"/>
          <w:b/>
          <w:sz w:val="18"/>
          <w:szCs w:val="18"/>
        </w:rPr>
        <w:br/>
      </w:r>
      <w:r w:rsidRPr="009755AE">
        <w:rPr>
          <w:rFonts w:ascii="Sylfaen" w:hAnsi="Sylfaen"/>
          <w:b/>
          <w:sz w:val="18"/>
          <w:szCs w:val="18"/>
        </w:rPr>
        <w:t xml:space="preserve">под кодом </w:t>
      </w:r>
      <w:r w:rsidRPr="009755AE">
        <w:rPr>
          <w:rFonts w:ascii="Sylfaen" w:hAnsi="Sylfaen"/>
          <w:b/>
          <w:i/>
          <w:sz w:val="18"/>
          <w:szCs w:val="18"/>
        </w:rPr>
        <w:t>НПГО</w:t>
      </w:r>
      <w:r w:rsidRPr="009755AE">
        <w:rPr>
          <w:rFonts w:ascii="Sylfaen" w:hAnsi="Sylfaen"/>
          <w:b/>
          <w:sz w:val="18"/>
          <w:szCs w:val="18"/>
          <w:lang w:val="hy-AM"/>
        </w:rPr>
        <w:t>-ГАПЗБ-</w:t>
      </w:r>
      <w:r w:rsidR="0086440C">
        <w:rPr>
          <w:rFonts w:ascii="Sylfaen" w:hAnsi="Sylfaen"/>
          <w:b/>
          <w:sz w:val="18"/>
          <w:szCs w:val="18"/>
          <w:lang w:val="hy-AM"/>
        </w:rPr>
        <w:t>22/11</w:t>
      </w:r>
    </w:p>
    <w:p w:rsidR="009755AE" w:rsidRPr="009755AE" w:rsidRDefault="009755AE" w:rsidP="009755AE">
      <w:pPr>
        <w:widowControl w:val="0"/>
        <w:spacing w:after="160"/>
        <w:ind w:left="567" w:right="565"/>
        <w:jc w:val="center"/>
        <w:rPr>
          <w:rFonts w:ascii="Sylfaen" w:hAnsi="Sylfaen"/>
          <w:b/>
          <w:sz w:val="18"/>
          <w:szCs w:val="18"/>
        </w:rPr>
      </w:pPr>
    </w:p>
    <w:p w:rsidR="009755AE" w:rsidRPr="009755AE" w:rsidRDefault="009755AE" w:rsidP="009755AE">
      <w:pPr>
        <w:pStyle w:val="Heading3"/>
        <w:keepNext w:val="0"/>
        <w:widowControl w:val="0"/>
        <w:spacing w:after="160" w:line="240" w:lineRule="auto"/>
        <w:ind w:left="567" w:right="565"/>
        <w:rPr>
          <w:rFonts w:ascii="Sylfaen" w:hAnsi="Sylfaen"/>
          <w:b/>
          <w:i w:val="0"/>
          <w:sz w:val="18"/>
          <w:szCs w:val="18"/>
        </w:rPr>
      </w:pPr>
      <w:r w:rsidRPr="009755AE">
        <w:rPr>
          <w:rFonts w:ascii="Sylfaen" w:hAnsi="Sylfaen"/>
          <w:b/>
          <w:i w:val="0"/>
          <w:sz w:val="18"/>
          <w:szCs w:val="18"/>
        </w:rPr>
        <w:t>ОПИСАНИЕ</w:t>
      </w:r>
    </w:p>
    <w:p w:rsidR="009755AE" w:rsidRPr="009755AE" w:rsidRDefault="009755AE" w:rsidP="009755AE">
      <w:pPr>
        <w:pStyle w:val="Heading3"/>
        <w:keepNext w:val="0"/>
        <w:widowControl w:val="0"/>
        <w:spacing w:after="160" w:line="240" w:lineRule="auto"/>
        <w:ind w:left="567" w:right="565"/>
        <w:rPr>
          <w:rFonts w:ascii="Sylfaen" w:hAnsi="Sylfaen"/>
          <w:b/>
          <w:i w:val="0"/>
          <w:sz w:val="18"/>
          <w:szCs w:val="18"/>
        </w:rPr>
      </w:pPr>
      <w:r w:rsidRPr="009755AE">
        <w:rPr>
          <w:rFonts w:ascii="Sylfaen" w:hAnsi="Sylfaen"/>
          <w:b/>
          <w:i w:val="0"/>
          <w:sz w:val="18"/>
          <w:szCs w:val="18"/>
        </w:rPr>
        <w:t>приборов и оборудования</w:t>
      </w:r>
    </w:p>
    <w:p w:rsidR="009755AE" w:rsidRPr="009755AE" w:rsidRDefault="009755AE" w:rsidP="009755AE">
      <w:pPr>
        <w:pStyle w:val="Heading3"/>
        <w:keepNext w:val="0"/>
        <w:widowControl w:val="0"/>
        <w:spacing w:after="160" w:line="240" w:lineRule="auto"/>
        <w:ind w:left="567" w:right="565"/>
        <w:rPr>
          <w:rFonts w:ascii="Sylfaen" w:hAnsi="Sylfaen" w:cs="Arial"/>
          <w:sz w:val="18"/>
          <w:szCs w:val="18"/>
        </w:rPr>
      </w:pPr>
    </w:p>
    <w:p w:rsidR="009755AE" w:rsidRPr="00034872" w:rsidRDefault="009755AE" w:rsidP="009755AE">
      <w:pPr>
        <w:widowControl w:val="0"/>
        <w:jc w:val="both"/>
        <w:rPr>
          <w:rFonts w:ascii="Sylfaen" w:hAnsi="Sylfaen"/>
          <w:sz w:val="18"/>
          <w:szCs w:val="18"/>
        </w:rPr>
      </w:pPr>
      <w:r w:rsidRPr="009755AE">
        <w:rPr>
          <w:rFonts w:ascii="Sylfaen" w:hAnsi="Sylfaen"/>
          <w:sz w:val="18"/>
          <w:szCs w:val="18"/>
        </w:rPr>
        <w:t xml:space="preserve">_____________________________,   в качестве участника в  наименование участника рамках </w:t>
      </w:r>
      <w:r w:rsidRPr="009755AE">
        <w:rPr>
          <w:rFonts w:ascii="Sylfaen" w:hAnsi="Sylfaen"/>
          <w:b/>
          <w:sz w:val="18"/>
          <w:szCs w:val="18"/>
        </w:rPr>
        <w:t>запрос котировок</w:t>
      </w:r>
      <w:r w:rsidRPr="009755AE">
        <w:rPr>
          <w:rFonts w:ascii="Sylfaen" w:hAnsi="Sylfaen"/>
          <w:sz w:val="18"/>
          <w:szCs w:val="18"/>
        </w:rPr>
        <w:t xml:space="preserve">под кодом </w:t>
      </w:r>
      <w:r w:rsidRPr="009755AE">
        <w:rPr>
          <w:rFonts w:ascii="Sylfaen" w:hAnsi="Sylfaen"/>
          <w:b/>
          <w:i/>
          <w:sz w:val="18"/>
          <w:szCs w:val="18"/>
        </w:rPr>
        <w:t>НПГО</w:t>
      </w:r>
      <w:r w:rsidRPr="009755AE">
        <w:rPr>
          <w:rFonts w:ascii="Sylfaen" w:hAnsi="Sylfaen"/>
          <w:b/>
          <w:sz w:val="18"/>
          <w:szCs w:val="18"/>
          <w:lang w:val="hy-AM"/>
        </w:rPr>
        <w:t>-ГАПЗБ-</w:t>
      </w:r>
      <w:r w:rsidR="0086440C">
        <w:rPr>
          <w:rFonts w:ascii="Sylfaen" w:hAnsi="Sylfaen"/>
          <w:b/>
          <w:sz w:val="18"/>
          <w:szCs w:val="18"/>
          <w:lang w:val="hy-AM"/>
        </w:rPr>
        <w:t>22/11</w:t>
      </w:r>
      <w:r w:rsidRPr="009755AE">
        <w:rPr>
          <w:rFonts w:ascii="Sylfaen" w:hAnsi="Sylfaen"/>
          <w:sz w:val="18"/>
          <w:szCs w:val="18"/>
        </w:rPr>
        <w:t xml:space="preserve">ниже по лотам представляет описания предлагаемых им приборов и оборудования. </w:t>
      </w:r>
    </w:p>
    <w:p w:rsidR="009755AE" w:rsidRPr="00034872" w:rsidRDefault="009755AE" w:rsidP="009755AE">
      <w:pPr>
        <w:widowControl w:val="0"/>
        <w:jc w:val="both"/>
        <w:rPr>
          <w:rFonts w:ascii="Sylfaen" w:hAnsi="Sylfaen"/>
          <w:sz w:val="18"/>
          <w:szCs w:val="18"/>
        </w:rPr>
      </w:pP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773"/>
        <w:gridCol w:w="3260"/>
        <w:gridCol w:w="2854"/>
        <w:gridCol w:w="12"/>
      </w:tblGrid>
      <w:tr w:rsidR="009755AE" w:rsidRPr="009755AE" w:rsidTr="00034872">
        <w:trPr>
          <w:jc w:val="center"/>
        </w:trPr>
        <w:tc>
          <w:tcPr>
            <w:tcW w:w="1241" w:type="dxa"/>
            <w:vMerge w:val="restart"/>
            <w:vAlign w:val="center"/>
          </w:tcPr>
          <w:p w:rsidR="009755AE" w:rsidRPr="009755AE" w:rsidRDefault="009755AE" w:rsidP="00034872">
            <w:pPr>
              <w:widowControl w:val="0"/>
              <w:jc w:val="center"/>
              <w:rPr>
                <w:rFonts w:ascii="Sylfaen" w:hAnsi="Sylfaen"/>
                <w:b/>
                <w:sz w:val="18"/>
                <w:szCs w:val="18"/>
              </w:rPr>
            </w:pPr>
          </w:p>
          <w:p w:rsidR="009755AE" w:rsidRPr="009755AE" w:rsidRDefault="009755AE" w:rsidP="00034872">
            <w:pPr>
              <w:widowControl w:val="0"/>
              <w:jc w:val="center"/>
              <w:rPr>
                <w:rFonts w:ascii="Sylfaen" w:hAnsi="Sylfaen"/>
                <w:b/>
                <w:bCs/>
                <w:sz w:val="18"/>
                <w:szCs w:val="18"/>
              </w:rPr>
            </w:pPr>
            <w:r w:rsidRPr="009755AE">
              <w:rPr>
                <w:rFonts w:ascii="Sylfaen" w:hAnsi="Sylfaen"/>
                <w:b/>
                <w:sz w:val="18"/>
                <w:szCs w:val="18"/>
              </w:rPr>
              <w:t>Номер лота</w:t>
            </w:r>
          </w:p>
        </w:tc>
        <w:tc>
          <w:tcPr>
            <w:tcW w:w="7899" w:type="dxa"/>
            <w:gridSpan w:val="4"/>
            <w:vAlign w:val="center"/>
          </w:tcPr>
          <w:p w:rsidR="009755AE" w:rsidRPr="009755AE" w:rsidRDefault="009755AE" w:rsidP="00034872">
            <w:pPr>
              <w:widowControl w:val="0"/>
              <w:jc w:val="center"/>
              <w:rPr>
                <w:rFonts w:ascii="Sylfaen" w:hAnsi="Sylfaen"/>
                <w:b/>
                <w:bCs/>
                <w:sz w:val="18"/>
                <w:szCs w:val="18"/>
                <w:lang w:val="en-US"/>
              </w:rPr>
            </w:pPr>
            <w:r w:rsidRPr="009755AE">
              <w:rPr>
                <w:rFonts w:ascii="Sylfaen" w:hAnsi="Sylfaen"/>
                <w:b/>
                <w:sz w:val="18"/>
                <w:szCs w:val="18"/>
              </w:rPr>
              <w:t>Предлагаемые приборы и оборудование</w:t>
            </w:r>
          </w:p>
        </w:tc>
      </w:tr>
      <w:tr w:rsidR="009755AE" w:rsidRPr="009755AE" w:rsidTr="00034872">
        <w:trPr>
          <w:gridAfter w:val="1"/>
          <w:wAfter w:w="12" w:type="dxa"/>
          <w:trHeight w:val="696"/>
          <w:jc w:val="center"/>
        </w:trPr>
        <w:tc>
          <w:tcPr>
            <w:tcW w:w="1241" w:type="dxa"/>
            <w:vMerge/>
            <w:vAlign w:val="center"/>
          </w:tcPr>
          <w:p w:rsidR="009755AE" w:rsidRPr="009755AE" w:rsidRDefault="009755AE" w:rsidP="00034872">
            <w:pPr>
              <w:widowControl w:val="0"/>
              <w:jc w:val="center"/>
              <w:rPr>
                <w:rFonts w:ascii="Sylfaen" w:hAnsi="Sylfaen"/>
                <w:b/>
                <w:bCs/>
                <w:sz w:val="18"/>
                <w:szCs w:val="18"/>
              </w:rPr>
            </w:pPr>
          </w:p>
        </w:tc>
        <w:tc>
          <w:tcPr>
            <w:tcW w:w="1773" w:type="dxa"/>
            <w:vAlign w:val="center"/>
          </w:tcPr>
          <w:p w:rsidR="009755AE" w:rsidRPr="009755AE" w:rsidRDefault="009755AE" w:rsidP="00034872">
            <w:pPr>
              <w:widowControl w:val="0"/>
              <w:jc w:val="center"/>
              <w:rPr>
                <w:rFonts w:ascii="Sylfaen" w:hAnsi="Sylfaen"/>
                <w:b/>
                <w:sz w:val="18"/>
                <w:szCs w:val="18"/>
              </w:rPr>
            </w:pPr>
            <w:r w:rsidRPr="009755AE">
              <w:rPr>
                <w:rFonts w:ascii="Sylfaen" w:hAnsi="Sylfaen"/>
                <w:b/>
                <w:sz w:val="18"/>
                <w:szCs w:val="18"/>
              </w:rPr>
              <w:t>товарный знак</w:t>
            </w:r>
          </w:p>
        </w:tc>
        <w:tc>
          <w:tcPr>
            <w:tcW w:w="3260" w:type="dxa"/>
            <w:vAlign w:val="center"/>
          </w:tcPr>
          <w:p w:rsidR="009755AE" w:rsidRPr="009755AE" w:rsidRDefault="009755AE" w:rsidP="00034872">
            <w:pPr>
              <w:widowControl w:val="0"/>
              <w:jc w:val="center"/>
              <w:rPr>
                <w:rFonts w:ascii="Sylfaen" w:hAnsi="Sylfaen"/>
                <w:b/>
                <w:sz w:val="18"/>
                <w:szCs w:val="18"/>
              </w:rPr>
            </w:pPr>
            <w:r w:rsidRPr="009755AE">
              <w:rPr>
                <w:rFonts w:ascii="Sylfaen" w:hAnsi="Sylfaen"/>
                <w:b/>
                <w:sz w:val="18"/>
                <w:szCs w:val="18"/>
              </w:rPr>
              <w:t>наименование производителя</w:t>
            </w:r>
          </w:p>
        </w:tc>
        <w:tc>
          <w:tcPr>
            <w:tcW w:w="2854" w:type="dxa"/>
            <w:vAlign w:val="center"/>
          </w:tcPr>
          <w:p w:rsidR="009755AE" w:rsidRPr="009755AE" w:rsidRDefault="009755AE" w:rsidP="00034872">
            <w:pPr>
              <w:widowControl w:val="0"/>
              <w:jc w:val="center"/>
              <w:rPr>
                <w:rFonts w:ascii="Sylfaen" w:hAnsi="Sylfaen"/>
                <w:b/>
                <w:sz w:val="18"/>
                <w:szCs w:val="18"/>
              </w:rPr>
            </w:pPr>
            <w:r w:rsidRPr="009755AE">
              <w:rPr>
                <w:rFonts w:ascii="Sylfaen" w:hAnsi="Sylfaen"/>
                <w:b/>
                <w:sz w:val="18"/>
                <w:szCs w:val="18"/>
              </w:rPr>
              <w:t>технические характеристики</w:t>
            </w:r>
          </w:p>
        </w:tc>
      </w:tr>
      <w:tr w:rsidR="009755AE" w:rsidRPr="009755AE" w:rsidTr="00034872">
        <w:trPr>
          <w:gridAfter w:val="1"/>
          <w:wAfter w:w="12" w:type="dxa"/>
          <w:jc w:val="center"/>
        </w:trPr>
        <w:tc>
          <w:tcPr>
            <w:tcW w:w="1241"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1773"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3260"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2854"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r>
      <w:tr w:rsidR="009755AE" w:rsidRPr="009755AE" w:rsidTr="00034872">
        <w:trPr>
          <w:gridAfter w:val="1"/>
          <w:wAfter w:w="12" w:type="dxa"/>
          <w:jc w:val="center"/>
        </w:trPr>
        <w:tc>
          <w:tcPr>
            <w:tcW w:w="1241"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1773"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3260"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2854"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r>
      <w:tr w:rsidR="009755AE" w:rsidRPr="009755AE" w:rsidTr="00034872">
        <w:trPr>
          <w:gridAfter w:val="1"/>
          <w:wAfter w:w="12" w:type="dxa"/>
          <w:jc w:val="center"/>
        </w:trPr>
        <w:tc>
          <w:tcPr>
            <w:tcW w:w="1241"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1773"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3260"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2854"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r>
    </w:tbl>
    <w:p w:rsidR="009755AE" w:rsidRPr="009755AE" w:rsidRDefault="009755AE" w:rsidP="009755AE">
      <w:pPr>
        <w:widowControl w:val="0"/>
        <w:tabs>
          <w:tab w:val="left" w:pos="6804"/>
        </w:tabs>
        <w:jc w:val="center"/>
        <w:rPr>
          <w:rFonts w:ascii="Sylfaen" w:hAnsi="Sylfaen"/>
          <w:sz w:val="18"/>
          <w:szCs w:val="18"/>
          <w:lang w:val="en-US"/>
        </w:rPr>
      </w:pPr>
    </w:p>
    <w:p w:rsidR="009755AE" w:rsidRPr="009755AE" w:rsidRDefault="009755AE" w:rsidP="009755AE">
      <w:pPr>
        <w:widowControl w:val="0"/>
        <w:tabs>
          <w:tab w:val="left" w:pos="6804"/>
        </w:tabs>
        <w:jc w:val="center"/>
        <w:rPr>
          <w:rFonts w:ascii="Sylfaen" w:hAnsi="Sylfaen"/>
          <w:sz w:val="18"/>
          <w:szCs w:val="18"/>
        </w:rPr>
      </w:pPr>
      <w:r w:rsidRPr="009755AE">
        <w:rPr>
          <w:rFonts w:ascii="Sylfaen" w:hAnsi="Sylfaen"/>
          <w:sz w:val="18"/>
          <w:szCs w:val="18"/>
        </w:rPr>
        <w:t>_________________________________________________</w:t>
      </w:r>
      <w:r w:rsidRPr="009755AE">
        <w:rPr>
          <w:rFonts w:ascii="Sylfaen" w:hAnsi="Sylfaen"/>
          <w:sz w:val="18"/>
          <w:szCs w:val="18"/>
        </w:rPr>
        <w:tab/>
        <w:t>_________________</w:t>
      </w:r>
    </w:p>
    <w:p w:rsidR="009755AE" w:rsidRPr="009755AE" w:rsidRDefault="009755AE" w:rsidP="009755AE">
      <w:pPr>
        <w:widowControl w:val="0"/>
        <w:tabs>
          <w:tab w:val="left" w:pos="7513"/>
        </w:tabs>
        <w:spacing w:after="160"/>
        <w:ind w:left="709"/>
        <w:jc w:val="both"/>
        <w:rPr>
          <w:rFonts w:ascii="Sylfaen" w:hAnsi="Sylfaen" w:cs="Arial"/>
          <w:sz w:val="18"/>
          <w:szCs w:val="18"/>
        </w:rPr>
      </w:pPr>
      <w:r w:rsidRPr="009755AE">
        <w:rPr>
          <w:rFonts w:ascii="Sylfaen" w:hAnsi="Sylfaen"/>
          <w:sz w:val="18"/>
          <w:szCs w:val="18"/>
        </w:rPr>
        <w:t>наименование участника (должность, имя, фамилия руководителя</w:t>
      </w:r>
      <w:r w:rsidRPr="009755AE">
        <w:rPr>
          <w:rFonts w:ascii="Sylfaen" w:hAnsi="Sylfaen"/>
          <w:sz w:val="18"/>
          <w:szCs w:val="18"/>
        </w:rPr>
        <w:tab/>
        <w:t>подпись</w:t>
      </w:r>
    </w:p>
    <w:p w:rsidR="009755AE" w:rsidRPr="009755AE" w:rsidRDefault="009755AE" w:rsidP="009755AE">
      <w:pPr>
        <w:widowControl w:val="0"/>
        <w:spacing w:after="160"/>
        <w:jc w:val="right"/>
        <w:rPr>
          <w:rFonts w:ascii="Sylfaen" w:hAnsi="Sylfaen"/>
          <w:sz w:val="18"/>
          <w:szCs w:val="18"/>
        </w:rPr>
      </w:pPr>
    </w:p>
    <w:p w:rsidR="009755AE" w:rsidRPr="009755AE" w:rsidRDefault="009755AE" w:rsidP="009755AE">
      <w:pPr>
        <w:widowControl w:val="0"/>
        <w:spacing w:after="160"/>
        <w:jc w:val="right"/>
        <w:rPr>
          <w:rFonts w:ascii="Sylfaen" w:hAnsi="Sylfaen"/>
          <w:sz w:val="18"/>
          <w:szCs w:val="18"/>
        </w:rPr>
      </w:pPr>
      <w:r w:rsidRPr="009755AE">
        <w:rPr>
          <w:rFonts w:ascii="Sylfaen" w:hAnsi="Sylfaen"/>
          <w:sz w:val="18"/>
          <w:szCs w:val="18"/>
        </w:rPr>
        <w:t>М. П.</w:t>
      </w:r>
    </w:p>
    <w:p w:rsidR="009755AE" w:rsidRPr="009755AE" w:rsidRDefault="009755AE" w:rsidP="009755AE">
      <w:pPr>
        <w:rPr>
          <w:rFonts w:ascii="Sylfaen" w:hAnsi="Sylfaen"/>
          <w:sz w:val="18"/>
          <w:szCs w:val="18"/>
        </w:rPr>
      </w:pPr>
      <w:r w:rsidRPr="009755AE">
        <w:rPr>
          <w:rFonts w:ascii="Sylfaen" w:hAnsi="Sylfaen"/>
          <w:sz w:val="18"/>
          <w:szCs w:val="18"/>
        </w:rPr>
        <w:br w:type="page"/>
      </w:r>
    </w:p>
    <w:p w:rsidR="009755AE" w:rsidRPr="00651CF5" w:rsidRDefault="009755AE" w:rsidP="009755AE">
      <w:pPr>
        <w:jc w:val="right"/>
        <w:rPr>
          <w:rFonts w:ascii="Sylfaen" w:hAnsi="Sylfaen"/>
          <w:b/>
        </w:rPr>
      </w:pPr>
      <w:r w:rsidRPr="00651CF5">
        <w:rPr>
          <w:rFonts w:ascii="Sylfaen" w:hAnsi="Sylfaen"/>
          <w:b/>
        </w:rPr>
        <w:lastRenderedPageBreak/>
        <w:t xml:space="preserve">Приложение 1.2** </w:t>
      </w:r>
    </w:p>
    <w:p w:rsidR="009755AE" w:rsidRPr="00651CF5" w:rsidRDefault="009755AE" w:rsidP="009755AE">
      <w:pPr>
        <w:pStyle w:val="BodyTextIndent3"/>
        <w:widowControl w:val="0"/>
        <w:spacing w:after="160"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Pr="00651CF5">
        <w:rPr>
          <w:rFonts w:ascii="Sylfaen" w:hAnsi="Sylfaen" w:cs="Arial"/>
          <w:b/>
          <w:sz w:val="24"/>
          <w:szCs w:val="24"/>
        </w:rPr>
        <w:br/>
      </w:r>
      <w:r w:rsidRPr="00651CF5">
        <w:rPr>
          <w:rFonts w:ascii="Sylfaen" w:hAnsi="Sylfaen"/>
          <w:b/>
          <w:sz w:val="24"/>
          <w:szCs w:val="24"/>
        </w:rPr>
        <w:t xml:space="preserve">под кодом </w:t>
      </w:r>
      <w:r>
        <w:rPr>
          <w:rFonts w:ascii="Sylfaen" w:hAnsi="Sylfaen"/>
          <w:b/>
          <w:i/>
        </w:rPr>
        <w:t>НПГО</w:t>
      </w:r>
      <w:r>
        <w:rPr>
          <w:rFonts w:ascii="Sylfaen" w:hAnsi="Sylfaen"/>
          <w:b/>
          <w:lang w:val="hy-AM"/>
        </w:rPr>
        <w:t>-ГАПЗБ-</w:t>
      </w:r>
      <w:r w:rsidR="0086440C">
        <w:rPr>
          <w:rFonts w:ascii="Sylfaen" w:hAnsi="Sylfaen"/>
          <w:b/>
          <w:lang w:val="hy-AM"/>
        </w:rPr>
        <w:t>22/11</w:t>
      </w:r>
    </w:p>
    <w:p w:rsidR="00F016A2" w:rsidRPr="009E01A4" w:rsidRDefault="00F016A2" w:rsidP="009E01A4">
      <w:pPr>
        <w:ind w:left="-567"/>
        <w:rPr>
          <w:rFonts w:ascii="GHEA Grapalat" w:hAnsi="GHEA Grapalat"/>
          <w:b/>
          <w:sz w:val="19"/>
          <w:szCs w:val="19"/>
        </w:rPr>
      </w:pPr>
    </w:p>
    <w:p w:rsidR="00F016A2" w:rsidRPr="009E01A4" w:rsidRDefault="00F016A2" w:rsidP="009E01A4">
      <w:pPr>
        <w:ind w:left="-567" w:hanging="360"/>
        <w:jc w:val="center"/>
        <w:rPr>
          <w:rFonts w:ascii="GHEA Grapalat" w:hAnsi="GHEA Grapalat"/>
          <w:b/>
          <w:sz w:val="19"/>
          <w:szCs w:val="19"/>
        </w:rPr>
      </w:pPr>
      <w:r w:rsidRPr="009E01A4">
        <w:rPr>
          <w:rFonts w:ascii="GHEA Grapalat" w:hAnsi="GHEA Grapalat"/>
          <w:b/>
          <w:sz w:val="19"/>
          <w:szCs w:val="19"/>
        </w:rPr>
        <w:t>ФОРМА</w:t>
      </w:r>
    </w:p>
    <w:p w:rsidR="00F016A2" w:rsidRPr="009E01A4" w:rsidRDefault="00F016A2" w:rsidP="009E01A4">
      <w:pPr>
        <w:ind w:left="-567" w:hanging="360"/>
        <w:jc w:val="center"/>
        <w:rPr>
          <w:rFonts w:ascii="GHEA Grapalat" w:hAnsi="GHEA Grapalat"/>
          <w:b/>
          <w:sz w:val="19"/>
          <w:szCs w:val="19"/>
        </w:rPr>
      </w:pPr>
      <w:r w:rsidRPr="009E01A4">
        <w:rPr>
          <w:rFonts w:ascii="GHEA Grapalat" w:hAnsi="GHEA Grapalat"/>
          <w:b/>
          <w:sz w:val="19"/>
          <w:szCs w:val="19"/>
        </w:rPr>
        <w:t>ДЕКЛАРАЦИИ О РЕАЛЬНЫХ  БЕНЕФИЦИАРАХ</w:t>
      </w:r>
    </w:p>
    <w:p w:rsidR="00F016A2" w:rsidRPr="009E01A4" w:rsidRDefault="00F016A2" w:rsidP="009E01A4">
      <w:pPr>
        <w:ind w:left="-567" w:hanging="360"/>
        <w:jc w:val="center"/>
        <w:rPr>
          <w:rFonts w:ascii="GHEA Grapalat" w:eastAsia="GHEA Grapalat" w:hAnsi="GHEA Grapalat" w:cs="GHEA Grapalat"/>
          <w:b/>
          <w:sz w:val="19"/>
          <w:szCs w:val="19"/>
        </w:rPr>
      </w:pPr>
    </w:p>
    <w:p w:rsidR="00F016A2" w:rsidRPr="009E01A4" w:rsidRDefault="00F016A2" w:rsidP="009755AE">
      <w:pPr>
        <w:numPr>
          <w:ilvl w:val="0"/>
          <w:numId w:val="25"/>
        </w:numPr>
        <w:pBdr>
          <w:top w:val="nil"/>
          <w:left w:val="nil"/>
          <w:bottom w:val="nil"/>
          <w:right w:val="nil"/>
          <w:between w:val="nil"/>
        </w:pBdr>
        <w:ind w:left="0" w:firstLine="142"/>
        <w:rPr>
          <w:rFonts w:ascii="GHEA Grapalat" w:eastAsia="GHEA Grapalat" w:hAnsi="GHEA Grapalat" w:cs="GHEA Grapalat"/>
          <w:b/>
          <w:color w:val="000000"/>
          <w:sz w:val="19"/>
          <w:szCs w:val="19"/>
        </w:rPr>
      </w:pPr>
      <w:r w:rsidRPr="009E01A4">
        <w:rPr>
          <w:rFonts w:ascii="GHEA Grapalat" w:eastAsia="GHEA Grapalat" w:hAnsi="GHEA Grapalat" w:cs="GHEA Grapalat"/>
          <w:b/>
          <w:color w:val="000000"/>
          <w:sz w:val="19"/>
          <w:szCs w:val="19"/>
        </w:rPr>
        <w:t>Организация</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9"/>
      </w:tblGrid>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латинскими буквами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государственной 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руководителя исполнительного органа</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лица, представляющего декларацию</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Должность лица, представляющего декларацию</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подписания декларации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Количество страниц декларации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Подпись лица, представляющего декларацию</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ind w:firstLine="142"/>
        <w:rPr>
          <w:rFonts w:ascii="GHEA Grapalat" w:eastAsia="GHEA Grapalat" w:hAnsi="GHEA Grapalat" w:cs="GHEA Grapalat"/>
          <w:color w:val="000000"/>
          <w:sz w:val="19"/>
          <w:szCs w:val="19"/>
        </w:rPr>
      </w:pPr>
      <w:r w:rsidRPr="009E01A4">
        <w:rPr>
          <w:rFonts w:ascii="GHEA Grapalat" w:eastAsia="GHEA Grapalat" w:hAnsi="GHEA Grapalat" w:cs="GHEA Grapalat"/>
          <w:b/>
          <w:color w:val="000000"/>
          <w:sz w:val="19"/>
          <w:szCs w:val="19"/>
        </w:rPr>
        <w:t>Данные листинга  акций</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фондовой биржи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 xml:space="preserve">Ссылка на документы, наличествующие на бирже </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латинскими буквами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государственной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Государтво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руководителя исполнительного органа</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iCs/>
          <w:sz w:val="19"/>
          <w:szCs w:val="19"/>
        </w:rPr>
      </w:pPr>
      <w:r w:rsidRPr="009E01A4">
        <w:rPr>
          <w:rFonts w:ascii="GHEA Grapalat" w:eastAsia="GHEA Grapalat" w:hAnsi="GHEA Grapalat" w:cs="GHEA Grapalat"/>
          <w:i/>
          <w:iCs/>
          <w:sz w:val="19"/>
          <w:szCs w:val="19"/>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7"/>
      </w:tblGrid>
      <w:tr w:rsidR="00F016A2" w:rsidRPr="009E01A4" w:rsidTr="000B109B">
        <w:tc>
          <w:tcPr>
            <w:tcW w:w="322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 (%)</w:t>
            </w:r>
          </w:p>
        </w:tc>
        <w:tc>
          <w:tcPr>
            <w:tcW w:w="5787"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322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5787" w:type="dxa"/>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81660743"/>
              </w:sdtPr>
              <w:sdtEndPr/>
              <w:sdtContent>
                <w:r w:rsidR="00F016A2" w:rsidRPr="009E01A4">
                  <w:rPr>
                    <w:rFonts w:ascii="MS Gothic" w:eastAsia="MS Gothic" w:hAnsi="MS Gothic" w:cs="GHEA Grapalat" w:hint="eastAsia"/>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534419621"/>
              </w:sdtPr>
              <w:sdtEndPr/>
              <w:sdtContent>
                <w:r w:rsidR="00F016A2" w:rsidRPr="009E01A4">
                  <w:rPr>
                    <w:rFonts w:ascii="MS Gothic" w:eastAsia="MS Gothic" w:hAnsi="MS Gothic" w:cs="GHEA Grapalat" w:hint="eastAsia"/>
                    <w:sz w:val="19"/>
                    <w:szCs w:val="19"/>
                  </w:rPr>
                  <w:t>☐</w:t>
                </w:r>
              </w:sdtContent>
            </w:sdt>
            <w:r w:rsidR="00F016A2" w:rsidRPr="009E01A4">
              <w:rPr>
                <w:rFonts w:ascii="GHEA Grapalat" w:eastAsia="GHEA Grapalat" w:hAnsi="GHEA Grapalat" w:cs="GHEA Grapalat"/>
                <w:sz w:val="19"/>
                <w:szCs w:val="19"/>
              </w:rPr>
              <w:tab/>
              <w:t>Косвенное участие</w:t>
            </w:r>
          </w:p>
        </w:tc>
      </w:tr>
    </w:tbl>
    <w:p w:rsidR="00F016A2" w:rsidRPr="009E01A4" w:rsidRDefault="00F016A2" w:rsidP="009755AE">
      <w:pPr>
        <w:pBdr>
          <w:top w:val="nil"/>
          <w:left w:val="nil"/>
          <w:bottom w:val="nil"/>
          <w:right w:val="nil"/>
          <w:between w:val="nil"/>
        </w:pBdr>
        <w:ind w:firstLine="142"/>
        <w:rPr>
          <w:rFonts w:ascii="GHEA Grapalat" w:eastAsia="GHEA Grapalat" w:hAnsi="GHEA Grapalat" w:cs="GHEA Grapalat"/>
          <w:sz w:val="19"/>
          <w:szCs w:val="19"/>
        </w:rPr>
      </w:pPr>
    </w:p>
    <w:p w:rsidR="00F016A2" w:rsidRPr="009E01A4" w:rsidRDefault="00F016A2" w:rsidP="009755AE">
      <w:pPr>
        <w:numPr>
          <w:ilvl w:val="0"/>
          <w:numId w:val="25"/>
        </w:numPr>
        <w:pBdr>
          <w:top w:val="nil"/>
          <w:left w:val="nil"/>
          <w:bottom w:val="nil"/>
          <w:right w:val="nil"/>
          <w:between w:val="nil"/>
        </w:pBdr>
        <w:ind w:left="0" w:firstLine="142"/>
        <w:rPr>
          <w:rFonts w:ascii="GHEA Grapalat" w:eastAsia="GHEA Grapalat" w:hAnsi="GHEA Grapalat" w:cs="GHEA Grapalat"/>
          <w:b/>
          <w:color w:val="000000"/>
          <w:sz w:val="19"/>
          <w:szCs w:val="19"/>
        </w:rPr>
      </w:pPr>
      <w:r w:rsidRPr="009E01A4">
        <w:rPr>
          <w:rFonts w:ascii="GHEA Grapalat" w:eastAsia="GHEA Grapalat" w:hAnsi="GHEA Grapalat" w:cs="GHEA Grapalat"/>
          <w:b/>
          <w:color w:val="000000"/>
          <w:sz w:val="19"/>
          <w:szCs w:val="19"/>
        </w:rPr>
        <w:t>Участие государства, муниципалитета или международной организации</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4940"/>
      </w:tblGrid>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государства</w:t>
            </w:r>
          </w:p>
        </w:tc>
        <w:tc>
          <w:tcPr>
            <w:tcW w:w="494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муниципалитета</w:t>
            </w:r>
          </w:p>
        </w:tc>
        <w:tc>
          <w:tcPr>
            <w:tcW w:w="494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 (%)</w:t>
            </w:r>
          </w:p>
        </w:tc>
        <w:tc>
          <w:tcPr>
            <w:tcW w:w="494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940" w:type="dxa"/>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36730621"/>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895968346"/>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798"/>
      </w:tblGrid>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международной организации</w:t>
            </w:r>
          </w:p>
        </w:tc>
        <w:tc>
          <w:tcPr>
            <w:tcW w:w="479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международной организации латинскими буквами</w:t>
            </w:r>
          </w:p>
        </w:tc>
        <w:tc>
          <w:tcPr>
            <w:tcW w:w="479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w:t>
            </w:r>
          </w:p>
        </w:tc>
        <w:tc>
          <w:tcPr>
            <w:tcW w:w="479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798" w:type="dxa"/>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32679431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17961723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bl>
    <w:p w:rsidR="00F016A2" w:rsidRPr="009E01A4" w:rsidRDefault="00F016A2" w:rsidP="009755AE">
      <w:pPr>
        <w:ind w:firstLine="142"/>
        <w:rPr>
          <w:rFonts w:ascii="GHEA Grapalat" w:eastAsia="GHEA Grapalat" w:hAnsi="GHEA Grapalat" w:cs="GHEA Grapalat"/>
          <w:b/>
          <w:color w:val="000000"/>
          <w:sz w:val="19"/>
          <w:szCs w:val="19"/>
        </w:rPr>
      </w:pPr>
      <w:r w:rsidRPr="009E01A4">
        <w:rPr>
          <w:rFonts w:ascii="GHEA Grapalat" w:hAnsi="GHEA Grapalat"/>
          <w:sz w:val="19"/>
          <w:szCs w:val="19"/>
        </w:rPr>
        <w:br w:type="page"/>
      </w:r>
      <w:r w:rsidRPr="009E01A4">
        <w:rPr>
          <w:rFonts w:ascii="GHEA Grapalat" w:eastAsia="GHEA Grapalat" w:hAnsi="GHEA Grapalat" w:cs="GHEA Grapalat"/>
          <w:b/>
          <w:color w:val="000000"/>
          <w:sz w:val="19"/>
          <w:szCs w:val="19"/>
        </w:rPr>
        <w:lastRenderedPageBreak/>
        <w:t>Данные реального бенефициара</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4370"/>
      </w:tblGrid>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Фамилия</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Имя(латинскими буквами)</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Фамилия (латинскими буквами)</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Гражданство</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рождения</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1"/>
        <w:gridCol w:w="4962"/>
      </w:tblGrid>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Тип документа</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документа</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предоставления</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Предоставляющий орган</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НЗОУ или эквивалентный номер</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3945"/>
      </w:tblGrid>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Муниципалитет</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Административно-территориальная единица</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улицы, здание (дом), квартира</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Муниципалитет</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Административно-территориальная единица</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улицы, здание (дом), квартира</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956"/>
      </w:tblGrid>
      <w:tr w:rsidR="00F016A2" w:rsidRPr="009E01A4" w:rsidTr="009755AE">
        <w:trPr>
          <w:trHeight w:val="20"/>
        </w:trPr>
        <w:tc>
          <w:tcPr>
            <w:tcW w:w="9464" w:type="dxa"/>
            <w:gridSpan w:val="2"/>
            <w:vAlign w:val="center"/>
          </w:tcPr>
          <w:p w:rsidR="00F016A2" w:rsidRPr="009E01A4" w:rsidRDefault="00C233F4" w:rsidP="009755AE">
            <w:pPr>
              <w:ind w:firstLine="142"/>
              <w:jc w:val="both"/>
              <w:rPr>
                <w:rFonts w:ascii="GHEA Grapalat" w:eastAsia="GHEA Grapalat" w:hAnsi="GHEA Grapalat" w:cs="GHEA Grapalat"/>
                <w:sz w:val="19"/>
                <w:szCs w:val="19"/>
              </w:rPr>
            </w:pPr>
            <w:sdt>
              <w:sdtPr>
                <w:rPr>
                  <w:rFonts w:ascii="GHEA Grapalat" w:eastAsia="GHEA Grapalat" w:hAnsi="GHEA Grapalat" w:cs="GHEA Grapalat"/>
                  <w:sz w:val="19"/>
                  <w:szCs w:val="19"/>
                </w:rPr>
                <w:id w:val="-84239344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а</w:t>
            </w:r>
            <w:r w:rsidR="00F016A2" w:rsidRPr="009E01A4">
              <w:rPr>
                <w:rFonts w:ascii="GHEA Grapalat" w:eastAsia="GHEA Grapalat" w:hAnsi="GHEA Grapalat" w:cs="GHEA Grapalat"/>
                <w:sz w:val="19"/>
                <w:szCs w:val="19"/>
              </w:rPr>
              <w:t>.прямо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w:t>
            </w:r>
          </w:p>
        </w:tc>
        <w:tc>
          <w:tcPr>
            <w:tcW w:w="4956" w:type="dxa"/>
            <w:shd w:val="clear" w:color="auto" w:fill="FFFFFF"/>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956" w:type="dxa"/>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868681999"/>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440572912"/>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r w:rsidR="00F016A2" w:rsidRPr="009E01A4" w:rsidTr="009755AE">
        <w:trPr>
          <w:trHeight w:val="20"/>
        </w:trPr>
        <w:tc>
          <w:tcPr>
            <w:tcW w:w="9464" w:type="dxa"/>
            <w:gridSpan w:val="2"/>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70491207"/>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б</w:t>
            </w:r>
            <w:r w:rsidR="00F016A2" w:rsidRPr="009E01A4">
              <w:rPr>
                <w:rFonts w:eastAsia="Cambria Math"/>
                <w:sz w:val="19"/>
                <w:szCs w:val="19"/>
              </w:rPr>
              <w:t>․</w:t>
            </w:r>
            <w:r w:rsidR="00F016A2" w:rsidRPr="009E01A4">
              <w:rPr>
                <w:rFonts w:ascii="GHEA Grapalat" w:eastAsia="GHEA Grapalat" w:hAnsi="GHEA Grapalat" w:cs="GHEA Grapalat"/>
                <w:sz w:val="19"/>
                <w:szCs w:val="19"/>
              </w:rPr>
              <w:t xml:space="preserve"> осуществляет реальный (фактический) контроль за данным юридическим лицом иными средствами</w:t>
            </w:r>
          </w:p>
        </w:tc>
      </w:tr>
      <w:tr w:rsidR="00F016A2" w:rsidRPr="009E01A4" w:rsidTr="009755AE">
        <w:trPr>
          <w:trHeight w:val="20"/>
        </w:trPr>
        <w:tc>
          <w:tcPr>
            <w:tcW w:w="9464" w:type="dxa"/>
            <w:gridSpan w:val="2"/>
            <w:vAlign w:val="center"/>
          </w:tcPr>
          <w:p w:rsidR="00F016A2" w:rsidRPr="009E01A4" w:rsidRDefault="00C233F4" w:rsidP="009755AE">
            <w:pPr>
              <w:ind w:firstLine="142"/>
              <w:jc w:val="both"/>
              <w:rPr>
                <w:rFonts w:ascii="GHEA Grapalat" w:eastAsia="GHEA Grapalat" w:hAnsi="GHEA Grapalat" w:cs="GHEA Grapalat"/>
                <w:sz w:val="19"/>
                <w:szCs w:val="19"/>
              </w:rPr>
            </w:pPr>
            <w:sdt>
              <w:sdtPr>
                <w:rPr>
                  <w:rFonts w:ascii="GHEA Grapalat" w:eastAsia="GHEA Grapalat" w:hAnsi="GHEA Grapalat" w:cs="GHEA Grapalat"/>
                  <w:sz w:val="19"/>
                  <w:szCs w:val="19"/>
                </w:rPr>
                <w:id w:val="-181971841"/>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в</w:t>
            </w:r>
            <w:r w:rsidR="00F016A2" w:rsidRPr="009E01A4">
              <w:rPr>
                <w:rFonts w:ascii="GHEA Grapalat" w:eastAsia="GHEA Grapalat" w:hAnsi="GHEA Grapalat" w:cs="GHEA Grapalat"/>
                <w:sz w:val="19"/>
                <w:szCs w:val="19"/>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9E01A4">
              <w:rPr>
                <w:rFonts w:ascii="GHEA Grapalat" w:eastAsia="GHEA Grapalat" w:hAnsi="GHEA Grapalat" w:cs="GHEA Grapalat"/>
                <w:sz w:val="19"/>
                <w:szCs w:val="19"/>
                <w:lang w:val="hy-AM"/>
              </w:rPr>
              <w:t>б</w:t>
            </w:r>
            <w:r w:rsidR="00F016A2" w:rsidRPr="009E01A4">
              <w:rPr>
                <w:rFonts w:ascii="GHEA Grapalat" w:eastAsia="GHEA Grapalat" w:hAnsi="GHEA Grapalat" w:cs="GHEA Grapalat"/>
                <w:sz w:val="19"/>
                <w:szCs w:val="19"/>
              </w:rPr>
              <w:t>"</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956"/>
      </w:tblGrid>
      <w:tr w:rsidR="00F016A2" w:rsidRPr="009E01A4" w:rsidTr="009755AE">
        <w:trPr>
          <w:trHeight w:val="20"/>
        </w:trPr>
        <w:tc>
          <w:tcPr>
            <w:tcW w:w="9464" w:type="dxa"/>
            <w:gridSpan w:val="2"/>
            <w:vAlign w:val="center"/>
          </w:tcPr>
          <w:p w:rsidR="00F016A2" w:rsidRPr="009E01A4" w:rsidRDefault="00C233F4" w:rsidP="009755AE">
            <w:pPr>
              <w:ind w:firstLine="142"/>
              <w:jc w:val="both"/>
              <w:rPr>
                <w:rFonts w:ascii="GHEA Grapalat" w:eastAsia="GHEA Grapalat" w:hAnsi="GHEA Grapalat" w:cs="GHEA Grapalat"/>
                <w:sz w:val="19"/>
                <w:szCs w:val="19"/>
              </w:rPr>
            </w:pPr>
            <w:sdt>
              <w:sdtPr>
                <w:rPr>
                  <w:rFonts w:ascii="GHEA Grapalat" w:eastAsia="GHEA Grapalat" w:hAnsi="GHEA Grapalat" w:cs="GHEA Grapalat"/>
                  <w:sz w:val="19"/>
                  <w:szCs w:val="19"/>
                </w:rPr>
                <w:id w:val="1897461338"/>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а</w:t>
            </w:r>
            <w:r w:rsidR="00F016A2" w:rsidRPr="009E01A4">
              <w:rPr>
                <w:rFonts w:eastAsia="Cambria Math"/>
                <w:sz w:val="19"/>
                <w:szCs w:val="19"/>
              </w:rPr>
              <w:t>․</w:t>
            </w:r>
            <w:r w:rsidR="00F016A2" w:rsidRPr="009E01A4">
              <w:rPr>
                <w:rFonts w:ascii="GHEA Grapalat" w:eastAsia="GHEA Grapalat" w:hAnsi="GHEA Grapalat" w:cs="GHEA Grapalat"/>
                <w:sz w:val="19"/>
                <w:szCs w:val="19"/>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 (%)</w:t>
            </w:r>
          </w:p>
        </w:tc>
        <w:tc>
          <w:tcPr>
            <w:tcW w:w="4956" w:type="dxa"/>
            <w:shd w:val="clear" w:color="auto" w:fill="auto"/>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956" w:type="dxa"/>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370194158"/>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358386919"/>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r w:rsidR="00F016A2" w:rsidRPr="009E01A4" w:rsidTr="009755AE">
        <w:trPr>
          <w:trHeight w:val="20"/>
        </w:trPr>
        <w:tc>
          <w:tcPr>
            <w:tcW w:w="9464" w:type="dxa"/>
            <w:gridSpan w:val="2"/>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350172285"/>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б</w:t>
            </w:r>
            <w:r w:rsidR="00F016A2" w:rsidRPr="009E01A4">
              <w:rPr>
                <w:rFonts w:eastAsia="Cambria Math"/>
                <w:sz w:val="19"/>
                <w:szCs w:val="19"/>
              </w:rPr>
              <w:t>․</w:t>
            </w:r>
            <w:r w:rsidR="00F016A2" w:rsidRPr="009E01A4">
              <w:rPr>
                <w:rFonts w:ascii="GHEA Grapalat" w:eastAsia="GHEA Grapalat" w:hAnsi="GHEA Grapalat" w:cs="GHEA Grapalat"/>
                <w:sz w:val="19"/>
                <w:szCs w:val="19"/>
              </w:rPr>
              <w:t xml:space="preserve">имеет право назначать или </w:t>
            </w:r>
            <w:r w:rsidR="00F016A2" w:rsidRPr="009E01A4">
              <w:rPr>
                <w:rFonts w:ascii="GHEA Grapalat" w:eastAsia="GHEA Grapalat" w:hAnsi="GHEA Grapalat" w:cs="GHEA Grapalat"/>
                <w:sz w:val="19"/>
                <w:szCs w:val="19"/>
                <w:lang w:eastAsia="hy-AM"/>
              </w:rPr>
              <w:t>освобождать</w:t>
            </w:r>
            <w:r w:rsidR="00F016A2" w:rsidRPr="009E01A4">
              <w:rPr>
                <w:rFonts w:ascii="GHEA Grapalat" w:eastAsia="GHEA Grapalat" w:hAnsi="GHEA Grapalat" w:cs="GHEA Grapalat"/>
                <w:sz w:val="19"/>
                <w:szCs w:val="19"/>
              </w:rPr>
              <w:t xml:space="preserve"> большинство членов органов управления юридического лица</w:t>
            </w:r>
          </w:p>
        </w:tc>
      </w:tr>
      <w:tr w:rsidR="00F016A2" w:rsidRPr="009E01A4" w:rsidTr="009755AE">
        <w:trPr>
          <w:trHeight w:val="20"/>
        </w:trPr>
        <w:tc>
          <w:tcPr>
            <w:tcW w:w="9464" w:type="dxa"/>
            <w:gridSpan w:val="2"/>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722589211"/>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в</w:t>
            </w:r>
            <w:r w:rsidR="00F016A2" w:rsidRPr="009E01A4">
              <w:rPr>
                <w:rFonts w:eastAsia="Cambria Math"/>
                <w:sz w:val="19"/>
                <w:szCs w:val="19"/>
              </w:rPr>
              <w:t>․</w:t>
            </w:r>
            <w:r w:rsidR="00F016A2" w:rsidRPr="009E01A4">
              <w:rPr>
                <w:rFonts w:ascii="GHEA Grapalat" w:eastAsia="GHEA Grapalat" w:hAnsi="GHEA Grapalat" w:cs="GHEA Grapalat"/>
                <w:sz w:val="19"/>
                <w:szCs w:val="19"/>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9E01A4" w:rsidTr="009755AE">
        <w:trPr>
          <w:trHeight w:val="20"/>
        </w:trPr>
        <w:tc>
          <w:tcPr>
            <w:tcW w:w="9464" w:type="dxa"/>
            <w:gridSpan w:val="2"/>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583753897"/>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г</w:t>
            </w:r>
            <w:r w:rsidR="00F016A2" w:rsidRPr="009E01A4">
              <w:rPr>
                <w:rFonts w:eastAsia="Cambria Math"/>
                <w:sz w:val="19"/>
                <w:szCs w:val="19"/>
              </w:rPr>
              <w:t>․</w:t>
            </w:r>
            <w:r w:rsidR="00F016A2" w:rsidRPr="009E01A4">
              <w:rPr>
                <w:rFonts w:ascii="GHEA Grapalat" w:eastAsia="GHEA Grapalat" w:hAnsi="GHEA Grapalat" w:cs="GHEA Grapalat"/>
                <w:sz w:val="19"/>
                <w:szCs w:val="19"/>
              </w:rPr>
              <w:t>осуществляет реальный (фактический) контроль за юридическим лицом иными средствами</w:t>
            </w:r>
          </w:p>
        </w:tc>
      </w:tr>
      <w:tr w:rsidR="00F016A2" w:rsidRPr="009E01A4" w:rsidTr="009755AE">
        <w:trPr>
          <w:trHeight w:val="20"/>
        </w:trPr>
        <w:tc>
          <w:tcPr>
            <w:tcW w:w="9464" w:type="dxa"/>
            <w:gridSpan w:val="2"/>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04266716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д</w:t>
            </w:r>
            <w:r w:rsidR="00F016A2" w:rsidRPr="009E01A4">
              <w:rPr>
                <w:rFonts w:eastAsia="Cambria Math"/>
                <w:sz w:val="19"/>
                <w:szCs w:val="19"/>
              </w:rPr>
              <w:t>․</w:t>
            </w:r>
            <w:r w:rsidR="00F016A2" w:rsidRPr="009E01A4">
              <w:rPr>
                <w:rFonts w:ascii="GHEA Grapalat" w:eastAsia="GHEA Grapalat" w:hAnsi="GHEA Grapalat" w:cs="GHEA Grapalat"/>
                <w:sz w:val="19"/>
                <w:szCs w:val="19"/>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4"/>
      </w:tblGrid>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становления реальным бенефициаром</w:t>
            </w:r>
          </w:p>
        </w:tc>
        <w:tc>
          <w:tcPr>
            <w:tcW w:w="4514"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Осуществление контроля за организацией</w:t>
            </w:r>
          </w:p>
        </w:tc>
        <w:tc>
          <w:tcPr>
            <w:tcW w:w="4514" w:type="dxa"/>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769041764"/>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Отдельно</w:t>
            </w:r>
          </w:p>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454287896"/>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Совместно с аффилированными лицами</w:t>
            </w: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lastRenderedPageBreak/>
              <w:t>Реальным бенефициаром отчетной организации в сфере недропользования является должностное лицо или член его семьи</w:t>
            </w:r>
          </w:p>
        </w:tc>
        <w:tc>
          <w:tcPr>
            <w:tcW w:w="4514" w:type="dxa"/>
            <w:vAlign w:val="center"/>
          </w:tcPr>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447587436"/>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Да</w:t>
            </w:r>
          </w:p>
          <w:p w:rsidR="00F016A2" w:rsidRPr="009E01A4" w:rsidRDefault="00C233F4"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236392488"/>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Нет</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4"/>
      </w:tblGrid>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электронной почты</w:t>
            </w:r>
          </w:p>
        </w:tc>
        <w:tc>
          <w:tcPr>
            <w:tcW w:w="4514"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телефона</w:t>
            </w:r>
          </w:p>
        </w:tc>
        <w:tc>
          <w:tcPr>
            <w:tcW w:w="4514"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pBdr>
          <w:top w:val="nil"/>
          <w:left w:val="nil"/>
          <w:bottom w:val="nil"/>
          <w:right w:val="nil"/>
          <w:between w:val="nil"/>
        </w:pBdr>
        <w:ind w:firstLine="142"/>
        <w:rPr>
          <w:rFonts w:ascii="GHEA Grapalat" w:eastAsia="GHEA Grapalat" w:hAnsi="GHEA Grapalat" w:cs="GHEA Grapalat"/>
          <w:i/>
          <w:color w:val="000000"/>
          <w:sz w:val="19"/>
          <w:szCs w:val="19"/>
        </w:rPr>
      </w:pPr>
    </w:p>
    <w:p w:rsidR="00F016A2" w:rsidRPr="009E01A4" w:rsidRDefault="00F016A2" w:rsidP="009755AE">
      <w:pPr>
        <w:numPr>
          <w:ilvl w:val="0"/>
          <w:numId w:val="25"/>
        </w:numPr>
        <w:pBdr>
          <w:top w:val="nil"/>
          <w:left w:val="nil"/>
          <w:bottom w:val="nil"/>
          <w:right w:val="nil"/>
          <w:between w:val="nil"/>
        </w:pBdr>
        <w:ind w:left="0" w:firstLine="142"/>
        <w:rPr>
          <w:rFonts w:ascii="GHEA Grapalat" w:eastAsia="GHEA Grapalat" w:hAnsi="GHEA Grapalat" w:cs="GHEA Grapalat"/>
          <w:b/>
          <w:color w:val="000000"/>
          <w:sz w:val="19"/>
          <w:szCs w:val="19"/>
        </w:rPr>
      </w:pPr>
      <w:r w:rsidRPr="009E01A4">
        <w:rPr>
          <w:rFonts w:ascii="GHEA Grapalat" w:eastAsia="GHEA Grapalat" w:hAnsi="GHEA Grapalat" w:cs="GHEA Grapalat"/>
          <w:b/>
          <w:color w:val="000000"/>
          <w:sz w:val="19"/>
          <w:szCs w:val="19"/>
        </w:rPr>
        <w:t>Промежуточные юридические лица</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819"/>
      </w:tblGrid>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латинскими буквами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государственной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руководителя исполнительного органа</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819"/>
      </w:tblGrid>
      <w:tr w:rsidR="00F016A2" w:rsidRPr="009E01A4" w:rsidTr="009755AE">
        <w:trPr>
          <w:trHeight w:val="20"/>
        </w:trPr>
        <w:tc>
          <w:tcPr>
            <w:tcW w:w="4503" w:type="dxa"/>
            <w:vMerge w:val="restart"/>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реального бенефициара (бенефициаров), для которого организация является промежуточным юридическим лицом</w:t>
            </w: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sz w:val="19"/>
          <w:szCs w:val="19"/>
        </w:rPr>
      </w:pPr>
      <w:r w:rsidRPr="009E01A4">
        <w:rPr>
          <w:rFonts w:ascii="GHEA Grapalat" w:eastAsia="GHEA Grapalat" w:hAnsi="GHEA Grapalat" w:cs="GHEA Grapalat"/>
          <w:i/>
          <w:sz w:val="19"/>
          <w:szCs w:val="19"/>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685"/>
      </w:tblGrid>
      <w:tr w:rsidR="00F016A2" w:rsidRPr="009E01A4" w:rsidTr="009755AE">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фондовой биржи</w:t>
            </w:r>
          </w:p>
        </w:tc>
        <w:tc>
          <w:tcPr>
            <w:tcW w:w="368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Ссылка на документы, наличествующие на бирже</w:t>
            </w:r>
          </w:p>
        </w:tc>
        <w:tc>
          <w:tcPr>
            <w:tcW w:w="3685"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9755AE" w:rsidP="009755AE">
      <w:pPr>
        <w:pBdr>
          <w:top w:val="nil"/>
          <w:left w:val="nil"/>
          <w:bottom w:val="nil"/>
          <w:right w:val="nil"/>
          <w:between w:val="nil"/>
        </w:pBdr>
        <w:rPr>
          <w:rFonts w:ascii="GHEA Grapalat" w:eastAsia="GHEA Grapalat" w:hAnsi="GHEA Grapalat" w:cs="GHEA Grapalat"/>
          <w:b/>
          <w:color w:val="000000"/>
          <w:sz w:val="19"/>
          <w:szCs w:val="19"/>
        </w:rPr>
      </w:pPr>
      <w:r>
        <w:rPr>
          <w:rFonts w:ascii="GHEA Grapalat" w:eastAsia="GHEA Grapalat" w:hAnsi="GHEA Grapalat" w:cs="GHEA Grapalat"/>
          <w:b/>
          <w:color w:val="000000"/>
          <w:sz w:val="19"/>
          <w:szCs w:val="19"/>
          <w:lang w:val="en-US"/>
        </w:rPr>
        <w:t>6.</w:t>
      </w:r>
      <w:r w:rsidR="00F016A2" w:rsidRPr="009E01A4">
        <w:rPr>
          <w:rFonts w:ascii="GHEA Grapalat" w:eastAsia="GHEA Grapalat" w:hAnsi="GHEA Grapalat" w:cs="GHEA Grapalat"/>
          <w:b/>
          <w:color w:val="000000"/>
          <w:sz w:val="19"/>
          <w:szCs w:val="19"/>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9E01A4" w:rsidTr="00F5607C">
        <w:tc>
          <w:tcPr>
            <w:tcW w:w="9016" w:type="dxa"/>
            <w:shd w:val="clear" w:color="auto" w:fill="DBE5F1" w:themeFill="accent1" w:themeFillTint="33"/>
          </w:tcPr>
          <w:p w:rsidR="00F016A2" w:rsidRPr="009E01A4" w:rsidRDefault="00F016A2" w:rsidP="009755AE">
            <w:pPr>
              <w:ind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Дополнительные сведения или дополнительные разъяснения, связанные с данными, заполненными или подлежащими заполнению в декларации</w:t>
            </w:r>
          </w:p>
        </w:tc>
      </w:tr>
    </w:tbl>
    <w:p w:rsidR="00F016A2" w:rsidRPr="009E01A4" w:rsidRDefault="00F016A2" w:rsidP="009E01A4">
      <w:pPr>
        <w:pBdr>
          <w:top w:val="nil"/>
          <w:left w:val="nil"/>
          <w:bottom w:val="nil"/>
          <w:right w:val="nil"/>
          <w:between w:val="nil"/>
        </w:pBdr>
        <w:ind w:left="-567"/>
        <w:rPr>
          <w:rFonts w:ascii="GHEA Grapalat" w:eastAsia="GHEA Grapalat" w:hAnsi="GHEA Grapalat" w:cs="GHEA Grapalat"/>
          <w:b/>
          <w:color w:val="000000"/>
          <w:sz w:val="19"/>
          <w:szCs w:val="19"/>
        </w:rPr>
      </w:pPr>
    </w:p>
    <w:p w:rsidR="00F016A2" w:rsidRPr="009E01A4" w:rsidRDefault="00F016A2" w:rsidP="009E01A4">
      <w:pPr>
        <w:ind w:left="-567"/>
        <w:rPr>
          <w:rFonts w:ascii="GHEA Grapalat" w:hAnsi="GHEA Grapalat"/>
          <w:b/>
          <w:sz w:val="19"/>
          <w:szCs w:val="19"/>
        </w:rPr>
      </w:pPr>
    </w:p>
    <w:p w:rsidR="00F016A2" w:rsidRPr="009E01A4" w:rsidRDefault="00F016A2" w:rsidP="009E01A4">
      <w:pPr>
        <w:ind w:left="-567"/>
        <w:rPr>
          <w:ins w:id="1" w:author="Inesa Kocharyan" w:date="2021-09-01T11:45:00Z"/>
          <w:rFonts w:ascii="GHEA Grapalat" w:hAnsi="GHEA Grapalat"/>
          <w:b/>
          <w:sz w:val="19"/>
          <w:szCs w:val="19"/>
        </w:rPr>
      </w:pPr>
    </w:p>
    <w:p w:rsidR="00F016A2" w:rsidRPr="009E01A4" w:rsidRDefault="00F016A2" w:rsidP="009E01A4">
      <w:pPr>
        <w:ind w:left="-567"/>
        <w:rPr>
          <w:rFonts w:ascii="GHEA Grapalat" w:hAnsi="GHEA Grapalat"/>
          <w:b/>
          <w:sz w:val="19"/>
          <w:szCs w:val="19"/>
        </w:rPr>
      </w:pPr>
      <w:r w:rsidRPr="009E01A4">
        <w:rPr>
          <w:rFonts w:ascii="GHEA Grapalat" w:hAnsi="GHEA Grapalat"/>
          <w:b/>
          <w:sz w:val="19"/>
          <w:szCs w:val="19"/>
        </w:rPr>
        <w:br w:type="page"/>
      </w:r>
    </w:p>
    <w:p w:rsidR="00F016A2" w:rsidRPr="009755AE" w:rsidRDefault="00F016A2" w:rsidP="009755AE">
      <w:pPr>
        <w:ind w:left="-567" w:firstLine="567"/>
        <w:contextualSpacing/>
        <w:jc w:val="center"/>
        <w:rPr>
          <w:rFonts w:ascii="GHEA Grapalat" w:hAnsi="GHEA Grapalat"/>
          <w:b/>
          <w:sz w:val="18"/>
          <w:szCs w:val="19"/>
          <w:lang w:val="hy-AM"/>
        </w:rPr>
      </w:pPr>
      <w:r w:rsidRPr="009755AE">
        <w:rPr>
          <w:rFonts w:ascii="GHEA Grapalat" w:hAnsi="GHEA Grapalat"/>
          <w:b/>
          <w:sz w:val="18"/>
          <w:szCs w:val="19"/>
        </w:rPr>
        <w:lastRenderedPageBreak/>
        <w:t>Порядок заполнения декларации</w:t>
      </w:r>
    </w:p>
    <w:p w:rsidR="00F016A2" w:rsidRPr="009755AE" w:rsidRDefault="00F016A2" w:rsidP="009755AE">
      <w:pPr>
        <w:pStyle w:val="ListParagraph"/>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9755AE" w:rsidRDefault="00F016A2" w:rsidP="009755AE">
      <w:pPr>
        <w:pStyle w:val="ListParagraph"/>
        <w:numPr>
          <w:ilvl w:val="0"/>
          <w:numId w:val="27"/>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9755AE" w:rsidRDefault="00F016A2" w:rsidP="009755AE">
      <w:pPr>
        <w:pStyle w:val="ListParagraph"/>
        <w:numPr>
          <w:ilvl w:val="0"/>
          <w:numId w:val="27"/>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9755AE" w:rsidRDefault="00F016A2" w:rsidP="009755AE">
      <w:pPr>
        <w:pStyle w:val="ListParagraph"/>
        <w:numPr>
          <w:ilvl w:val="0"/>
          <w:numId w:val="27"/>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9755AE" w:rsidRDefault="00F016A2" w:rsidP="009755AE">
      <w:pPr>
        <w:pStyle w:val="ListParagraph"/>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9755AE" w:rsidRDefault="00F016A2" w:rsidP="009755AE">
      <w:pPr>
        <w:pStyle w:val="ListParagraph"/>
        <w:numPr>
          <w:ilvl w:val="0"/>
          <w:numId w:val="28"/>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9755AE" w:rsidRDefault="00F016A2" w:rsidP="009755AE">
      <w:pPr>
        <w:pStyle w:val="ListParagraph"/>
        <w:numPr>
          <w:ilvl w:val="0"/>
          <w:numId w:val="28"/>
        </w:numPr>
        <w:ind w:left="-567" w:firstLine="567"/>
        <w:contextualSpacing/>
        <w:jc w:val="both"/>
        <w:rPr>
          <w:rFonts w:ascii="GHEA Grapalat" w:hAnsi="GHEA Grapalat"/>
          <w:sz w:val="18"/>
          <w:szCs w:val="19"/>
        </w:rPr>
      </w:pPr>
      <w:r w:rsidRPr="009755AE">
        <w:rPr>
          <w:rFonts w:ascii="GHEA Grapalat" w:hAnsi="GHEA Grapalat"/>
          <w:sz w:val="18"/>
          <w:szCs w:val="19"/>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9755AE" w:rsidRDefault="00F016A2" w:rsidP="009755AE">
      <w:pPr>
        <w:pStyle w:val="ListParagraph"/>
        <w:numPr>
          <w:ilvl w:val="0"/>
          <w:numId w:val="28"/>
        </w:numPr>
        <w:ind w:left="-567" w:firstLine="567"/>
        <w:contextualSpacing/>
        <w:jc w:val="both"/>
        <w:rPr>
          <w:rFonts w:ascii="GHEA Grapalat" w:hAnsi="GHEA Grapalat"/>
          <w:sz w:val="18"/>
          <w:szCs w:val="19"/>
        </w:rPr>
      </w:pPr>
      <w:r w:rsidRPr="009755AE">
        <w:rPr>
          <w:rFonts w:ascii="GHEA Grapalat" w:hAnsi="GHEA Grapalat"/>
          <w:sz w:val="18"/>
          <w:szCs w:val="19"/>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755AE" w:rsidRDefault="00F016A2" w:rsidP="009755AE">
      <w:pPr>
        <w:pStyle w:val="ListParagraph"/>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755AE">
        <w:rPr>
          <w:rFonts w:ascii="MS Mincho" w:eastAsia="MS Mincho" w:hAnsi="MS Mincho" w:cs="MS Mincho" w:hint="eastAsia"/>
          <w:sz w:val="18"/>
          <w:szCs w:val="19"/>
        </w:rPr>
        <w:t>․</w:t>
      </w:r>
    </w:p>
    <w:p w:rsidR="00F016A2" w:rsidRPr="009755AE" w:rsidRDefault="00F016A2" w:rsidP="009755AE">
      <w:pPr>
        <w:pStyle w:val="ListParagraph"/>
        <w:numPr>
          <w:ilvl w:val="0"/>
          <w:numId w:val="29"/>
        </w:numPr>
        <w:ind w:left="-567" w:firstLine="567"/>
        <w:contextualSpacing/>
        <w:jc w:val="both"/>
        <w:rPr>
          <w:rFonts w:ascii="GHEA Grapalat" w:hAnsi="GHEA Grapalat"/>
          <w:sz w:val="18"/>
          <w:szCs w:val="19"/>
        </w:rPr>
      </w:pPr>
      <w:r w:rsidRPr="009755AE">
        <w:rPr>
          <w:rFonts w:ascii="GHEA Grapalat" w:hAnsi="GHEA Grapalat"/>
          <w:sz w:val="18"/>
          <w:szCs w:val="19"/>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755AE" w:rsidRDefault="00F016A2" w:rsidP="009755AE">
      <w:pPr>
        <w:pStyle w:val="ListParagraph"/>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755AE">
        <w:rPr>
          <w:rFonts w:ascii="MS Mincho" w:eastAsia="MS Mincho" w:hAnsi="MS Mincho" w:cs="MS Mincho" w:hint="eastAsia"/>
          <w:sz w:val="18"/>
          <w:szCs w:val="19"/>
        </w:rPr>
        <w:t>․</w:t>
      </w:r>
    </w:p>
    <w:p w:rsidR="00F016A2" w:rsidRPr="009755AE" w:rsidRDefault="00F016A2" w:rsidP="009755AE">
      <w:pPr>
        <w:pStyle w:val="ListParagraph"/>
        <w:numPr>
          <w:ilvl w:val="0"/>
          <w:numId w:val="30"/>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9755AE" w:rsidRDefault="00F016A2" w:rsidP="009755AE">
      <w:pPr>
        <w:ind w:left="-567" w:firstLine="567"/>
        <w:contextualSpacing/>
        <w:jc w:val="both"/>
        <w:rPr>
          <w:rFonts w:ascii="GHEA Grapalat" w:hAnsi="GHEA Grapalat"/>
          <w:sz w:val="18"/>
          <w:szCs w:val="19"/>
          <w:highlight w:val="yellow"/>
        </w:rPr>
      </w:pPr>
      <w:r w:rsidRPr="009755AE">
        <w:rPr>
          <w:rFonts w:ascii="GHEA Grapalat" w:hAnsi="GHEA Grapalat"/>
          <w:sz w:val="18"/>
          <w:szCs w:val="19"/>
        </w:rPr>
        <w:t>2)  в подразделе "Документ, удостоверяющий личность" вносятся сведения о документе, удостоверяющем личность реального бенефициара;</w:t>
      </w:r>
    </w:p>
    <w:p w:rsidR="00F016A2" w:rsidRPr="009755AE" w:rsidRDefault="00F016A2" w:rsidP="009755AE">
      <w:pPr>
        <w:ind w:left="-567" w:firstLine="567"/>
        <w:contextualSpacing/>
        <w:jc w:val="both"/>
        <w:rPr>
          <w:rFonts w:ascii="GHEA Grapalat" w:hAnsi="GHEA Grapalat"/>
          <w:sz w:val="18"/>
          <w:szCs w:val="19"/>
          <w:highlight w:val="yellow"/>
        </w:rPr>
      </w:pPr>
      <w:r w:rsidRPr="009755AE">
        <w:rPr>
          <w:rFonts w:ascii="GHEA Grapalat" w:hAnsi="GHEA Grapalat"/>
          <w:sz w:val="18"/>
          <w:szCs w:val="19"/>
        </w:rPr>
        <w:t>3) в подразделе "Адрес учета лица" заполняется адрес места учета реального бенефициара;</w:t>
      </w:r>
    </w:p>
    <w:p w:rsidR="00F016A2" w:rsidRPr="009755AE" w:rsidRDefault="00F016A2" w:rsidP="009755AE">
      <w:pPr>
        <w:ind w:left="-567" w:firstLine="567"/>
        <w:contextualSpacing/>
        <w:jc w:val="both"/>
        <w:rPr>
          <w:rFonts w:ascii="GHEA Grapalat" w:hAnsi="GHEA Grapalat"/>
          <w:sz w:val="18"/>
          <w:szCs w:val="19"/>
          <w:highlight w:val="yellow"/>
        </w:rPr>
      </w:pPr>
      <w:r w:rsidRPr="009755AE">
        <w:rPr>
          <w:rFonts w:ascii="GHEA Grapalat" w:hAnsi="GHEA Grapalat"/>
          <w:sz w:val="18"/>
          <w:szCs w:val="19"/>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5) подраздел "Основания </w:t>
      </w:r>
      <w:r w:rsidRPr="009755AE">
        <w:rPr>
          <w:rFonts w:ascii="GHEA Grapalat" w:eastAsiaTheme="minorHAnsi" w:hAnsi="GHEA Grapalat" w:cstheme="minorBidi"/>
          <w:sz w:val="18"/>
          <w:szCs w:val="19"/>
        </w:rPr>
        <w:t>являться</w:t>
      </w:r>
      <w:r w:rsidRPr="009755AE">
        <w:rPr>
          <w:rFonts w:ascii="GHEA Grapalat" w:hAnsi="GHEA Grapalat"/>
          <w:sz w:val="18"/>
          <w:szCs w:val="19"/>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9755AE" w:rsidRDefault="00F016A2" w:rsidP="009755AE">
      <w:pPr>
        <w:ind w:left="-567" w:firstLine="567"/>
        <w:contextualSpacing/>
        <w:jc w:val="both"/>
        <w:rPr>
          <w:rFonts w:ascii="GHEA Grapalat" w:eastAsia="GHEA Grapalat" w:hAnsi="GHEA Grapalat" w:cs="GHEA Grapalat"/>
          <w:sz w:val="18"/>
          <w:szCs w:val="19"/>
        </w:rPr>
      </w:pPr>
      <w:r w:rsidRPr="009755AE">
        <w:rPr>
          <w:rFonts w:ascii="GHEA Grapalat" w:hAnsi="GHEA Grapalat"/>
          <w:sz w:val="18"/>
          <w:szCs w:val="19"/>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755AE">
        <w:rPr>
          <w:rFonts w:ascii="GHEA Grapalat" w:hAnsi="GHEA Grapalat"/>
          <w:sz w:val="18"/>
          <w:szCs w:val="19"/>
          <w:lang w:val="hy-AM"/>
        </w:rPr>
        <w:t>Օ</w:t>
      </w:r>
      <w:r w:rsidRPr="009755AE">
        <w:rPr>
          <w:rFonts w:ascii="GHEA Grapalat" w:hAnsi="GHEA Grapalat"/>
          <w:sz w:val="18"/>
          <w:szCs w:val="19"/>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755AE">
        <w:rPr>
          <w:rFonts w:ascii="GHEA Grapalat" w:hAnsi="GHEA Grapalat"/>
          <w:sz w:val="18"/>
          <w:szCs w:val="19"/>
          <w:lang w:val="hy-AM"/>
        </w:rPr>
        <w:t>Օ</w:t>
      </w:r>
      <w:r w:rsidRPr="009755AE">
        <w:rPr>
          <w:rFonts w:ascii="GHEA Grapalat" w:hAnsi="GHEA Grapalat"/>
          <w:sz w:val="18"/>
          <w:szCs w:val="19"/>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755AE">
        <w:rPr>
          <w:rFonts w:ascii="GHEA Grapalat" w:hAnsi="GHEA Grapalat"/>
          <w:sz w:val="18"/>
          <w:szCs w:val="19"/>
          <w:lang w:val="hy-AM"/>
        </w:rPr>
        <w:t>Օ</w:t>
      </w:r>
      <w:r w:rsidRPr="009755AE">
        <w:rPr>
          <w:rFonts w:ascii="GHEA Grapalat" w:hAnsi="GHEA Grapalat"/>
          <w:sz w:val="18"/>
          <w:szCs w:val="19"/>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755AE">
        <w:rPr>
          <w:rFonts w:ascii="GHEA Grapalat" w:eastAsia="GHEA Grapalat" w:hAnsi="GHEA Grapalat" w:cs="GHEA Grapalat"/>
          <w:sz w:val="18"/>
          <w:szCs w:val="19"/>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9755AE" w:rsidRDefault="00F016A2" w:rsidP="009755AE">
      <w:pPr>
        <w:ind w:left="-567" w:firstLine="567"/>
        <w:contextualSpacing/>
        <w:jc w:val="both"/>
        <w:rPr>
          <w:rFonts w:ascii="GHEA Grapalat" w:hAnsi="GHEA Grapalat"/>
          <w:sz w:val="18"/>
          <w:szCs w:val="19"/>
          <w:lang w:val="hy-AM"/>
        </w:rPr>
      </w:pPr>
      <w:r w:rsidRPr="009755AE">
        <w:rPr>
          <w:rFonts w:ascii="GHEA Grapalat" w:hAnsi="GHEA Grapalat"/>
          <w:sz w:val="18"/>
          <w:szCs w:val="19"/>
        </w:rPr>
        <w:t xml:space="preserve">б. в пункте </w:t>
      </w:r>
      <w:r w:rsidRPr="009755AE">
        <w:rPr>
          <w:rFonts w:ascii="GHEA Grapalat" w:eastAsia="GHEA Grapalat" w:hAnsi="GHEA Grapalat" w:cs="GHEA Grapalat"/>
          <w:sz w:val="18"/>
          <w:szCs w:val="19"/>
        </w:rPr>
        <w:t>"</w:t>
      </w:r>
      <w:r w:rsidRPr="009755AE">
        <w:rPr>
          <w:rFonts w:ascii="GHEA Grapalat" w:hAnsi="GHEA Grapalat"/>
          <w:sz w:val="18"/>
          <w:szCs w:val="19"/>
        </w:rPr>
        <w:t>б</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делается отметка, если лицо по смыслу пункта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 xml:space="preserve"> не является реальным бенефициаром Организации, но контролирует </w:t>
      </w:r>
      <w:r w:rsidRPr="009755AE">
        <w:rPr>
          <w:rFonts w:ascii="GHEA Grapalat" w:hAnsi="GHEA Grapalat"/>
          <w:sz w:val="18"/>
          <w:szCs w:val="19"/>
          <w:lang w:val="hy-AM"/>
        </w:rPr>
        <w:t>Օ</w:t>
      </w:r>
      <w:r w:rsidRPr="009755AE">
        <w:rPr>
          <w:rFonts w:ascii="GHEA Grapalat" w:hAnsi="GHEA Grapalat"/>
          <w:sz w:val="18"/>
          <w:szCs w:val="19"/>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в</w:t>
      </w:r>
      <w:r w:rsidRPr="009755AE">
        <w:rPr>
          <w:rFonts w:ascii="GHEA Grapalat" w:hAnsi="GHEA Grapalat"/>
          <w:sz w:val="18"/>
          <w:szCs w:val="19"/>
          <w:lang w:val="hy-AM"/>
        </w:rPr>
        <w:t xml:space="preserve">. </w:t>
      </w:r>
      <w:r w:rsidRPr="009755AE">
        <w:rPr>
          <w:rFonts w:ascii="GHEA Grapalat" w:hAnsi="GHEA Grapalat"/>
          <w:sz w:val="18"/>
          <w:szCs w:val="19"/>
        </w:rPr>
        <w:t>в</w:t>
      </w:r>
      <w:r w:rsidRPr="009755AE">
        <w:rPr>
          <w:rFonts w:ascii="GHEA Grapalat" w:hAnsi="GHEA Grapalat"/>
          <w:sz w:val="18"/>
          <w:szCs w:val="19"/>
          <w:lang w:val="hy-AM"/>
        </w:rPr>
        <w:t xml:space="preserve"> пункте </w:t>
      </w:r>
      <w:r w:rsidRPr="009755AE">
        <w:rPr>
          <w:rFonts w:ascii="GHEA Grapalat" w:eastAsia="GHEA Grapalat" w:hAnsi="GHEA Grapalat" w:cs="GHEA Grapalat"/>
          <w:sz w:val="18"/>
          <w:szCs w:val="19"/>
        </w:rPr>
        <w:t>"</w:t>
      </w:r>
      <w:r w:rsidRPr="009755AE">
        <w:rPr>
          <w:rFonts w:ascii="GHEA Grapalat" w:hAnsi="GHEA Grapalat"/>
          <w:sz w:val="18"/>
          <w:szCs w:val="19"/>
        </w:rPr>
        <w:t>в</w:t>
      </w:r>
      <w:r w:rsidRPr="009755AE">
        <w:rPr>
          <w:rFonts w:ascii="GHEA Grapalat" w:eastAsia="GHEA Grapalat" w:hAnsi="GHEA Grapalat" w:cs="GHEA Grapalat"/>
          <w:sz w:val="18"/>
          <w:szCs w:val="19"/>
        </w:rPr>
        <w:t>"</w:t>
      </w:r>
      <w:r w:rsidRPr="009755AE">
        <w:rPr>
          <w:rFonts w:ascii="GHEA Grapalat" w:hAnsi="GHEA Grapalat"/>
          <w:sz w:val="18"/>
          <w:szCs w:val="19"/>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755AE">
        <w:rPr>
          <w:rFonts w:ascii="GHEA Grapalat" w:hAnsi="GHEA Grapalat"/>
          <w:sz w:val="18"/>
          <w:szCs w:val="19"/>
        </w:rPr>
        <w:t>О</w:t>
      </w:r>
      <w:r w:rsidRPr="009755AE">
        <w:rPr>
          <w:rFonts w:ascii="GHEA Grapalat" w:hAnsi="GHEA Grapalat"/>
          <w:sz w:val="18"/>
          <w:szCs w:val="19"/>
          <w:lang w:val="hy-AM"/>
        </w:rPr>
        <w:t xml:space="preserve">рганизации, в случае если не имеется физическое лицо, соответствующее требованиям пунктов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lang w:val="hy-AM"/>
        </w:rPr>
        <w:t xml:space="preserve">и </w:t>
      </w:r>
      <w:r w:rsidRPr="009755AE">
        <w:rPr>
          <w:rFonts w:ascii="GHEA Grapalat" w:eastAsia="GHEA Grapalat" w:hAnsi="GHEA Grapalat" w:cs="GHEA Grapalat"/>
          <w:sz w:val="18"/>
          <w:szCs w:val="19"/>
        </w:rPr>
        <w:t>"</w:t>
      </w:r>
      <w:r w:rsidRPr="009755AE">
        <w:rPr>
          <w:rFonts w:ascii="GHEA Grapalat" w:hAnsi="GHEA Grapalat"/>
          <w:sz w:val="18"/>
          <w:szCs w:val="19"/>
        </w:rPr>
        <w:t>б</w:t>
      </w:r>
      <w:r w:rsidRPr="009755AE">
        <w:rPr>
          <w:rFonts w:ascii="GHEA Grapalat" w:eastAsia="GHEA Grapalat" w:hAnsi="GHEA Grapalat" w:cs="GHEA Grapalat"/>
          <w:sz w:val="18"/>
          <w:szCs w:val="19"/>
        </w:rPr>
        <w:t>"</w:t>
      </w:r>
      <w:r w:rsidRPr="009755AE">
        <w:rPr>
          <w:rFonts w:ascii="GHEA Grapalat" w:hAnsi="GHEA Grapalat"/>
          <w:sz w:val="18"/>
          <w:szCs w:val="19"/>
          <w:lang w:val="hy-AM"/>
        </w:rPr>
        <w:t>этого подраздела</w:t>
      </w:r>
      <w:r w:rsidRPr="009755AE">
        <w:rPr>
          <w:rFonts w:ascii="GHEA Grapalat" w:hAnsi="GHEA Grapalat"/>
          <w:sz w:val="18"/>
          <w:szCs w:val="19"/>
        </w:rPr>
        <w:t>.</w:t>
      </w:r>
    </w:p>
    <w:p w:rsidR="00F016A2" w:rsidRPr="009755AE" w:rsidRDefault="00F016A2" w:rsidP="009755AE">
      <w:pPr>
        <w:ind w:left="-567" w:firstLine="567"/>
        <w:contextualSpacing/>
        <w:jc w:val="both"/>
        <w:rPr>
          <w:rFonts w:ascii="Cambria Math" w:hAnsi="Cambria Math" w:cs="Cambria Math"/>
          <w:sz w:val="18"/>
          <w:szCs w:val="19"/>
        </w:rPr>
      </w:pPr>
      <w:r w:rsidRPr="009755AE">
        <w:rPr>
          <w:rFonts w:ascii="GHEA Grapalat" w:hAnsi="GHEA Grapalat"/>
          <w:sz w:val="18"/>
          <w:szCs w:val="19"/>
          <w:lang w:val="hy-AM"/>
        </w:rPr>
        <w:t xml:space="preserve">6) </w:t>
      </w:r>
      <w:r w:rsidRPr="009755AE">
        <w:rPr>
          <w:rFonts w:ascii="GHEA Grapalat" w:hAnsi="GHEA Grapalat"/>
          <w:sz w:val="18"/>
          <w:szCs w:val="19"/>
        </w:rPr>
        <w:t>П</w:t>
      </w:r>
      <w:r w:rsidRPr="009755AE">
        <w:rPr>
          <w:rFonts w:ascii="GHEA Grapalat" w:hAnsi="GHEA Grapalat"/>
          <w:sz w:val="18"/>
          <w:szCs w:val="19"/>
          <w:lang w:val="hy-AM"/>
        </w:rPr>
        <w:t xml:space="preserve">одраздел </w:t>
      </w:r>
      <w:r w:rsidRPr="009755AE">
        <w:rPr>
          <w:rFonts w:ascii="GHEA Grapalat" w:eastAsia="GHEA Grapalat" w:hAnsi="GHEA Grapalat" w:cs="GHEA Grapalat"/>
          <w:sz w:val="18"/>
          <w:szCs w:val="19"/>
        </w:rPr>
        <w:t>"</w:t>
      </w:r>
      <w:r w:rsidRPr="009755AE">
        <w:rPr>
          <w:rFonts w:ascii="GHEA Grapalat" w:hAnsi="GHEA Grapalat"/>
          <w:sz w:val="18"/>
          <w:szCs w:val="19"/>
        </w:rPr>
        <w:t>О</w:t>
      </w:r>
      <w:r w:rsidRPr="009755AE">
        <w:rPr>
          <w:rFonts w:ascii="GHEA Grapalat" w:hAnsi="GHEA Grapalat"/>
          <w:sz w:val="18"/>
          <w:szCs w:val="19"/>
          <w:lang w:val="hy-AM"/>
        </w:rPr>
        <w:t xml:space="preserve">снования </w:t>
      </w:r>
      <w:r w:rsidRPr="009755AE">
        <w:rPr>
          <w:rFonts w:ascii="GHEA Grapalat" w:hAnsi="GHEA Grapalat"/>
          <w:sz w:val="18"/>
          <w:szCs w:val="19"/>
        </w:rPr>
        <w:t>являться</w:t>
      </w:r>
      <w:r w:rsidRPr="009755AE">
        <w:rPr>
          <w:rFonts w:ascii="GHEA Grapalat" w:hAnsi="GHEA Grapalat"/>
          <w:sz w:val="18"/>
          <w:szCs w:val="19"/>
          <w:lang w:val="hy-AM"/>
        </w:rPr>
        <w:t xml:space="preserve"> реальн</w:t>
      </w:r>
      <w:r w:rsidRPr="009755AE">
        <w:rPr>
          <w:rFonts w:ascii="GHEA Grapalat" w:hAnsi="GHEA Grapalat"/>
          <w:sz w:val="18"/>
          <w:szCs w:val="19"/>
        </w:rPr>
        <w:t>ымбенефициаром</w:t>
      </w:r>
      <w:r w:rsidRPr="009755AE">
        <w:rPr>
          <w:rFonts w:ascii="GHEA Grapalat" w:hAnsi="GHEA Grapalat"/>
          <w:sz w:val="18"/>
          <w:szCs w:val="19"/>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9755AE">
        <w:rPr>
          <w:rFonts w:ascii="GHEA Grapalat" w:hAnsi="GHEA Grapalat"/>
          <w:sz w:val="18"/>
          <w:szCs w:val="19"/>
        </w:rPr>
        <w:t>бенефициаров</w:t>
      </w:r>
      <w:r w:rsidRPr="009755AE">
        <w:rPr>
          <w:rFonts w:ascii="GHEA Grapalat" w:hAnsi="GHEA Grapalat"/>
          <w:sz w:val="18"/>
          <w:szCs w:val="19"/>
          <w:lang w:val="hy-AM"/>
        </w:rPr>
        <w:t xml:space="preserve"> осуществляется по критериям, установленным Кодексом О недрах</w:t>
      </w:r>
      <w:r w:rsidRPr="009755AE">
        <w:rPr>
          <w:rFonts w:ascii="GHEA Grapalat" w:hAnsi="GHEA Grapalat"/>
          <w:sz w:val="18"/>
          <w:szCs w:val="19"/>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755AE">
        <w:rPr>
          <w:rFonts w:ascii="Cambria Math" w:hAnsi="Cambria Math" w:cs="Cambria Math"/>
          <w:sz w:val="18"/>
          <w:szCs w:val="19"/>
        </w:rPr>
        <w:t>:</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а. в пункте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 xml:space="preserve"> подпункта 5 пункта 4 настоящего Порядка;</w:t>
      </w:r>
    </w:p>
    <w:p w:rsidR="00F016A2" w:rsidRPr="009755AE" w:rsidRDefault="00F016A2" w:rsidP="009755AE">
      <w:pPr>
        <w:ind w:left="-567" w:firstLine="567"/>
        <w:contextualSpacing/>
        <w:jc w:val="both"/>
        <w:rPr>
          <w:rFonts w:ascii="GHEA Grapalat" w:hAnsi="GHEA Grapalat"/>
          <w:sz w:val="18"/>
          <w:szCs w:val="19"/>
          <w:lang w:val="hy-AM"/>
        </w:rPr>
      </w:pPr>
      <w:r w:rsidRPr="009755AE">
        <w:rPr>
          <w:rFonts w:ascii="GHEA Grapalat" w:hAnsi="GHEA Grapalat"/>
          <w:sz w:val="18"/>
          <w:szCs w:val="19"/>
          <w:lang w:val="hy-AM"/>
        </w:rPr>
        <w:t xml:space="preserve">б.в пункте </w:t>
      </w:r>
      <w:r w:rsidRPr="009755AE">
        <w:rPr>
          <w:rFonts w:ascii="GHEA Grapalat" w:eastAsia="GHEA Grapalat" w:hAnsi="GHEA Grapalat" w:cs="GHEA Grapalat"/>
          <w:sz w:val="18"/>
          <w:szCs w:val="19"/>
        </w:rPr>
        <w:t>"</w:t>
      </w:r>
      <w:r w:rsidRPr="009755AE">
        <w:rPr>
          <w:rFonts w:ascii="GHEA Grapalat" w:hAnsi="GHEA Grapalat"/>
          <w:sz w:val="18"/>
          <w:szCs w:val="19"/>
        </w:rPr>
        <w:t>б</w:t>
      </w:r>
      <w:r w:rsidRPr="009755AE">
        <w:rPr>
          <w:rFonts w:ascii="GHEA Grapalat" w:eastAsia="GHEA Grapalat" w:hAnsi="GHEA Grapalat" w:cs="GHEA Grapalat"/>
          <w:sz w:val="18"/>
          <w:szCs w:val="19"/>
        </w:rPr>
        <w:t>"</w:t>
      </w:r>
      <w:r w:rsidRPr="009755AE">
        <w:rPr>
          <w:rFonts w:ascii="GHEA Grapalat" w:hAnsi="GHEA Grapalat"/>
          <w:sz w:val="18"/>
          <w:szCs w:val="19"/>
          <w:lang w:val="hy-AM"/>
        </w:rPr>
        <w:t xml:space="preserve">этого подраздела производится отметка, если лицо имеет право назначать или </w:t>
      </w:r>
      <w:r w:rsidRPr="009755AE">
        <w:rPr>
          <w:rFonts w:ascii="GHEA Grapalat" w:hAnsi="GHEA Grapalat"/>
          <w:sz w:val="18"/>
          <w:szCs w:val="19"/>
        </w:rPr>
        <w:t>отстраня</w:t>
      </w:r>
      <w:r w:rsidRPr="009755AE">
        <w:rPr>
          <w:rFonts w:ascii="GHEA Grapalat" w:hAnsi="GHEA Grapalat"/>
          <w:sz w:val="18"/>
          <w:szCs w:val="19"/>
          <w:lang w:val="hy-AM"/>
        </w:rPr>
        <w:t>ть большинство членов органов управления юридического лица;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в. В пункте </w:t>
      </w:r>
      <w:r w:rsidRPr="009755AE">
        <w:rPr>
          <w:rFonts w:ascii="GHEA Grapalat" w:eastAsia="GHEA Grapalat" w:hAnsi="GHEA Grapalat" w:cs="GHEA Grapalat"/>
          <w:sz w:val="18"/>
          <w:szCs w:val="19"/>
        </w:rPr>
        <w:t>"</w:t>
      </w:r>
      <w:r w:rsidRPr="009755AE">
        <w:rPr>
          <w:rFonts w:ascii="GHEA Grapalat" w:hAnsi="GHEA Grapalat"/>
          <w:sz w:val="18"/>
          <w:szCs w:val="19"/>
        </w:rPr>
        <w:t>в</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г. в пункте </w:t>
      </w:r>
      <w:r w:rsidRPr="009755AE">
        <w:rPr>
          <w:rFonts w:ascii="GHEA Grapalat" w:eastAsia="GHEA Grapalat" w:hAnsi="GHEA Grapalat" w:cs="GHEA Grapalat"/>
          <w:sz w:val="18"/>
          <w:szCs w:val="19"/>
        </w:rPr>
        <w:t>"</w:t>
      </w:r>
      <w:r w:rsidRPr="009755AE">
        <w:rPr>
          <w:rFonts w:ascii="GHEA Grapalat" w:hAnsi="GHEA Grapalat"/>
          <w:sz w:val="18"/>
          <w:szCs w:val="19"/>
        </w:rPr>
        <w:t>г</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лицо по смыслу пунктов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w:t>
      </w:r>
      <w:r w:rsidRPr="009755AE">
        <w:rPr>
          <w:rFonts w:ascii="GHEA Grapalat" w:eastAsia="GHEA Grapalat" w:hAnsi="GHEA Grapalat" w:cs="GHEA Grapalat"/>
          <w:sz w:val="18"/>
          <w:szCs w:val="19"/>
        </w:rPr>
        <w:t>"</w:t>
      </w:r>
      <w:r w:rsidRPr="009755AE">
        <w:rPr>
          <w:rFonts w:ascii="GHEA Grapalat" w:hAnsi="GHEA Grapalat"/>
          <w:sz w:val="18"/>
          <w:szCs w:val="19"/>
        </w:rPr>
        <w:t>в</w:t>
      </w:r>
      <w:r w:rsidRPr="009755AE">
        <w:rPr>
          <w:rFonts w:ascii="GHEA Grapalat" w:eastAsia="GHEA Grapalat" w:hAnsi="GHEA Grapalat" w:cs="GHEA Grapalat"/>
          <w:sz w:val="18"/>
          <w:szCs w:val="19"/>
        </w:rPr>
        <w:t>"</w:t>
      </w:r>
      <w:r w:rsidRPr="009755AE">
        <w:rPr>
          <w:rFonts w:ascii="GHEA Grapalat" w:hAnsi="GHEA Grapalat"/>
          <w:sz w:val="18"/>
          <w:szCs w:val="19"/>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д. в пункте </w:t>
      </w:r>
      <w:r w:rsidRPr="009755AE">
        <w:rPr>
          <w:rFonts w:ascii="GHEA Grapalat" w:eastAsia="GHEA Grapalat" w:hAnsi="GHEA Grapalat" w:cs="GHEA Grapalat"/>
          <w:sz w:val="18"/>
          <w:szCs w:val="19"/>
        </w:rPr>
        <w:t>"</w:t>
      </w:r>
      <w:r w:rsidRPr="009755AE">
        <w:rPr>
          <w:rFonts w:ascii="GHEA Grapalat" w:hAnsi="GHEA Grapalat"/>
          <w:sz w:val="18"/>
          <w:szCs w:val="19"/>
        </w:rPr>
        <w:t>д</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 xml:space="preserve">" </w:t>
      </w:r>
      <w:r w:rsidRPr="009755AE">
        <w:rPr>
          <w:rFonts w:ascii="GHEA Grapalat" w:hAnsi="GHEA Grapalat"/>
          <w:sz w:val="18"/>
          <w:szCs w:val="19"/>
        </w:rPr>
        <w:t xml:space="preserve">- </w:t>
      </w:r>
      <w:r w:rsidRPr="009755AE">
        <w:rPr>
          <w:rFonts w:ascii="GHEA Grapalat" w:eastAsia="GHEA Grapalat" w:hAnsi="GHEA Grapalat" w:cs="GHEA Grapalat"/>
          <w:sz w:val="18"/>
          <w:szCs w:val="19"/>
        </w:rPr>
        <w:t>"</w:t>
      </w:r>
      <w:r w:rsidRPr="009755AE">
        <w:rPr>
          <w:rFonts w:ascii="GHEA Grapalat" w:hAnsi="GHEA Grapalat"/>
          <w:sz w:val="18"/>
          <w:szCs w:val="19"/>
        </w:rPr>
        <w:t>г</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755AE">
        <w:rPr>
          <w:rFonts w:ascii="GHEA Grapalat" w:hAnsi="GHEA Grapalat"/>
          <w:sz w:val="18"/>
          <w:szCs w:val="19"/>
          <w:lang w:val="hy-AM"/>
        </w:rPr>
        <w:t>Օ</w:t>
      </w:r>
      <w:r w:rsidRPr="009755AE">
        <w:rPr>
          <w:rFonts w:ascii="GHEA Grapalat" w:hAnsi="GHEA Grapalat"/>
          <w:sz w:val="18"/>
          <w:szCs w:val="19"/>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9755AE" w:rsidRDefault="00F016A2" w:rsidP="009755AE">
      <w:pPr>
        <w:ind w:left="-567" w:firstLine="567"/>
        <w:contextualSpacing/>
        <w:jc w:val="both"/>
        <w:rPr>
          <w:rFonts w:ascii="GHEA Grapalat" w:eastAsia="GHEA Grapalat" w:hAnsi="GHEA Grapalat" w:cs="GHEA Grapalat"/>
          <w:sz w:val="18"/>
          <w:szCs w:val="19"/>
        </w:rPr>
      </w:pPr>
      <w:r w:rsidRPr="009755AE">
        <w:rPr>
          <w:rFonts w:ascii="GHEA Grapalat" w:eastAsia="GHEA Grapalat" w:hAnsi="GHEA Grapalat" w:cs="GHEA Grapalat"/>
          <w:sz w:val="18"/>
          <w:szCs w:val="19"/>
        </w:rPr>
        <w:t xml:space="preserve">8) в подразделе"Контактные данные реального </w:t>
      </w:r>
      <w:r w:rsidRPr="009755AE">
        <w:rPr>
          <w:rFonts w:ascii="GHEA Grapalat" w:hAnsi="GHEA Grapalat"/>
          <w:sz w:val="18"/>
          <w:szCs w:val="19"/>
        </w:rPr>
        <w:t>бенефициара</w:t>
      </w:r>
      <w:r w:rsidRPr="009755AE">
        <w:rPr>
          <w:rFonts w:ascii="GHEA Grapalat" w:eastAsia="GHEA Grapalat" w:hAnsi="GHEA Grapalat" w:cs="GHEA Grapalat"/>
          <w:sz w:val="18"/>
          <w:szCs w:val="19"/>
        </w:rPr>
        <w:t xml:space="preserve">" заполняются адрес электронной почты и номер телефона реального </w:t>
      </w:r>
      <w:r w:rsidRPr="009755AE">
        <w:rPr>
          <w:rFonts w:ascii="GHEA Grapalat" w:hAnsi="GHEA Grapalat"/>
          <w:sz w:val="18"/>
          <w:szCs w:val="19"/>
        </w:rPr>
        <w:t>бенефициара</w:t>
      </w:r>
      <w:r w:rsidRPr="009755AE">
        <w:rPr>
          <w:rFonts w:ascii="GHEA Grapalat" w:eastAsia="GHEA Grapalat" w:hAnsi="GHEA Grapalat" w:cs="GHEA Grapalat"/>
          <w:sz w:val="18"/>
          <w:szCs w:val="19"/>
        </w:rPr>
        <w:t>.</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5. Раздел 5 декларации (Промежуточные юридические лица) заполняется, </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755AE">
        <w:rPr>
          <w:rFonts w:ascii="MS Mincho" w:eastAsia="MS Mincho" w:hAnsi="MS Mincho" w:cs="MS Mincho" w:hint="eastAsia"/>
          <w:sz w:val="18"/>
          <w:szCs w:val="19"/>
        </w:rPr>
        <w:t>․</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1) в подразделе</w:t>
      </w:r>
      <w:r w:rsidRPr="009755AE">
        <w:rPr>
          <w:rFonts w:ascii="GHEA Grapalat" w:eastAsia="GHEA Grapalat" w:hAnsi="GHEA Grapalat" w:cs="GHEA Grapalat"/>
          <w:sz w:val="18"/>
          <w:szCs w:val="19"/>
        </w:rPr>
        <w:t>"</w:t>
      </w:r>
      <w:r w:rsidRPr="009755AE">
        <w:rPr>
          <w:rFonts w:ascii="GHEA Grapalat" w:hAnsi="GHEA Grapalat"/>
          <w:sz w:val="18"/>
          <w:szCs w:val="19"/>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3) Подраздел</w:t>
      </w:r>
      <w:r w:rsidRPr="009755AE">
        <w:rPr>
          <w:rFonts w:ascii="GHEA Grapalat" w:eastAsia="GHEA Grapalat" w:hAnsi="GHEA Grapalat" w:cs="GHEA Grapalat"/>
          <w:sz w:val="18"/>
          <w:szCs w:val="19"/>
        </w:rPr>
        <w:t>"</w:t>
      </w:r>
      <w:r w:rsidRPr="009755AE">
        <w:rPr>
          <w:rFonts w:ascii="GHEA Grapalat" w:hAnsi="GHEA Grapalat"/>
          <w:sz w:val="18"/>
          <w:szCs w:val="19"/>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w:t>
      </w:r>
      <w:r w:rsidRPr="009755AE">
        <w:rPr>
          <w:rFonts w:ascii="GHEA Grapalat" w:hAnsi="GHEA Grapalat"/>
          <w:sz w:val="18"/>
          <w:szCs w:val="19"/>
        </w:rPr>
        <w:lastRenderedPageBreak/>
        <w:t>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6. Раздел 6 декларации (Дополнительные </w:t>
      </w:r>
      <w:r w:rsidR="007F4126" w:rsidRPr="009755AE">
        <w:rPr>
          <w:rFonts w:ascii="GHEA Grapalat" w:hAnsi="GHEA Grapalat"/>
          <w:sz w:val="18"/>
          <w:szCs w:val="19"/>
        </w:rPr>
        <w:t>примечания</w:t>
      </w:r>
      <w:r w:rsidRPr="009755AE">
        <w:rPr>
          <w:rFonts w:ascii="GHEA Grapalat" w:hAnsi="GHEA Grapalat"/>
          <w:sz w:val="18"/>
          <w:szCs w:val="19"/>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7. Декларация заполняется и подписывается лицом, подающим заявку.</w:t>
      </w:r>
    </w:p>
    <w:p w:rsidR="00F016A2" w:rsidRPr="009755AE" w:rsidRDefault="00F016A2" w:rsidP="009755AE">
      <w:pPr>
        <w:ind w:left="-567" w:firstLine="567"/>
        <w:contextualSpacing/>
        <w:jc w:val="both"/>
        <w:rPr>
          <w:rFonts w:ascii="GHEA Grapalat" w:hAnsi="GHEA Grapalat"/>
          <w:i/>
          <w:sz w:val="18"/>
          <w:szCs w:val="19"/>
        </w:rPr>
      </w:pPr>
      <w:r w:rsidRPr="009755AE">
        <w:rPr>
          <w:rFonts w:ascii="GHEA Grapalat" w:hAnsi="GHEA Grapalat"/>
          <w:sz w:val="18"/>
          <w:szCs w:val="19"/>
        </w:rPr>
        <w:t xml:space="preserve">* </w:t>
      </w:r>
      <w:r w:rsidRPr="009755AE">
        <w:rPr>
          <w:rFonts w:ascii="GHEA Grapalat" w:hAnsi="GHEA Grapalat"/>
          <w:i/>
          <w:sz w:val="18"/>
          <w:szCs w:val="19"/>
        </w:rPr>
        <w:t>заполняется секретарем комиссии до публикации приглашения в бюллетене:</w:t>
      </w:r>
    </w:p>
    <w:p w:rsidR="00F016A2" w:rsidRPr="009755AE" w:rsidRDefault="00F016A2" w:rsidP="009755AE">
      <w:pPr>
        <w:ind w:left="-567" w:firstLine="567"/>
        <w:contextualSpacing/>
        <w:jc w:val="both"/>
        <w:rPr>
          <w:rFonts w:ascii="GHEA Grapalat" w:hAnsi="GHEA Grapalat"/>
          <w:i/>
          <w:sz w:val="18"/>
          <w:szCs w:val="19"/>
        </w:rPr>
      </w:pPr>
      <w:r w:rsidRPr="009755AE">
        <w:rPr>
          <w:rFonts w:ascii="GHEA Grapalat" w:hAnsi="GHEA Grapalat"/>
          <w:i/>
          <w:sz w:val="18"/>
          <w:szCs w:val="19"/>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17BB" w:rsidRPr="009E01A4" w:rsidRDefault="00AF0EF7" w:rsidP="009755AE">
      <w:pPr>
        <w:ind w:left="-567" w:firstLine="567"/>
        <w:jc w:val="right"/>
        <w:rPr>
          <w:rFonts w:ascii="GHEA Grapalat" w:hAnsi="GHEA Grapalat"/>
          <w:b/>
          <w:sz w:val="19"/>
          <w:szCs w:val="19"/>
        </w:rPr>
      </w:pPr>
      <w:r w:rsidRPr="009755AE">
        <w:rPr>
          <w:rFonts w:ascii="GHEA Grapalat" w:hAnsi="GHEA Grapalat"/>
          <w:b/>
          <w:sz w:val="18"/>
          <w:szCs w:val="19"/>
        </w:rPr>
        <w:br w:type="page"/>
      </w:r>
    </w:p>
    <w:p w:rsidR="008C2FBD" w:rsidRPr="00651CF5" w:rsidRDefault="008C2FBD" w:rsidP="008C2FBD">
      <w:pPr>
        <w:pStyle w:val="BodyTextIndent3"/>
        <w:widowControl w:val="0"/>
        <w:spacing w:after="160" w:line="240" w:lineRule="auto"/>
        <w:ind w:firstLine="0"/>
        <w:jc w:val="right"/>
        <w:rPr>
          <w:rFonts w:ascii="Sylfaen" w:hAnsi="Sylfaen" w:cs="Arial"/>
          <w:b/>
          <w:sz w:val="24"/>
          <w:szCs w:val="24"/>
        </w:rPr>
      </w:pPr>
      <w:r w:rsidRPr="00651CF5">
        <w:rPr>
          <w:rFonts w:ascii="Sylfaen" w:hAnsi="Sylfaen"/>
          <w:b/>
          <w:sz w:val="24"/>
          <w:szCs w:val="24"/>
        </w:rPr>
        <w:lastRenderedPageBreak/>
        <w:t>Приложение № 2</w:t>
      </w:r>
    </w:p>
    <w:p w:rsidR="008C2FBD" w:rsidRPr="00651CF5" w:rsidRDefault="008C2FBD" w:rsidP="008C2FBD">
      <w:pPr>
        <w:widowControl w:val="0"/>
        <w:spacing w:after="120"/>
        <w:ind w:firstLine="567"/>
        <w:jc w:val="right"/>
        <w:rPr>
          <w:rFonts w:ascii="Sylfaen" w:hAnsi="Sylfaen"/>
        </w:rPr>
      </w:pPr>
      <w:r w:rsidRPr="00651CF5">
        <w:rPr>
          <w:rFonts w:ascii="Sylfaen" w:hAnsi="Sylfaen"/>
          <w:b/>
        </w:rPr>
        <w:t>к Приглашению на запрос котировок</w:t>
      </w:r>
      <w:r w:rsidRPr="00651CF5">
        <w:rPr>
          <w:rFonts w:ascii="Sylfaen" w:hAnsi="Sylfaen" w:cs="Arial"/>
          <w:b/>
        </w:rPr>
        <w:br/>
      </w:r>
      <w:r w:rsidRPr="00651CF5">
        <w:rPr>
          <w:rFonts w:ascii="Sylfaen" w:hAnsi="Sylfaen"/>
          <w:b/>
        </w:rPr>
        <w:t xml:space="preserve">под кодом </w:t>
      </w:r>
      <w:r>
        <w:rPr>
          <w:rFonts w:ascii="Sylfaen" w:hAnsi="Sylfaen"/>
          <w:b/>
          <w:i/>
        </w:rPr>
        <w:t>НПГО</w:t>
      </w:r>
      <w:r>
        <w:rPr>
          <w:rFonts w:ascii="Sylfaen" w:hAnsi="Sylfaen"/>
          <w:b/>
          <w:lang w:val="hy-AM"/>
        </w:rPr>
        <w:t>-ГАПЗБ-</w:t>
      </w:r>
      <w:r w:rsidR="0086440C">
        <w:rPr>
          <w:rFonts w:ascii="Sylfaen" w:hAnsi="Sylfaen"/>
          <w:b/>
          <w:lang w:val="hy-AM"/>
        </w:rPr>
        <w:t>22/11</w:t>
      </w:r>
    </w:p>
    <w:p w:rsidR="008C2FBD" w:rsidRPr="00651CF5" w:rsidRDefault="008C2FBD" w:rsidP="008C2FBD">
      <w:pPr>
        <w:widowControl w:val="0"/>
        <w:spacing w:after="120"/>
        <w:ind w:left="-66"/>
        <w:jc w:val="center"/>
        <w:rPr>
          <w:rFonts w:ascii="Sylfaen" w:hAnsi="Sylfaen"/>
          <w:b/>
        </w:rPr>
      </w:pPr>
      <w:r w:rsidRPr="00651CF5">
        <w:rPr>
          <w:rFonts w:ascii="Sylfaen" w:hAnsi="Sylfaen"/>
          <w:b/>
        </w:rPr>
        <w:t>ЦЕНОВОЕ ПРЕДЛОЖЕНИЕ</w:t>
      </w:r>
    </w:p>
    <w:p w:rsidR="008C2FBD" w:rsidRPr="00651CF5" w:rsidRDefault="008C2FBD" w:rsidP="008C2FBD">
      <w:pPr>
        <w:widowControl w:val="0"/>
        <w:spacing w:after="120"/>
        <w:ind w:firstLine="567"/>
        <w:jc w:val="center"/>
        <w:rPr>
          <w:rFonts w:ascii="Sylfaen" w:hAnsi="Sylfaen"/>
        </w:rPr>
      </w:pPr>
    </w:p>
    <w:p w:rsidR="008C2FBD" w:rsidRPr="00651CF5" w:rsidRDefault="008C2FBD" w:rsidP="008C2FBD">
      <w:pPr>
        <w:widowControl w:val="0"/>
        <w:spacing w:after="160"/>
        <w:ind w:firstLine="567"/>
        <w:jc w:val="both"/>
        <w:rPr>
          <w:rFonts w:ascii="Sylfaen" w:hAnsi="Sylfaen"/>
        </w:rPr>
      </w:pPr>
      <w:r w:rsidRPr="00651CF5">
        <w:rPr>
          <w:rFonts w:ascii="Sylfaen" w:hAnsi="Sylfaen"/>
          <w:spacing w:val="-6"/>
        </w:rPr>
        <w:t xml:space="preserve">Рассмотрев приглашение на запрос котировок под кодом </w:t>
      </w:r>
      <w:r>
        <w:rPr>
          <w:rFonts w:ascii="Sylfaen" w:hAnsi="Sylfaen"/>
          <w:b/>
          <w:i/>
        </w:rPr>
        <w:t>НПГО</w:t>
      </w:r>
      <w:r>
        <w:rPr>
          <w:rFonts w:ascii="Sylfaen" w:hAnsi="Sylfaen"/>
          <w:b/>
          <w:lang w:val="hy-AM"/>
        </w:rPr>
        <w:t>-ГАПЗБ-</w:t>
      </w:r>
      <w:r w:rsidR="0086440C">
        <w:rPr>
          <w:rFonts w:ascii="Sylfaen" w:hAnsi="Sylfaen"/>
          <w:b/>
          <w:lang w:val="hy-AM"/>
        </w:rPr>
        <w:t>22/11</w:t>
      </w:r>
      <w:r w:rsidRPr="00651CF5">
        <w:rPr>
          <w:rFonts w:ascii="Sylfaen" w:hAnsi="Sylfaen"/>
          <w:spacing w:val="-6"/>
        </w:rPr>
        <w:t>*,</w:t>
      </w:r>
    </w:p>
    <w:p w:rsidR="008C2FBD" w:rsidRPr="00651CF5" w:rsidRDefault="008C2FBD" w:rsidP="008C2FBD">
      <w:pPr>
        <w:widowControl w:val="0"/>
        <w:jc w:val="both"/>
        <w:rPr>
          <w:rFonts w:ascii="Sylfaen" w:hAnsi="Sylfaen"/>
        </w:rPr>
      </w:pPr>
      <w:r w:rsidRPr="00651CF5">
        <w:rPr>
          <w:rFonts w:ascii="Sylfaen" w:hAnsi="Sylfaen"/>
        </w:rPr>
        <w:t>в том числе проект заключаемого договора__________________________________</w:t>
      </w:r>
    </w:p>
    <w:p w:rsidR="008C2FBD" w:rsidRPr="00651CF5" w:rsidRDefault="008C2FBD" w:rsidP="008C2FBD">
      <w:pPr>
        <w:widowControl w:val="0"/>
        <w:spacing w:after="160"/>
        <w:ind w:left="6237"/>
        <w:jc w:val="both"/>
        <w:rPr>
          <w:rFonts w:ascii="Sylfaen" w:hAnsi="Sylfaen"/>
          <w:vertAlign w:val="superscript"/>
        </w:rPr>
      </w:pPr>
      <w:r w:rsidRPr="00651CF5">
        <w:rPr>
          <w:rFonts w:ascii="Sylfaen" w:hAnsi="Sylfaen"/>
          <w:vertAlign w:val="superscript"/>
        </w:rPr>
        <w:t>наименование участника</w:t>
      </w:r>
    </w:p>
    <w:p w:rsidR="008C2FBD" w:rsidRPr="00651CF5" w:rsidRDefault="008C2FBD" w:rsidP="008C2FBD">
      <w:pPr>
        <w:widowControl w:val="0"/>
        <w:spacing w:after="160"/>
        <w:jc w:val="both"/>
        <w:rPr>
          <w:rFonts w:ascii="Sylfaen" w:hAnsi="Sylfaen"/>
        </w:rPr>
      </w:pPr>
      <w:r w:rsidRPr="00651CF5">
        <w:rPr>
          <w:rFonts w:ascii="Sylfaen" w:hAnsi="Sylfaen"/>
        </w:rPr>
        <w:t>предлагаетвыполнить договор по нижеуказанным общим ценам:</w:t>
      </w:r>
    </w:p>
    <w:p w:rsidR="008C2FBD" w:rsidRPr="00651CF5" w:rsidRDefault="008C2FBD" w:rsidP="008C2FBD">
      <w:pPr>
        <w:jc w:val="right"/>
        <w:rPr>
          <w:rFonts w:ascii="Sylfaen" w:hAnsi="Sylfaen"/>
        </w:rPr>
      </w:pPr>
      <w:r w:rsidRPr="00651CF5">
        <w:rPr>
          <w:rFonts w:ascii="Sylfaen" w:hAnsi="Sylfaen"/>
        </w:rPr>
        <w:t>драмов РА</w:t>
      </w:r>
    </w:p>
    <w:tbl>
      <w:tblPr>
        <w:tblW w:w="999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3668"/>
        <w:gridCol w:w="1701"/>
        <w:gridCol w:w="1701"/>
      </w:tblGrid>
      <w:tr w:rsidR="008C2FBD" w:rsidRPr="008C2FBD" w:rsidTr="008C2FBD">
        <w:trPr>
          <w:trHeight w:val="916"/>
          <w:jc w:val="center"/>
        </w:trPr>
        <w:tc>
          <w:tcPr>
            <w:tcW w:w="1368"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lang w:val="en-US"/>
              </w:rPr>
            </w:pPr>
            <w:r w:rsidRPr="008C2FBD">
              <w:rPr>
                <w:rFonts w:ascii="Sylfaen" w:hAnsi="Sylfaen"/>
                <w:b/>
                <w:sz w:val="18"/>
                <w:szCs w:val="20"/>
              </w:rPr>
              <w:t>Номера лотов</w:t>
            </w:r>
          </w:p>
        </w:tc>
        <w:tc>
          <w:tcPr>
            <w:tcW w:w="1559"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Наименование товара</w:t>
            </w:r>
          </w:p>
        </w:tc>
        <w:tc>
          <w:tcPr>
            <w:tcW w:w="3668"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sz w:val="18"/>
                <w:szCs w:val="20"/>
              </w:rPr>
            </w:pPr>
            <w:r w:rsidRPr="008C2FBD">
              <w:rPr>
                <w:rFonts w:ascii="Sylfaen" w:hAnsi="Sylfaen"/>
                <w:b/>
                <w:sz w:val="18"/>
                <w:szCs w:val="20"/>
              </w:rPr>
              <w:t>Стоимость</w:t>
            </w:r>
          </w:p>
          <w:p w:rsidR="008C2FBD" w:rsidRPr="008C2FBD" w:rsidRDefault="008C2FBD" w:rsidP="00034872">
            <w:pPr>
              <w:widowControl w:val="0"/>
              <w:jc w:val="center"/>
              <w:rPr>
                <w:rFonts w:ascii="Sylfaen" w:hAnsi="Sylfaen"/>
                <w:b/>
                <w:sz w:val="18"/>
                <w:szCs w:val="16"/>
              </w:rPr>
            </w:pPr>
            <w:r w:rsidRPr="008C2FBD">
              <w:rPr>
                <w:rFonts w:ascii="Sylfaen" w:hAnsi="Sylfaen"/>
                <w:sz w:val="18"/>
                <w:szCs w:val="16"/>
              </w:rPr>
              <w:t>(совокупность себестоимости и прогнозируемой прибыли)</w:t>
            </w:r>
          </w:p>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sz w:val="18"/>
                <w:szCs w:val="20"/>
                <w:lang w:val="en-US"/>
              </w:rPr>
            </w:pPr>
            <w:r w:rsidRPr="008C2FBD">
              <w:rPr>
                <w:rFonts w:ascii="Sylfaen" w:hAnsi="Sylfaen"/>
                <w:b/>
                <w:sz w:val="18"/>
                <w:szCs w:val="20"/>
              </w:rPr>
              <w:t>НДС</w:t>
            </w:r>
            <w:r w:rsidRPr="008C2FBD">
              <w:rPr>
                <w:rStyle w:val="FootnoteReference"/>
                <w:rFonts w:ascii="Sylfaen" w:hAnsi="Sylfaen"/>
                <w:b/>
                <w:sz w:val="18"/>
                <w:szCs w:val="20"/>
              </w:rPr>
              <w:footnoteReference w:customMarkFollows="1" w:id="5"/>
              <w:t>**</w:t>
            </w:r>
          </w:p>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Общая цена</w:t>
            </w:r>
          </w:p>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/прописью и цифрами/</w:t>
            </w:r>
          </w:p>
        </w:tc>
      </w:tr>
      <w:tr w:rsidR="008C2FBD" w:rsidRPr="008C2FBD" w:rsidTr="008C2FBD">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8C2FBD" w:rsidRPr="008C2FBD" w:rsidRDefault="008C2FBD" w:rsidP="00034872">
            <w:pPr>
              <w:widowControl w:val="0"/>
              <w:jc w:val="center"/>
              <w:rPr>
                <w:rFonts w:ascii="Sylfaen" w:hAnsi="Sylfaen"/>
                <w:b/>
                <w:i/>
                <w:sz w:val="18"/>
                <w:szCs w:val="20"/>
              </w:rPr>
            </w:pPr>
            <w:r w:rsidRPr="008C2FBD">
              <w:rPr>
                <w:rFonts w:ascii="Sylfaen" w:hAnsi="Sylfaen"/>
                <w:b/>
                <w:i/>
                <w:sz w:val="18"/>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b/>
                <w:i/>
                <w:sz w:val="18"/>
                <w:szCs w:val="20"/>
              </w:rPr>
            </w:pPr>
            <w:r w:rsidRPr="008C2FBD">
              <w:rPr>
                <w:rFonts w:ascii="Sylfaen" w:hAnsi="Sylfaen"/>
                <w:b/>
                <w:i/>
                <w:sz w:val="18"/>
                <w:szCs w:val="20"/>
              </w:rPr>
              <w:t>2</w:t>
            </w:r>
          </w:p>
        </w:tc>
        <w:tc>
          <w:tcPr>
            <w:tcW w:w="3668"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i/>
                <w:sz w:val="18"/>
                <w:szCs w:val="20"/>
              </w:rPr>
            </w:pPr>
            <w:r w:rsidRPr="008C2FBD">
              <w:rPr>
                <w:rFonts w:ascii="Sylfaen" w:hAnsi="Sylfaen"/>
                <w:b/>
                <w:i/>
                <w:sz w:val="18"/>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i/>
                <w:sz w:val="18"/>
                <w:szCs w:val="20"/>
                <w:lang w:val="en-US"/>
              </w:rPr>
            </w:pPr>
            <w:r w:rsidRPr="008C2FBD">
              <w:rPr>
                <w:rFonts w:ascii="Sylfaen" w:hAnsi="Sylfaen"/>
                <w:b/>
                <w:i/>
                <w:sz w:val="18"/>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i/>
                <w:sz w:val="18"/>
                <w:szCs w:val="20"/>
              </w:rPr>
            </w:pPr>
            <w:r w:rsidRPr="008C2FBD">
              <w:rPr>
                <w:rFonts w:ascii="Sylfaen" w:hAnsi="Sylfaen"/>
                <w:b/>
                <w:i/>
                <w:sz w:val="18"/>
                <w:szCs w:val="20"/>
                <w:lang w:val="en-US"/>
              </w:rPr>
              <w:t>5</w:t>
            </w:r>
            <w:r w:rsidRPr="008C2FBD">
              <w:rPr>
                <w:rFonts w:ascii="Sylfaen" w:hAnsi="Sylfaen"/>
                <w:b/>
                <w:i/>
                <w:sz w:val="18"/>
                <w:szCs w:val="20"/>
              </w:rPr>
              <w:t>=3+4</w:t>
            </w:r>
          </w:p>
        </w:tc>
      </w:tr>
      <w:tr w:rsidR="008C2FBD" w:rsidRPr="008C2FBD" w:rsidTr="008C2FB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8C2FBD" w:rsidRPr="008C2FBD" w:rsidRDefault="008C2FBD" w:rsidP="00034872">
            <w:pPr>
              <w:widowControl w:val="0"/>
              <w:rPr>
                <w:rFonts w:ascii="Sylfaen" w:hAnsi="Sylfaen"/>
                <w:sz w:val="18"/>
                <w:szCs w:val="20"/>
              </w:rPr>
            </w:pPr>
            <w:r w:rsidRPr="008C2FBD">
              <w:rPr>
                <w:rFonts w:ascii="Sylfaen" w:hAnsi="Sylfaen"/>
                <w:sz w:val="18"/>
                <w:szCs w:val="20"/>
                <w:u w:val="single"/>
                <w:vertAlign w:val="subscript"/>
              </w:rPr>
              <w:t>"Наименование лота предмета закупки № 1"</w:t>
            </w:r>
          </w:p>
        </w:tc>
        <w:tc>
          <w:tcPr>
            <w:tcW w:w="3668" w:type="dxa"/>
            <w:tcBorders>
              <w:top w:val="single" w:sz="4" w:space="0" w:color="auto"/>
              <w:left w:val="single" w:sz="4" w:space="0" w:color="auto"/>
              <w:bottom w:val="single" w:sz="4" w:space="0" w:color="auto"/>
              <w:right w:val="single" w:sz="4" w:space="0" w:color="auto"/>
            </w:tcBorders>
            <w:shd w:val="clear" w:color="auto" w:fill="auto"/>
          </w:tcPr>
          <w:p w:rsidR="008C2FBD" w:rsidRPr="008C2FBD" w:rsidRDefault="008C2FBD" w:rsidP="00034872">
            <w:pPr>
              <w:widowControl w:val="0"/>
              <w:jc w:val="center"/>
              <w:rPr>
                <w:rFonts w:ascii="Sylfaen" w:hAnsi="Sylfaen"/>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2FBD" w:rsidRPr="008C2FBD" w:rsidRDefault="008C2FBD" w:rsidP="00034872">
            <w:pPr>
              <w:widowControl w:val="0"/>
              <w:jc w:val="center"/>
              <w:rPr>
                <w:rFonts w:ascii="Sylfaen" w:hAnsi="Sylfaen"/>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2FBD" w:rsidRPr="008C2FBD" w:rsidRDefault="008C2FBD" w:rsidP="00034872">
            <w:pPr>
              <w:widowControl w:val="0"/>
              <w:jc w:val="center"/>
              <w:rPr>
                <w:rFonts w:ascii="Sylfaen" w:hAnsi="Sylfaen"/>
                <w:sz w:val="18"/>
                <w:szCs w:val="20"/>
              </w:rPr>
            </w:pPr>
          </w:p>
        </w:tc>
      </w:tr>
    </w:tbl>
    <w:p w:rsidR="008C2FBD" w:rsidRPr="00651CF5" w:rsidRDefault="008C2FBD" w:rsidP="008C2FBD">
      <w:pPr>
        <w:widowControl w:val="0"/>
        <w:tabs>
          <w:tab w:val="left" w:pos="6804"/>
        </w:tabs>
        <w:jc w:val="center"/>
        <w:rPr>
          <w:rFonts w:ascii="Sylfaen" w:hAnsi="Sylfaen"/>
        </w:rPr>
      </w:pPr>
      <w:r w:rsidRPr="00651CF5">
        <w:rPr>
          <w:rFonts w:ascii="Sylfaen" w:hAnsi="Sylfaen"/>
        </w:rPr>
        <w:t>_________________________________________________</w:t>
      </w:r>
      <w:r w:rsidRPr="00651CF5">
        <w:rPr>
          <w:rFonts w:ascii="Sylfaen" w:hAnsi="Sylfaen"/>
        </w:rPr>
        <w:tab/>
        <w:t>_________________</w:t>
      </w:r>
    </w:p>
    <w:p w:rsidR="008C2FBD" w:rsidRPr="00651CF5" w:rsidRDefault="008C2FBD" w:rsidP="008C2FBD">
      <w:pPr>
        <w:widowControl w:val="0"/>
        <w:tabs>
          <w:tab w:val="left" w:pos="7513"/>
        </w:tabs>
        <w:spacing w:after="160"/>
        <w:ind w:left="709"/>
        <w:jc w:val="both"/>
        <w:rPr>
          <w:rFonts w:ascii="Sylfaen" w:hAnsi="Sylfaen" w:cs="Arial"/>
          <w:sz w:val="16"/>
        </w:rPr>
      </w:pPr>
      <w:r w:rsidRPr="00651CF5">
        <w:rPr>
          <w:rFonts w:ascii="Sylfaen" w:hAnsi="Sylfaen"/>
          <w:sz w:val="16"/>
        </w:rPr>
        <w:t>наименование участника (должность, имя, фамилия руководителя)</w:t>
      </w:r>
      <w:r w:rsidRPr="00651CF5">
        <w:rPr>
          <w:rFonts w:ascii="Sylfaen" w:hAnsi="Sylfaen"/>
          <w:sz w:val="16"/>
        </w:rPr>
        <w:tab/>
        <w:t>подпись</w:t>
      </w:r>
    </w:p>
    <w:p w:rsidR="008C2FBD" w:rsidRPr="00C7634E" w:rsidRDefault="008C2FBD" w:rsidP="008C2FBD">
      <w:pPr>
        <w:widowControl w:val="0"/>
        <w:spacing w:after="160"/>
        <w:jc w:val="both"/>
        <w:rPr>
          <w:rFonts w:ascii="Sylfaen" w:hAnsi="Sylfaen"/>
        </w:rPr>
      </w:pPr>
    </w:p>
    <w:p w:rsidR="008C2FBD" w:rsidRPr="00651CF5" w:rsidRDefault="008C2FBD" w:rsidP="008C2FBD">
      <w:pPr>
        <w:widowControl w:val="0"/>
        <w:spacing w:after="160"/>
        <w:jc w:val="right"/>
        <w:rPr>
          <w:rFonts w:ascii="Sylfaen" w:hAnsi="Sylfaen"/>
        </w:rPr>
      </w:pPr>
      <w:r w:rsidRPr="00651CF5">
        <w:rPr>
          <w:rFonts w:ascii="Sylfaen" w:hAnsi="Sylfaen"/>
        </w:rPr>
        <w:t>М. П.</w:t>
      </w:r>
    </w:p>
    <w:p w:rsidR="008C2FBD" w:rsidRPr="00034872" w:rsidRDefault="008C2FBD"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8C2FBD" w:rsidRPr="00651CF5" w:rsidRDefault="008C2FBD" w:rsidP="008C2FBD">
      <w:pPr>
        <w:widowControl w:val="0"/>
        <w:jc w:val="right"/>
        <w:rPr>
          <w:rFonts w:ascii="Sylfaen" w:hAnsi="Sylfaen" w:cs="GHEA Grapalat"/>
          <w:i/>
          <w:sz w:val="16"/>
          <w:szCs w:val="16"/>
        </w:rPr>
      </w:pPr>
      <w:r w:rsidRPr="00651CF5">
        <w:rPr>
          <w:rFonts w:ascii="Sylfaen" w:hAnsi="Sylfaen"/>
          <w:i/>
          <w:sz w:val="16"/>
          <w:szCs w:val="16"/>
        </w:rPr>
        <w:t>Приложение № 4.2</w:t>
      </w:r>
    </w:p>
    <w:p w:rsidR="008C2FBD" w:rsidRPr="00651CF5" w:rsidRDefault="008C2FBD" w:rsidP="008C2FBD">
      <w:pPr>
        <w:widowControl w:val="0"/>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cs="GHEA Grapalat"/>
          <w:i/>
          <w:sz w:val="16"/>
          <w:szCs w:val="16"/>
        </w:rPr>
        <w:br/>
      </w:r>
      <w:r w:rsidRPr="00651CF5">
        <w:rPr>
          <w:rFonts w:ascii="Sylfaen" w:hAnsi="Sylfaen"/>
          <w:i/>
          <w:sz w:val="16"/>
          <w:szCs w:val="16"/>
        </w:rPr>
        <w:t xml:space="preserve">под кодом </w:t>
      </w:r>
      <w:r>
        <w:rPr>
          <w:rFonts w:ascii="Sylfaen" w:hAnsi="Sylfaen"/>
          <w:b/>
          <w:i/>
        </w:rPr>
        <w:t>НПГО</w:t>
      </w:r>
      <w:r>
        <w:rPr>
          <w:rFonts w:ascii="Sylfaen" w:hAnsi="Sylfaen"/>
          <w:b/>
          <w:lang w:val="hy-AM"/>
        </w:rPr>
        <w:t>-ГАПЗБ-</w:t>
      </w:r>
      <w:r w:rsidR="0086440C">
        <w:rPr>
          <w:rFonts w:ascii="Sylfaen" w:hAnsi="Sylfaen"/>
          <w:b/>
          <w:lang w:val="hy-AM"/>
        </w:rPr>
        <w:t>22/11</w:t>
      </w:r>
    </w:p>
    <w:p w:rsidR="008C2FBD" w:rsidRPr="00651CF5" w:rsidRDefault="008C2FBD" w:rsidP="008C2FBD">
      <w:pPr>
        <w:widowControl w:val="0"/>
        <w:jc w:val="center"/>
        <w:rPr>
          <w:rFonts w:ascii="Sylfaen" w:hAnsi="Sylfaen" w:cs="GHEA Grapalat"/>
          <w:b/>
          <w:sz w:val="16"/>
          <w:szCs w:val="16"/>
        </w:rPr>
      </w:pPr>
      <w:r w:rsidRPr="00651CF5">
        <w:rPr>
          <w:rFonts w:ascii="Sylfaen" w:hAnsi="Sylfaen"/>
          <w:b/>
          <w:sz w:val="16"/>
          <w:szCs w:val="16"/>
        </w:rPr>
        <w:t xml:space="preserve">СОГЛАШЕНИЕ О НЕУСТОЙКЕ </w:t>
      </w:r>
    </w:p>
    <w:p w:rsidR="008C2FBD" w:rsidRPr="00651CF5" w:rsidRDefault="008C2FBD" w:rsidP="008C2FBD">
      <w:pPr>
        <w:widowControl w:val="0"/>
        <w:jc w:val="center"/>
        <w:rPr>
          <w:rFonts w:ascii="Sylfaen" w:hAnsi="Sylfaen" w:cs="GHEA Grapalat"/>
          <w:b/>
          <w:sz w:val="16"/>
          <w:szCs w:val="16"/>
        </w:rPr>
      </w:pPr>
      <w:r w:rsidRPr="00651CF5">
        <w:rPr>
          <w:rFonts w:ascii="Sylfaen" w:hAnsi="Sylfaen"/>
          <w:b/>
          <w:sz w:val="16"/>
          <w:szCs w:val="16"/>
        </w:rPr>
        <w:lastRenderedPageBreak/>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C2FBD" w:rsidRPr="00651CF5" w:rsidTr="00034872">
        <w:tc>
          <w:tcPr>
            <w:tcW w:w="4786" w:type="dxa"/>
          </w:tcPr>
          <w:p w:rsidR="008C2FBD" w:rsidRPr="00651CF5" w:rsidRDefault="008C2FBD" w:rsidP="00034872">
            <w:pPr>
              <w:widowControl w:val="0"/>
              <w:rPr>
                <w:rFonts w:ascii="Sylfaen" w:hAnsi="Sylfaen" w:cs="GHEA Grapalat"/>
                <w:b/>
                <w:sz w:val="16"/>
                <w:szCs w:val="16"/>
                <w:lang w:val="en-US"/>
              </w:rPr>
            </w:pPr>
            <w:r w:rsidRPr="00651CF5">
              <w:rPr>
                <w:rFonts w:ascii="Sylfaen" w:hAnsi="Sylfaen"/>
                <w:sz w:val="16"/>
                <w:szCs w:val="16"/>
              </w:rPr>
              <w:t>г. Ереван</w:t>
            </w:r>
          </w:p>
        </w:tc>
        <w:tc>
          <w:tcPr>
            <w:tcW w:w="4500" w:type="dxa"/>
          </w:tcPr>
          <w:p w:rsidR="008C2FBD" w:rsidRPr="00651CF5" w:rsidRDefault="008C2FBD" w:rsidP="00034872">
            <w:pPr>
              <w:widowControl w:val="0"/>
              <w:jc w:val="right"/>
              <w:rPr>
                <w:rFonts w:ascii="Sylfaen" w:hAnsi="Sylfaen" w:cs="GHEA Grapalat"/>
                <w:b/>
                <w:sz w:val="16"/>
                <w:szCs w:val="16"/>
              </w:rPr>
            </w:pPr>
            <w:r w:rsidRPr="00651CF5">
              <w:rPr>
                <w:rFonts w:ascii="Sylfaen" w:hAnsi="Sylfaen"/>
                <w:sz w:val="16"/>
                <w:szCs w:val="16"/>
              </w:rPr>
              <w:t>"</w:t>
            </w:r>
            <w:r w:rsidRPr="00651CF5">
              <w:rPr>
                <w:rFonts w:ascii="Sylfaen" w:hAnsi="Sylfaen"/>
                <w:sz w:val="16"/>
                <w:szCs w:val="16"/>
                <w:lang w:val="en-US"/>
              </w:rPr>
              <w:tab/>
            </w:r>
            <w:r w:rsidRPr="00651CF5">
              <w:rPr>
                <w:rFonts w:ascii="Sylfaen" w:hAnsi="Sylfaen"/>
                <w:sz w:val="16"/>
                <w:szCs w:val="16"/>
              </w:rPr>
              <w:t xml:space="preserve">" </w:t>
            </w:r>
            <w:r w:rsidRPr="00651CF5">
              <w:rPr>
                <w:rFonts w:ascii="Sylfaen" w:hAnsi="Sylfaen"/>
                <w:sz w:val="16"/>
                <w:szCs w:val="16"/>
                <w:lang w:val="en-US"/>
              </w:rPr>
              <w:tab/>
            </w:r>
            <w:r w:rsidRPr="00651CF5">
              <w:rPr>
                <w:rFonts w:ascii="Sylfaen" w:hAnsi="Sylfaen"/>
                <w:sz w:val="16"/>
                <w:szCs w:val="16"/>
              </w:rPr>
              <w:t>20</w:t>
            </w:r>
            <w:r w:rsidRPr="00651CF5">
              <w:rPr>
                <w:rFonts w:ascii="Sylfaen" w:hAnsi="Sylfaen"/>
                <w:sz w:val="16"/>
                <w:szCs w:val="16"/>
                <w:lang w:val="en-US"/>
              </w:rPr>
              <w:tab/>
            </w:r>
            <w:r w:rsidRPr="00651CF5">
              <w:rPr>
                <w:rFonts w:ascii="Sylfaen" w:hAnsi="Sylfaen"/>
                <w:sz w:val="16"/>
                <w:szCs w:val="16"/>
              </w:rPr>
              <w:t>г.</w:t>
            </w:r>
            <w:r w:rsidRPr="00651CF5">
              <w:rPr>
                <w:rStyle w:val="FootnoteReference"/>
                <w:rFonts w:ascii="Sylfaen" w:hAnsi="Sylfaen"/>
                <w:sz w:val="16"/>
                <w:szCs w:val="16"/>
              </w:rPr>
              <w:footnoteReference w:customMarkFollows="1" w:id="6"/>
              <w:t>**</w:t>
            </w:r>
          </w:p>
        </w:tc>
      </w:tr>
    </w:tbl>
    <w:p w:rsidR="008C2FBD" w:rsidRPr="00651CF5" w:rsidRDefault="008C2FBD" w:rsidP="008C2FBD">
      <w:pPr>
        <w:widowControl w:val="0"/>
        <w:rPr>
          <w:rFonts w:ascii="Sylfaen" w:hAnsi="Sylfaen" w:cs="GHEA Grapalat"/>
          <w:b/>
          <w:sz w:val="16"/>
          <w:szCs w:val="16"/>
        </w:rPr>
      </w:pPr>
    </w:p>
    <w:p w:rsidR="008C2FBD" w:rsidRPr="00651CF5" w:rsidRDefault="008C2FBD" w:rsidP="008C2FBD">
      <w:pPr>
        <w:widowControl w:val="0"/>
        <w:jc w:val="both"/>
        <w:rPr>
          <w:rFonts w:ascii="Sylfaen" w:hAnsi="Sylfaen" w:cs="GHEA Grapalat"/>
          <w:sz w:val="16"/>
          <w:szCs w:val="16"/>
          <w:u w:val="single"/>
          <w:vertAlign w:val="subscript"/>
        </w:rPr>
      </w:pPr>
      <w:r w:rsidRPr="00651CF5">
        <w:rPr>
          <w:rFonts w:ascii="Sylfaen" w:hAnsi="Sylfaen"/>
          <w:sz w:val="16"/>
          <w:szCs w:val="16"/>
        </w:rPr>
        <w:t>_______________________________________________, в лице директора Компании,</w:t>
      </w:r>
    </w:p>
    <w:p w:rsidR="008C2FBD" w:rsidRPr="00651CF5" w:rsidRDefault="008C2FBD" w:rsidP="008C2FBD">
      <w:pPr>
        <w:widowControl w:val="0"/>
        <w:ind w:left="1843"/>
        <w:jc w:val="both"/>
        <w:rPr>
          <w:rFonts w:ascii="Sylfaen" w:hAnsi="Sylfaen"/>
          <w:sz w:val="16"/>
          <w:szCs w:val="16"/>
          <w:vertAlign w:val="superscript"/>
          <w:lang w:val="en-US"/>
        </w:rPr>
      </w:pPr>
      <w:r w:rsidRPr="00651CF5">
        <w:rPr>
          <w:rFonts w:ascii="Sylfaen" w:hAnsi="Sylfaen"/>
          <w:sz w:val="16"/>
          <w:szCs w:val="16"/>
          <w:vertAlign w:val="superscript"/>
        </w:rPr>
        <w:t>наименование Компании</w:t>
      </w:r>
    </w:p>
    <w:p w:rsidR="008C2FBD" w:rsidRPr="00651CF5" w:rsidRDefault="008C2FBD" w:rsidP="008C2FBD">
      <w:pPr>
        <w:widowControl w:val="0"/>
        <w:jc w:val="both"/>
        <w:rPr>
          <w:rFonts w:ascii="Sylfaen" w:hAnsi="Sylfaen"/>
          <w:sz w:val="16"/>
          <w:szCs w:val="16"/>
          <w:lang w:val="en-US"/>
        </w:rPr>
      </w:pPr>
      <w:r w:rsidRPr="00651CF5">
        <w:rPr>
          <w:rFonts w:ascii="Sylfaen" w:hAnsi="Sylfaen"/>
          <w:sz w:val="16"/>
          <w:szCs w:val="16"/>
          <w:lang w:val="en-US"/>
        </w:rPr>
        <w:t>_________________________________________________________________________</w:t>
      </w:r>
    </w:p>
    <w:p w:rsidR="008C2FBD" w:rsidRPr="00651CF5" w:rsidRDefault="008C2FBD" w:rsidP="008C2FBD">
      <w:pPr>
        <w:widowControl w:val="0"/>
        <w:jc w:val="center"/>
        <w:rPr>
          <w:rFonts w:ascii="Sylfaen" w:hAnsi="Sylfaen"/>
          <w:sz w:val="16"/>
          <w:szCs w:val="16"/>
          <w:vertAlign w:val="superscript"/>
        </w:rPr>
      </w:pPr>
      <w:r w:rsidRPr="00651CF5">
        <w:rPr>
          <w:rFonts w:ascii="Sylfaen" w:hAnsi="Sylfaen"/>
          <w:sz w:val="16"/>
          <w:szCs w:val="16"/>
          <w:vertAlign w:val="superscript"/>
        </w:rPr>
        <w:t>имя, фамилия, паспортные данные директора компании</w:t>
      </w:r>
    </w:p>
    <w:p w:rsidR="008C2FBD" w:rsidRPr="00651CF5" w:rsidRDefault="008C2FBD" w:rsidP="008C2FBD">
      <w:pPr>
        <w:widowControl w:val="0"/>
        <w:jc w:val="both"/>
        <w:rPr>
          <w:rFonts w:ascii="Sylfaen" w:hAnsi="Sylfaen" w:cs="GHEA Grapalat"/>
          <w:sz w:val="16"/>
          <w:szCs w:val="16"/>
        </w:rPr>
      </w:pPr>
      <w:r w:rsidRPr="00651CF5">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C2FBD" w:rsidRPr="00651CF5" w:rsidRDefault="008C2FBD" w:rsidP="008C2FBD">
      <w:pPr>
        <w:widowControl w:val="0"/>
        <w:ind w:firstLine="709"/>
        <w:jc w:val="both"/>
        <w:rPr>
          <w:rFonts w:ascii="Sylfaen" w:hAnsi="Sylfaen" w:cs="GHEA Grapalat"/>
          <w:sz w:val="16"/>
          <w:szCs w:val="16"/>
        </w:rPr>
      </w:pPr>
    </w:p>
    <w:p w:rsidR="008C2FBD" w:rsidRPr="00651CF5" w:rsidRDefault="008C2FBD" w:rsidP="008C2FBD">
      <w:pPr>
        <w:widowControl w:val="0"/>
        <w:jc w:val="center"/>
        <w:rPr>
          <w:rFonts w:ascii="Sylfaen" w:hAnsi="Sylfaen" w:cs="GHEA Grapalat"/>
          <w:b/>
          <w:bCs/>
          <w:sz w:val="16"/>
          <w:szCs w:val="16"/>
        </w:rPr>
      </w:pPr>
      <w:r w:rsidRPr="00651CF5">
        <w:rPr>
          <w:rFonts w:ascii="Sylfaen" w:hAnsi="Sylfaen"/>
          <w:b/>
          <w:sz w:val="16"/>
          <w:szCs w:val="16"/>
        </w:rPr>
        <w:t>1. Предмет соглашения</w:t>
      </w:r>
    </w:p>
    <w:p w:rsidR="008C2FBD" w:rsidRPr="00651CF5" w:rsidRDefault="008C2FBD" w:rsidP="008C2FBD">
      <w:pPr>
        <w:widowControl w:val="0"/>
        <w:tabs>
          <w:tab w:val="left" w:pos="567"/>
        </w:tabs>
        <w:jc w:val="both"/>
        <w:rPr>
          <w:rFonts w:ascii="Sylfaen" w:hAnsi="Sylfaen"/>
          <w:i/>
          <w:sz w:val="16"/>
          <w:szCs w:val="16"/>
          <w:lang w:val="hy-AM"/>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sidRPr="001E2F7E">
        <w:rPr>
          <w:rFonts w:ascii="Sylfaen" w:hAnsi="Sylfaen"/>
          <w:spacing w:val="-6"/>
          <w:sz w:val="16"/>
          <w:szCs w:val="16"/>
        </w:rPr>
        <w:t>Гуманитарное общество «Новое поколение»процедуре закупок под кодом НПГО-ГАПЗБ-</w:t>
      </w:r>
      <w:r w:rsidR="0086440C">
        <w:rPr>
          <w:rFonts w:ascii="Sylfaen" w:hAnsi="Sylfaen"/>
          <w:spacing w:val="-6"/>
          <w:sz w:val="16"/>
          <w:szCs w:val="16"/>
        </w:rPr>
        <w:t>22/11</w:t>
      </w:r>
    </w:p>
    <w:p w:rsidR="008C2FBD" w:rsidRPr="00651CF5" w:rsidRDefault="008C2FBD" w:rsidP="008C2FBD">
      <w:pPr>
        <w:widowControl w:val="0"/>
        <w:tabs>
          <w:tab w:val="left" w:pos="567"/>
        </w:tabs>
        <w:jc w:val="both"/>
        <w:rPr>
          <w:rFonts w:ascii="Sylfaen" w:hAnsi="Sylfaen"/>
          <w:sz w:val="16"/>
          <w:szCs w:val="16"/>
        </w:rPr>
      </w:pPr>
      <w:r w:rsidRPr="00651CF5">
        <w:rPr>
          <w:rFonts w:ascii="Sylfaen" w:hAnsi="Sylfaen"/>
          <w:sz w:val="16"/>
          <w:szCs w:val="16"/>
        </w:rPr>
        <w:t>1.2.</w:t>
      </w:r>
      <w:r w:rsidRPr="00651CF5">
        <w:rPr>
          <w:rFonts w:ascii="Sylfaen" w:hAnsi="Sylfaen"/>
          <w:sz w:val="16"/>
          <w:szCs w:val="16"/>
        </w:rPr>
        <w:tab/>
      </w:r>
      <w:r w:rsidRPr="00651CF5">
        <w:rPr>
          <w:rFonts w:ascii="Sylfaen" w:hAnsi="Sylfaen" w:cs="GHEA Grapalat"/>
          <w:sz w:val="16"/>
          <w:szCs w:val="16"/>
        </w:rPr>
        <w:t xml:space="preserve">В качестве участника, </w:t>
      </w:r>
      <w:r w:rsidRPr="00651CF5">
        <w:rPr>
          <w:rFonts w:ascii="Sylfaen" w:hAnsi="Sylfaen" w:cs="Arial"/>
          <w:sz w:val="16"/>
          <w:szCs w:val="16"/>
          <w:lang w:val="hy-AM"/>
        </w:rPr>
        <w:t>օ</w:t>
      </w:r>
      <w:r w:rsidRPr="00651CF5">
        <w:rPr>
          <w:rFonts w:ascii="Sylfaen" w:hAnsi="Sylfaen" w:cs="GHEA Grapalat"/>
          <w:sz w:val="16"/>
          <w:szCs w:val="16"/>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51CF5">
        <w:rPr>
          <w:rFonts w:ascii="Sylfaen" w:hAnsi="Sylfaen" w:cs="GHEA Grapalat"/>
          <w:sz w:val="16"/>
          <w:szCs w:val="16"/>
          <w:lang w:val="en-US"/>
        </w:rPr>
        <w:t>K</w:t>
      </w:r>
      <w:r w:rsidRPr="00651CF5">
        <w:rPr>
          <w:rFonts w:ascii="Sylfaen" w:hAnsi="Sylfaen" w:cs="GHEA Grapalat"/>
          <w:sz w:val="16"/>
          <w:szCs w:val="16"/>
        </w:rPr>
        <w:t xml:space="preserve">омпания </w:t>
      </w:r>
      <w:r w:rsidRPr="00651CF5">
        <w:rPr>
          <w:rFonts w:ascii="Sylfaen" w:hAnsi="Sylfaen"/>
          <w:sz w:val="16"/>
          <w:szCs w:val="16"/>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1.3.</w:t>
      </w:r>
      <w:r w:rsidRPr="00651CF5">
        <w:rPr>
          <w:rFonts w:ascii="Sylfaen" w:hAnsi="Sylfaen"/>
          <w:sz w:val="16"/>
          <w:szCs w:val="16"/>
        </w:rPr>
        <w:tab/>
        <w:t>Подписав платежное требование (далее — Требование), прилагаемое к</w:t>
      </w:r>
      <w:r w:rsidRPr="00651CF5">
        <w:rPr>
          <w:rFonts w:ascii="Sylfaen" w:hAnsi="Sylfaen"/>
          <w:sz w:val="16"/>
          <w:szCs w:val="16"/>
          <w:lang w:val="en-US"/>
        </w:rPr>
        <w:t> </w:t>
      </w:r>
      <w:r w:rsidRPr="00651CF5">
        <w:rPr>
          <w:rFonts w:ascii="Sylfaen" w:hAnsi="Sylfaen"/>
          <w:sz w:val="16"/>
          <w:szCs w:val="16"/>
        </w:rPr>
        <w:t xml:space="preserve">настоящему Соглашению о неустойке, Компания безотзывно соглашается, что: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а)</w:t>
      </w:r>
      <w:r w:rsidRPr="00651CF5">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б)</w:t>
      </w:r>
      <w:r w:rsidRPr="00651CF5">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в)</w:t>
      </w:r>
      <w:r w:rsidRPr="00651CF5">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г)</w:t>
      </w:r>
      <w:r w:rsidRPr="00651CF5">
        <w:rPr>
          <w:rFonts w:ascii="Sylfaen" w:hAnsi="Sylfaen"/>
          <w:sz w:val="16"/>
          <w:szCs w:val="16"/>
        </w:rPr>
        <w:tab/>
        <w:t>Компания подтверждает, что акцептовала Требование в полном размере суммы неустойки.</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д)</w:t>
      </w:r>
      <w:r w:rsidRPr="00651CF5">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1.4.</w:t>
      </w:r>
      <w:r w:rsidRPr="00651CF5">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51CF5">
        <w:rPr>
          <w:rFonts w:ascii="Sylfaen" w:hAnsi="Sylfaen" w:cs="Courier New"/>
          <w:sz w:val="16"/>
          <w:szCs w:val="16"/>
          <w:lang w:val="en-US"/>
        </w:rPr>
        <w:t> </w:t>
      </w:r>
      <w:r w:rsidRPr="00651CF5">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1.5.</w:t>
      </w:r>
      <w:r w:rsidRPr="00651CF5">
        <w:rPr>
          <w:rFonts w:ascii="Sylfaen" w:hAnsi="Sylfaen"/>
          <w:sz w:val="16"/>
          <w:szCs w:val="16"/>
        </w:rPr>
        <w:tab/>
        <w:t>Заказчик может представить в Банк-плательщик иные дополнительные документы.</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1.6. Банк не несет какой-либо ответственности за риски (понесенные</w:t>
      </w:r>
      <w:r w:rsidRPr="00651CF5">
        <w:rPr>
          <w:rFonts w:ascii="Sylfaen" w:hAnsi="Sylfaen" w:cs="Courier New"/>
          <w:sz w:val="16"/>
          <w:szCs w:val="16"/>
          <w:lang w:val="en-US"/>
        </w:rPr>
        <w:t> </w:t>
      </w:r>
      <w:r w:rsidRPr="00651CF5">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651CF5">
        <w:rPr>
          <w:rFonts w:ascii="Sylfaen" w:hAnsi="Sylfaen" w:cs="Courier New"/>
          <w:sz w:val="16"/>
          <w:szCs w:val="16"/>
          <w:lang w:val="en-US"/>
        </w:rPr>
        <w:t> </w:t>
      </w:r>
      <w:r w:rsidRPr="00651CF5">
        <w:rPr>
          <w:rFonts w:ascii="Sylfaen" w:hAnsi="Sylfaen"/>
          <w:sz w:val="16"/>
          <w:szCs w:val="16"/>
        </w:rPr>
        <w:t>Требовании. Банк не обязан проверять факты нарушения Компанией условий договора.</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1.7.</w:t>
      </w:r>
      <w:r w:rsidRPr="00651CF5">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1.8.</w:t>
      </w:r>
      <w:r w:rsidRPr="00651CF5">
        <w:rPr>
          <w:rFonts w:ascii="Sylfaen" w:hAnsi="Sylfaen"/>
          <w:sz w:val="16"/>
          <w:szCs w:val="16"/>
        </w:rPr>
        <w:tab/>
        <w:t>В случае если в течение десяти рабочих дней после представления в</w:t>
      </w:r>
      <w:r w:rsidRPr="00651CF5">
        <w:rPr>
          <w:rFonts w:ascii="Sylfaen" w:hAnsi="Sylfaen" w:cs="Courier New"/>
          <w:sz w:val="16"/>
          <w:szCs w:val="16"/>
          <w:lang w:val="en-US"/>
        </w:rPr>
        <w:t> </w:t>
      </w:r>
      <w:r w:rsidRPr="00651CF5">
        <w:rPr>
          <w:rFonts w:ascii="Sylfaen" w:hAnsi="Sylfaen"/>
          <w:sz w:val="16"/>
          <w:szCs w:val="16"/>
        </w:rPr>
        <w:t>Банк настоящего Соглашения и прилагаемого Требования по независящим от</w:t>
      </w:r>
      <w:r w:rsidRPr="00651CF5">
        <w:rPr>
          <w:rFonts w:ascii="Sylfaen" w:hAnsi="Sylfaen" w:cs="Courier New"/>
          <w:sz w:val="16"/>
          <w:szCs w:val="16"/>
          <w:lang w:val="en-US"/>
        </w:rPr>
        <w:t> </w:t>
      </w:r>
      <w:r w:rsidRPr="00651CF5">
        <w:rPr>
          <w:rFonts w:ascii="Sylfaen" w:hAnsi="Sylfaen"/>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1CF5">
        <w:rPr>
          <w:rFonts w:ascii="Sylfaen" w:hAnsi="Sylfaen" w:cs="Courier New"/>
          <w:sz w:val="16"/>
          <w:szCs w:val="16"/>
          <w:lang w:val="en-US"/>
        </w:rPr>
        <w:t> </w:t>
      </w:r>
      <w:r w:rsidRPr="00651CF5">
        <w:rPr>
          <w:rFonts w:ascii="Sylfaen" w:hAnsi="Sylfaen"/>
          <w:sz w:val="16"/>
          <w:szCs w:val="16"/>
        </w:rPr>
        <w:t>неуплатой.</w:t>
      </w:r>
    </w:p>
    <w:p w:rsidR="008C2FBD" w:rsidRPr="00651CF5" w:rsidRDefault="008C2FBD" w:rsidP="008C2FBD">
      <w:pPr>
        <w:widowControl w:val="0"/>
        <w:jc w:val="center"/>
        <w:rPr>
          <w:rFonts w:ascii="Sylfaen" w:hAnsi="Sylfaen" w:cs="GHEA Grapalat"/>
          <w:b/>
          <w:bCs/>
          <w:sz w:val="16"/>
          <w:szCs w:val="16"/>
        </w:rPr>
      </w:pPr>
      <w:r w:rsidRPr="00651CF5">
        <w:rPr>
          <w:rFonts w:ascii="Sylfaen" w:hAnsi="Sylfaen"/>
          <w:b/>
          <w:sz w:val="16"/>
          <w:szCs w:val="16"/>
        </w:rPr>
        <w:t>2. Иные условия</w:t>
      </w:r>
    </w:p>
    <w:p w:rsidR="008C2FBD" w:rsidRPr="00651CF5" w:rsidRDefault="008C2FBD" w:rsidP="008C2FBD">
      <w:pPr>
        <w:widowControl w:val="0"/>
        <w:tabs>
          <w:tab w:val="left" w:pos="1134"/>
        </w:tabs>
        <w:ind w:firstLine="567"/>
        <w:jc w:val="both"/>
        <w:rPr>
          <w:rFonts w:ascii="Sylfaen" w:hAnsi="Sylfaen"/>
          <w:sz w:val="16"/>
          <w:szCs w:val="16"/>
        </w:rPr>
      </w:pPr>
      <w:r w:rsidRPr="00651CF5">
        <w:rPr>
          <w:rFonts w:ascii="Sylfaen" w:hAnsi="Sylfaen"/>
          <w:sz w:val="16"/>
          <w:szCs w:val="16"/>
        </w:rPr>
        <w:t>2.1.</w:t>
      </w:r>
      <w:r w:rsidRPr="00651CF5">
        <w:rPr>
          <w:rFonts w:ascii="Sylfaen" w:hAnsi="Sylfaen"/>
          <w:sz w:val="16"/>
          <w:szCs w:val="16"/>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2.2.</w:t>
      </w:r>
      <w:r w:rsidRPr="00651CF5">
        <w:rPr>
          <w:rFonts w:ascii="Sylfaen" w:hAnsi="Sylfaen"/>
          <w:sz w:val="16"/>
          <w:szCs w:val="16"/>
        </w:rPr>
        <w:tab/>
        <w:t xml:space="preserve">Представив настоящее Соглашение и прилагаемое Требование в Банк-плательщик: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2.2.1.</w:t>
      </w:r>
      <w:r w:rsidRPr="00651CF5">
        <w:rPr>
          <w:rFonts w:ascii="Sylfaen" w:hAnsi="Sylfaen"/>
          <w:sz w:val="16"/>
          <w:szCs w:val="16"/>
        </w:rPr>
        <w:tab/>
        <w:t>Заказчик подтверждает, что Компания допустила нарушение договорных обязательств, а</w:t>
      </w:r>
    </w:p>
    <w:p w:rsidR="008C2FBD" w:rsidRPr="00651CF5" w:rsidDel="00A1321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2.2.2.</w:t>
      </w:r>
      <w:r w:rsidRPr="00651CF5">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C2FBD" w:rsidRPr="00651CF5" w:rsidRDefault="008C2FBD" w:rsidP="008C2FBD">
      <w:pPr>
        <w:widowControl w:val="0"/>
        <w:tabs>
          <w:tab w:val="left" w:pos="1134"/>
        </w:tabs>
        <w:ind w:firstLine="567"/>
        <w:jc w:val="both"/>
        <w:rPr>
          <w:rFonts w:ascii="Sylfaen" w:hAnsi="Sylfaen"/>
          <w:sz w:val="16"/>
          <w:szCs w:val="16"/>
        </w:rPr>
      </w:pPr>
      <w:r w:rsidRPr="00651CF5">
        <w:rPr>
          <w:rFonts w:ascii="Sylfaen" w:hAnsi="Sylfaen"/>
          <w:sz w:val="16"/>
          <w:szCs w:val="16"/>
        </w:rPr>
        <w:t>2.3.</w:t>
      </w:r>
      <w:r w:rsidRPr="00651CF5">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C2FBD" w:rsidRPr="00651CF5" w:rsidRDefault="008C2FBD" w:rsidP="008C2FBD">
      <w:pPr>
        <w:widowControl w:val="0"/>
        <w:ind w:firstLine="567"/>
        <w:jc w:val="center"/>
        <w:rPr>
          <w:rFonts w:ascii="Sylfaen" w:hAnsi="Sylfaen"/>
          <w:b/>
          <w:sz w:val="16"/>
          <w:szCs w:val="16"/>
        </w:rPr>
      </w:pPr>
      <w:r w:rsidRPr="00651CF5">
        <w:rPr>
          <w:rFonts w:ascii="Sylfaen" w:hAnsi="Sylfaen"/>
          <w:b/>
          <w:sz w:val="16"/>
          <w:szCs w:val="16"/>
        </w:rPr>
        <w:t>3. Адрес, банковские реквизиты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right="4250"/>
        <w:jc w:val="center"/>
        <w:rPr>
          <w:rFonts w:ascii="Sylfaen" w:hAnsi="Sylfaen"/>
          <w:sz w:val="16"/>
          <w:szCs w:val="16"/>
          <w:vertAlign w:val="superscript"/>
        </w:rPr>
      </w:pPr>
      <w:r w:rsidRPr="00651CF5">
        <w:rPr>
          <w:rFonts w:ascii="Sylfaen" w:hAnsi="Sylfaen"/>
          <w:sz w:val="16"/>
          <w:szCs w:val="16"/>
          <w:vertAlign w:val="superscript"/>
        </w:rPr>
        <w:t>наименование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right="4250"/>
        <w:jc w:val="center"/>
        <w:rPr>
          <w:rFonts w:ascii="Sylfaen" w:hAnsi="Sylfaen"/>
          <w:sz w:val="16"/>
          <w:szCs w:val="16"/>
          <w:vertAlign w:val="superscript"/>
        </w:rPr>
      </w:pPr>
      <w:r w:rsidRPr="00651CF5">
        <w:rPr>
          <w:rFonts w:ascii="Sylfaen" w:hAnsi="Sylfaen"/>
          <w:sz w:val="16"/>
          <w:szCs w:val="16"/>
          <w:vertAlign w:val="superscript"/>
        </w:rPr>
        <w:t>адрес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right="4250"/>
        <w:jc w:val="center"/>
        <w:rPr>
          <w:rFonts w:ascii="Sylfaen" w:hAnsi="Sylfaen"/>
          <w:sz w:val="16"/>
          <w:szCs w:val="16"/>
          <w:vertAlign w:val="superscript"/>
        </w:rPr>
      </w:pPr>
      <w:r w:rsidRPr="00651CF5">
        <w:rPr>
          <w:rFonts w:ascii="Sylfaen" w:hAnsi="Sylfaen"/>
          <w:sz w:val="16"/>
          <w:szCs w:val="16"/>
          <w:vertAlign w:val="superscript"/>
        </w:rPr>
        <w:t>наименование обслуживающего компанию банка</w:t>
      </w:r>
    </w:p>
    <w:p w:rsidR="008C2FBD" w:rsidRDefault="008C2FBD" w:rsidP="008C2FBD">
      <w:pPr>
        <w:widowControl w:val="0"/>
        <w:spacing w:after="160"/>
        <w:jc w:val="center"/>
        <w:rPr>
          <w:rFonts w:ascii="Sylfaen" w:hAnsi="Sylfaen"/>
          <w:sz w:val="22"/>
          <w:szCs w:val="22"/>
        </w:rPr>
      </w:pPr>
      <w:r w:rsidRPr="00651CF5">
        <w:rPr>
          <w:rFonts w:ascii="Sylfaen" w:hAnsi="Sylfaen"/>
          <w:sz w:val="22"/>
          <w:szCs w:val="22"/>
        </w:rPr>
        <w:t>. П.</w:t>
      </w: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Pr="00651CF5" w:rsidRDefault="004941FC" w:rsidP="008C2FBD">
      <w:pPr>
        <w:widowControl w:val="0"/>
        <w:spacing w:after="160"/>
        <w:jc w:val="center"/>
        <w:rPr>
          <w:rFonts w:ascii="Sylfaen" w:hAnsi="Sylfaen"/>
          <w:sz w:val="22"/>
          <w:szCs w:val="22"/>
        </w:rPr>
      </w:pPr>
    </w:p>
    <w:p w:rsidR="008C2FBD" w:rsidRDefault="008C2FBD" w:rsidP="008C2FBD">
      <w:pPr>
        <w:widowControl w:val="0"/>
        <w:spacing w:after="160"/>
        <w:jc w:val="both"/>
        <w:rPr>
          <w:rFonts w:ascii="Sylfaen" w:hAnsi="Sylfaen"/>
          <w:sz w:val="22"/>
          <w:szCs w:val="22"/>
        </w:rPr>
      </w:pPr>
      <w:r w:rsidRPr="00651CF5">
        <w:rPr>
          <w:rFonts w:ascii="Sylfaen" w:hAnsi="Sylfaen"/>
          <w:sz w:val="22"/>
          <w:szCs w:val="22"/>
        </w:rPr>
        <w:t>День/месяц/г</w:t>
      </w:r>
    </w:p>
    <w:p w:rsidR="004941FC" w:rsidRPr="00004215" w:rsidRDefault="004941FC" w:rsidP="008C2FBD">
      <w:pPr>
        <w:widowControl w:val="0"/>
        <w:spacing w:after="160"/>
        <w:jc w:val="both"/>
        <w:rPr>
          <w:rFonts w:ascii="Sylfaen" w:hAnsi="Sylfaen"/>
          <w:sz w:val="22"/>
          <w:szCs w:val="22"/>
        </w:rPr>
      </w:pPr>
    </w:p>
    <w:p w:rsidR="008C2FBD" w:rsidRPr="00651CF5" w:rsidRDefault="008C2FBD" w:rsidP="008C2FBD">
      <w:pPr>
        <w:widowControl w:val="0"/>
        <w:spacing w:after="160"/>
        <w:ind w:left="567" w:right="565"/>
        <w:jc w:val="center"/>
        <w:rPr>
          <w:rFonts w:ascii="Sylfaen" w:hAnsi="Sylfaen"/>
          <w:b/>
        </w:rPr>
      </w:pPr>
    </w:p>
    <w:tbl>
      <w:tblPr>
        <w:tblpPr w:leftFromText="180" w:rightFromText="180" w:vertAnchor="page" w:horzAnchor="margin" w:tblpXSpec="center" w:tblpY="1041"/>
        <w:tblW w:w="10180" w:type="dxa"/>
        <w:tblLook w:val="0000" w:firstRow="0" w:lastRow="0" w:firstColumn="0" w:lastColumn="0" w:noHBand="0" w:noVBand="0"/>
      </w:tblPr>
      <w:tblGrid>
        <w:gridCol w:w="5616"/>
        <w:gridCol w:w="4564"/>
      </w:tblGrid>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3402"/>
              </w:tabs>
              <w:rPr>
                <w:rFonts w:ascii="Sylfaen" w:hAnsi="Sylfaen" w:cs="Sylfaen"/>
                <w:b/>
                <w:bCs/>
                <w:lang w:val="en-US"/>
              </w:rPr>
            </w:pPr>
            <w:r w:rsidRPr="00651CF5">
              <w:rPr>
                <w:rFonts w:ascii="Sylfaen" w:hAnsi="Sylfaen"/>
                <w:b/>
                <w:lang w:val="en-US"/>
              </w:rPr>
              <w:t>1.</w:t>
            </w:r>
            <w:r w:rsidRPr="00651CF5">
              <w:rPr>
                <w:rFonts w:ascii="Sylfaen" w:hAnsi="Sylfaen"/>
                <w:b/>
                <w:lang w:val="en-US"/>
              </w:rPr>
              <w:tab/>
            </w:r>
            <w:r w:rsidRPr="00651CF5">
              <w:rPr>
                <w:rFonts w:ascii="Sylfaen" w:hAnsi="Sylfaen"/>
                <w:b/>
              </w:rPr>
              <w:t xml:space="preserve">ПЛАТЕЖНОЕ ТРЕБОВАНИЕ </w:t>
            </w:r>
            <w:r w:rsidRPr="00651CF5">
              <w:rPr>
                <w:rFonts w:ascii="Sylfaen" w:hAnsi="Sylfaen"/>
                <w:b/>
                <w:lang w:val="en-US"/>
              </w:rPr>
              <w:t>*</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cs="Sylfaen"/>
              </w:rPr>
            </w:pPr>
            <w:r w:rsidRPr="00651CF5">
              <w:rPr>
                <w:rFonts w:ascii="Sylfaen" w:hAnsi="Sylfaen"/>
              </w:rPr>
              <w:lastRenderedPageBreak/>
              <w:t>2.</w:t>
            </w:r>
            <w:r w:rsidRPr="00651CF5">
              <w:rPr>
                <w:rFonts w:ascii="Sylfaen" w:hAnsi="Sylfaen"/>
              </w:rPr>
              <w:tab/>
              <w:t xml:space="preserve">Номер </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3390"/>
              </w:tabs>
              <w:rPr>
                <w:rFonts w:ascii="Sylfaen" w:hAnsi="Sylfaen" w:cs="Sylfaen"/>
              </w:rPr>
            </w:pPr>
            <w:r w:rsidRPr="00651CF5">
              <w:rPr>
                <w:rFonts w:ascii="Sylfaen" w:hAnsi="Sylfaen"/>
              </w:rPr>
              <w:t>3</w:t>
            </w:r>
            <w:r w:rsidRPr="00651CF5">
              <w:rPr>
                <w:rFonts w:ascii="Sylfaen" w:hAnsi="Sylfaen"/>
              </w:rPr>
              <w:tab/>
              <w:t>Дата представления: "___" ___ 20___г.</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4.</w:t>
            </w:r>
            <w:r w:rsidRPr="00651CF5">
              <w:rPr>
                <w:rFonts w:ascii="Sylfaen" w:hAnsi="Sylfaen"/>
              </w:rPr>
              <w:tab/>
              <w:t>Наименование, или имя, фамилия плательщика (Компания:</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5.</w:t>
            </w:r>
            <w:r w:rsidRPr="00651CF5">
              <w:rPr>
                <w:rFonts w:ascii="Sylfaen" w:hAnsi="Sylfaen"/>
              </w:rPr>
              <w:tab/>
              <w:t>Обслуживающая плательщика Финансовая организация (банк):</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6.</w:t>
            </w:r>
            <w:r w:rsidRPr="00651CF5">
              <w:rPr>
                <w:rFonts w:ascii="Sylfaen" w:hAnsi="Sylfaen"/>
              </w:rPr>
              <w:tab/>
              <w:t>Номер счета плательщика:</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7.</w:t>
            </w:r>
            <w:r w:rsidRPr="00651CF5">
              <w:rPr>
                <w:rFonts w:ascii="Sylfaen" w:hAnsi="Sylfaen"/>
              </w:rPr>
              <w:tab/>
              <w:t>УНН плательщика:</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8.</w:t>
            </w:r>
            <w:r w:rsidRPr="00651CF5">
              <w:rPr>
                <w:rFonts w:ascii="Sylfaen" w:hAnsi="Sylfaen"/>
              </w:rPr>
              <w:tab/>
              <w:t>НЗОУ плательщика:</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9.</w:t>
            </w:r>
            <w:r w:rsidRPr="00651CF5">
              <w:rPr>
                <w:rFonts w:ascii="Sylfaen" w:hAnsi="Sylfaen"/>
              </w:rPr>
              <w:tab/>
              <w:t>Наименование, или имя, фамилия бенефициара:</w:t>
            </w:r>
            <w:r>
              <w:rPr>
                <w:rFonts w:ascii="Sylfaen" w:hAnsi="Sylfaen"/>
                <w:b/>
                <w:bCs/>
              </w:rPr>
              <w:t>Гуманитарное общество «Новое поколение»</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10.</w:t>
            </w:r>
            <w:r w:rsidRPr="00651CF5">
              <w:rPr>
                <w:rFonts w:ascii="Sylfaen" w:hAnsi="Sylfaen"/>
              </w:rPr>
              <w:tab/>
              <w:t>НЗОУ бенефициара (не заполняется)</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lang w:val="en-US"/>
              </w:rPr>
            </w:pPr>
            <w:r w:rsidRPr="00651CF5">
              <w:rPr>
                <w:rFonts w:ascii="Sylfaen" w:hAnsi="Sylfaen"/>
              </w:rPr>
              <w:t>11.</w:t>
            </w:r>
            <w:r w:rsidRPr="00651CF5">
              <w:rPr>
                <w:rFonts w:ascii="Sylfaen" w:hAnsi="Sylfaen"/>
              </w:rPr>
              <w:tab/>
              <w:t>УНН бенефициара:</w:t>
            </w:r>
            <w:r w:rsidRPr="00004215">
              <w:rPr>
                <w:rFonts w:ascii="Sylfaen" w:hAnsi="Sylfaen"/>
              </w:rPr>
              <w:t xml:space="preserve"> 05519142</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rPr>
            </w:pPr>
            <w:r w:rsidRPr="00004215">
              <w:rPr>
                <w:rFonts w:ascii="Sylfaen" w:hAnsi="Sylfaen"/>
                <w:sz w:val="22"/>
                <w:szCs w:val="22"/>
              </w:rPr>
              <w:t>12.</w:t>
            </w:r>
            <w:r w:rsidRPr="00004215">
              <w:rPr>
                <w:rFonts w:ascii="Sylfaen" w:hAnsi="Sylfaen"/>
                <w:sz w:val="22"/>
                <w:szCs w:val="22"/>
              </w:rPr>
              <w:tab/>
              <w:t xml:space="preserve">Обслуживающая бенефициара Финансовая организация (банк): Операционное управление Аппарата </w:t>
            </w:r>
            <w:r>
              <w:rPr>
                <w:rFonts w:ascii="Sylfaen" w:hAnsi="Sylfaen"/>
                <w:sz w:val="22"/>
                <w:szCs w:val="22"/>
              </w:rPr>
              <w:t xml:space="preserve">Министерства финансов РА «Инекобанк» </w:t>
            </w:r>
            <w:r w:rsidRPr="00004215">
              <w:rPr>
                <w:rFonts w:ascii="Sylfaen" w:hAnsi="Sylfaen"/>
                <w:sz w:val="22"/>
                <w:szCs w:val="22"/>
              </w:rPr>
              <w:t>ПБ</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lang w:val="en-US"/>
              </w:rPr>
            </w:pPr>
            <w:r w:rsidRPr="00004215">
              <w:rPr>
                <w:rFonts w:ascii="Sylfaen" w:hAnsi="Sylfaen"/>
                <w:sz w:val="22"/>
                <w:szCs w:val="22"/>
              </w:rPr>
              <w:t>13.</w:t>
            </w:r>
            <w:r w:rsidRPr="00004215">
              <w:rPr>
                <w:rFonts w:ascii="Sylfaen" w:hAnsi="Sylfaen"/>
                <w:sz w:val="22"/>
                <w:szCs w:val="22"/>
              </w:rPr>
              <w:tab/>
              <w:t>Номер счета бенефициара (сч.№)</w:t>
            </w:r>
            <w:r>
              <w:rPr>
                <w:rFonts w:ascii="Sylfaen" w:hAnsi="Sylfaen" w:cs="Arial"/>
                <w:sz w:val="18"/>
                <w:szCs w:val="18"/>
                <w:lang w:val="hy-AM"/>
              </w:rPr>
              <w:t>2050142002111001</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14.</w:t>
            </w:r>
            <w:r w:rsidRPr="00651CF5">
              <w:rPr>
                <w:rFonts w:ascii="Sylfaen" w:hAnsi="Sylfaen"/>
              </w:rPr>
              <w:tab/>
              <w:t>Сумма (цифрами и прописью):</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15.</w:t>
            </w:r>
            <w:r w:rsidRPr="00651CF5">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16.</w:t>
            </w:r>
            <w:r w:rsidRPr="00651CF5">
              <w:rPr>
                <w:rFonts w:ascii="Sylfaen" w:hAnsi="Sylfaen"/>
              </w:rPr>
              <w:tab/>
              <w:t>Валюта (прописью и по коду):</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17.</w:t>
            </w:r>
            <w:r w:rsidRPr="00651CF5">
              <w:rPr>
                <w:rFonts w:ascii="Sylfaen" w:hAnsi="Sylfaen"/>
              </w:rPr>
              <w:tab/>
              <w:t>Цель сделки (уплаты): (для обеспечения квалификации)</w:t>
            </w:r>
          </w:p>
        </w:tc>
      </w:tr>
      <w:tr w:rsidR="008C2FBD" w:rsidRPr="00651CF5" w:rsidTr="00034872">
        <w:trPr>
          <w:trHeight w:val="20"/>
        </w:trPr>
        <w:tc>
          <w:tcPr>
            <w:tcW w:w="10180" w:type="dxa"/>
            <w:gridSpan w:val="2"/>
            <w:tcBorders>
              <w:top w:val="single" w:sz="4" w:space="0" w:color="auto"/>
              <w:left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18.</w:t>
            </w:r>
            <w:r w:rsidRPr="00651CF5">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19.</w:t>
            </w:r>
            <w:r w:rsidRPr="00651CF5">
              <w:rPr>
                <w:rFonts w:ascii="Sylfaen" w:hAnsi="Sylfaen"/>
                <w:lang w:val="en-US"/>
              </w:rPr>
              <w:tab/>
            </w:r>
            <w:r w:rsidRPr="00651CF5">
              <w:rPr>
                <w:rFonts w:ascii="Sylfaen" w:hAnsi="Sylfaen"/>
              </w:rPr>
              <w:t>Условия оплаты: &lt;акцептованный платеж&gt;</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lang w:val="en-US"/>
              </w:rPr>
            </w:pPr>
            <w:r w:rsidRPr="00651CF5">
              <w:rPr>
                <w:rFonts w:ascii="Sylfaen" w:hAnsi="Sylfaen"/>
              </w:rPr>
              <w:t>20.</w:t>
            </w:r>
            <w:r w:rsidRPr="00651CF5">
              <w:rPr>
                <w:rFonts w:ascii="Sylfaen" w:hAnsi="Sylfaen"/>
                <w:lang w:val="en-US"/>
              </w:rPr>
              <w:tab/>
            </w:r>
            <w:r w:rsidRPr="00651CF5">
              <w:rPr>
                <w:rFonts w:ascii="Sylfaen" w:hAnsi="Sylfaen"/>
              </w:rPr>
              <w:t>Количество прилагаемых страниц: --- страниц</w:t>
            </w:r>
          </w:p>
        </w:tc>
      </w:tr>
      <w:tr w:rsidR="008C2FBD" w:rsidRPr="00651CF5"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651CF5" w:rsidRDefault="008C2FBD" w:rsidP="00034872">
            <w:pPr>
              <w:widowControl w:val="0"/>
              <w:tabs>
                <w:tab w:val="left" w:pos="851"/>
              </w:tabs>
              <w:rPr>
                <w:rFonts w:ascii="Sylfaen" w:hAnsi="Sylfaen" w:cs="Sylfaen"/>
              </w:rPr>
            </w:pPr>
            <w:r w:rsidRPr="00651CF5">
              <w:rPr>
                <w:rFonts w:ascii="Sylfaen" w:hAnsi="Sylfaen"/>
              </w:rPr>
              <w:t>22.а.</w:t>
            </w:r>
            <w:r w:rsidRPr="00651CF5">
              <w:rPr>
                <w:rFonts w:ascii="Sylfaen" w:hAnsi="Sylfaen"/>
              </w:rPr>
              <w:tab/>
              <w:t>Подписи бенефициара</w:t>
            </w:r>
          </w:p>
          <w:p w:rsidR="008C2FBD" w:rsidRPr="00651CF5" w:rsidRDefault="008C2FBD" w:rsidP="00034872">
            <w:pPr>
              <w:widowControl w:val="0"/>
              <w:rPr>
                <w:rFonts w:ascii="Sylfaen" w:hAnsi="Sylfaen" w:cs="Sylfaen"/>
              </w:rPr>
            </w:pPr>
          </w:p>
          <w:p w:rsidR="008C2FBD" w:rsidRPr="00651CF5" w:rsidRDefault="008C2FBD" w:rsidP="00034872">
            <w:pPr>
              <w:widowControl w:val="0"/>
              <w:jc w:val="right"/>
              <w:rPr>
                <w:rFonts w:ascii="Sylfaen" w:hAnsi="Sylfaen" w:cs="Tahoma"/>
              </w:rPr>
            </w:pPr>
            <w:r w:rsidRPr="00651CF5">
              <w:rPr>
                <w:rFonts w:ascii="Sylfaen" w:hAnsi="Sylfaen"/>
              </w:rPr>
              <w:t>/____________________/</w:t>
            </w:r>
          </w:p>
          <w:p w:rsidR="008C2FBD" w:rsidRPr="00651CF5" w:rsidRDefault="008C2FBD" w:rsidP="00034872">
            <w:pPr>
              <w:widowControl w:val="0"/>
              <w:rPr>
                <w:rFonts w:ascii="Sylfaen" w:hAnsi="Sylfaen" w:cs="Sylfaen"/>
              </w:rPr>
            </w:pPr>
          </w:p>
          <w:p w:rsidR="008C2FBD" w:rsidRPr="00651CF5" w:rsidRDefault="008C2FBD" w:rsidP="00034872">
            <w:pPr>
              <w:widowControl w:val="0"/>
              <w:jc w:val="right"/>
              <w:rPr>
                <w:rFonts w:ascii="Sylfaen" w:hAnsi="Sylfaen" w:cs="Sylfaen"/>
              </w:rPr>
            </w:pPr>
            <w:r w:rsidRPr="00651CF5">
              <w:rPr>
                <w:rFonts w:ascii="Sylfaen" w:hAnsi="Sylfaen"/>
              </w:rPr>
              <w:t>/____________________/</w:t>
            </w:r>
          </w:p>
          <w:p w:rsidR="008C2FBD" w:rsidRPr="00651CF5" w:rsidRDefault="008C2FBD" w:rsidP="00034872">
            <w:pPr>
              <w:widowControl w:val="0"/>
              <w:rPr>
                <w:rFonts w:ascii="Sylfaen" w:hAnsi="Sylfaen" w:cs="Sylfaen"/>
              </w:rPr>
            </w:pPr>
          </w:p>
          <w:p w:rsidR="008C2FBD" w:rsidRPr="00651CF5" w:rsidRDefault="008C2FBD" w:rsidP="00034872">
            <w:pPr>
              <w:widowControl w:val="0"/>
              <w:tabs>
                <w:tab w:val="left" w:pos="4545"/>
              </w:tabs>
              <w:rPr>
                <w:rFonts w:ascii="Sylfaen" w:hAnsi="Sylfaen" w:cs="Sylfaen"/>
              </w:rPr>
            </w:pPr>
            <w:r w:rsidRPr="00651CF5">
              <w:rPr>
                <w:rFonts w:ascii="Sylfaen" w:hAnsi="Sylfaen"/>
              </w:rPr>
              <w:t>22.б.</w:t>
            </w:r>
            <w:r w:rsidRPr="00651CF5">
              <w:rPr>
                <w:rFonts w:ascii="Sylfaen" w:hAnsi="Sylfaen"/>
              </w:rPr>
              <w:tab/>
              <w:t>М. П.</w:t>
            </w:r>
          </w:p>
          <w:p w:rsidR="008C2FBD" w:rsidRPr="00651CF5" w:rsidRDefault="008C2FBD" w:rsidP="00034872">
            <w:pPr>
              <w:widowControl w:val="0"/>
              <w:rPr>
                <w:rFonts w:ascii="Sylfaen" w:hAnsi="Sylfaen" w:cs="Sylfaen"/>
              </w:rPr>
            </w:pPr>
          </w:p>
        </w:tc>
        <w:tc>
          <w:tcPr>
            <w:tcW w:w="4564" w:type="dxa"/>
            <w:tcBorders>
              <w:top w:val="nil"/>
              <w:left w:val="nil"/>
              <w:bottom w:val="single" w:sz="4" w:space="0" w:color="auto"/>
              <w:right w:val="single" w:sz="4" w:space="0" w:color="auto"/>
            </w:tcBorders>
            <w:noWrap/>
          </w:tcPr>
          <w:p w:rsidR="008C2FBD" w:rsidRPr="00651CF5" w:rsidRDefault="008C2FBD" w:rsidP="00034872">
            <w:pPr>
              <w:widowControl w:val="0"/>
              <w:tabs>
                <w:tab w:val="left" w:pos="905"/>
              </w:tabs>
              <w:rPr>
                <w:rFonts w:ascii="Sylfaen" w:hAnsi="Sylfaen" w:cs="Sylfaen"/>
              </w:rPr>
            </w:pPr>
            <w:r w:rsidRPr="00651CF5">
              <w:rPr>
                <w:rFonts w:ascii="Sylfaen" w:hAnsi="Sylfaen"/>
              </w:rPr>
              <w:t>21.а.</w:t>
            </w:r>
            <w:r w:rsidRPr="00651CF5">
              <w:rPr>
                <w:rFonts w:ascii="Sylfaen" w:hAnsi="Sylfaen"/>
              </w:rPr>
              <w:tab/>
              <w:t> Подписи плательщика:</w:t>
            </w:r>
          </w:p>
          <w:p w:rsidR="008C2FBD" w:rsidRPr="00651CF5" w:rsidRDefault="008C2FBD" w:rsidP="00034872">
            <w:pPr>
              <w:widowControl w:val="0"/>
              <w:rPr>
                <w:rFonts w:ascii="Sylfaen" w:hAnsi="Sylfaen" w:cs="Sylfaen"/>
              </w:rPr>
            </w:pPr>
          </w:p>
          <w:p w:rsidR="008C2FBD" w:rsidRPr="00651CF5" w:rsidRDefault="008C2FBD" w:rsidP="00034872">
            <w:pPr>
              <w:widowControl w:val="0"/>
              <w:jc w:val="right"/>
              <w:rPr>
                <w:rFonts w:ascii="Sylfaen" w:hAnsi="Sylfaen" w:cs="Sylfaen"/>
              </w:rPr>
            </w:pPr>
            <w:r w:rsidRPr="00651CF5">
              <w:rPr>
                <w:rFonts w:ascii="Sylfaen" w:hAnsi="Sylfaen"/>
              </w:rPr>
              <w:t>/____________________/</w:t>
            </w:r>
          </w:p>
          <w:p w:rsidR="008C2FBD" w:rsidRPr="00651CF5" w:rsidRDefault="008C2FBD" w:rsidP="00034872">
            <w:pPr>
              <w:widowControl w:val="0"/>
              <w:jc w:val="right"/>
              <w:rPr>
                <w:rFonts w:ascii="Sylfaen" w:hAnsi="Sylfaen" w:cs="Tahoma"/>
              </w:rPr>
            </w:pPr>
          </w:p>
          <w:p w:rsidR="008C2FBD" w:rsidRPr="00651CF5" w:rsidRDefault="008C2FBD" w:rsidP="00034872">
            <w:pPr>
              <w:widowControl w:val="0"/>
              <w:jc w:val="right"/>
              <w:rPr>
                <w:rFonts w:ascii="Sylfaen" w:hAnsi="Sylfaen" w:cs="Sylfaen"/>
              </w:rPr>
            </w:pPr>
            <w:r w:rsidRPr="00651CF5">
              <w:rPr>
                <w:rFonts w:ascii="Sylfaen" w:hAnsi="Sylfaen"/>
              </w:rPr>
              <w:t>/____________________/</w:t>
            </w:r>
          </w:p>
          <w:p w:rsidR="008C2FBD" w:rsidRPr="00651CF5" w:rsidRDefault="008C2FBD" w:rsidP="00034872">
            <w:pPr>
              <w:widowControl w:val="0"/>
              <w:rPr>
                <w:rFonts w:ascii="Sylfaen" w:hAnsi="Sylfaen" w:cs="Sylfaen"/>
              </w:rPr>
            </w:pPr>
          </w:p>
          <w:p w:rsidR="008C2FBD" w:rsidRPr="00651CF5" w:rsidRDefault="008C2FBD" w:rsidP="00034872">
            <w:pPr>
              <w:widowControl w:val="0"/>
              <w:tabs>
                <w:tab w:val="left" w:pos="4539"/>
              </w:tabs>
              <w:rPr>
                <w:rFonts w:ascii="Sylfaen" w:hAnsi="Sylfaen" w:cs="Sylfaen"/>
              </w:rPr>
            </w:pPr>
            <w:r w:rsidRPr="00651CF5">
              <w:rPr>
                <w:rFonts w:ascii="Sylfaen" w:hAnsi="Sylfaen"/>
              </w:rPr>
              <w:t>21.б.</w:t>
            </w:r>
            <w:r w:rsidRPr="00651CF5">
              <w:rPr>
                <w:rFonts w:ascii="Sylfaen" w:hAnsi="Sylfaen"/>
              </w:rPr>
              <w:tab/>
              <w:t>М. П.</w:t>
            </w:r>
          </w:p>
        </w:tc>
      </w:tr>
      <w:tr w:rsidR="008C2FBD" w:rsidRPr="00651CF5" w:rsidTr="00034872">
        <w:trPr>
          <w:trHeight w:val="20"/>
        </w:trPr>
        <w:tc>
          <w:tcPr>
            <w:tcW w:w="5616" w:type="dxa"/>
            <w:tcBorders>
              <w:top w:val="single" w:sz="4" w:space="0" w:color="auto"/>
              <w:left w:val="single" w:sz="4" w:space="0" w:color="auto"/>
              <w:right w:val="single" w:sz="4" w:space="0" w:color="auto"/>
            </w:tcBorders>
            <w:noWrap/>
            <w:vAlign w:val="bottom"/>
          </w:tcPr>
          <w:p w:rsidR="008C2FBD" w:rsidRPr="00651CF5" w:rsidRDefault="008C2FBD" w:rsidP="00034872">
            <w:pPr>
              <w:widowControl w:val="0"/>
              <w:rPr>
                <w:rFonts w:ascii="Sylfaen" w:hAnsi="Sylfaen" w:cs="Tahoma"/>
              </w:rPr>
            </w:pPr>
            <w:r w:rsidRPr="00651CF5">
              <w:rPr>
                <w:rFonts w:ascii="Sylfaen" w:hAnsi="Sylfaen"/>
              </w:rPr>
              <w:t>24.а.</w:t>
            </w:r>
            <w:r w:rsidRPr="00651CF5">
              <w:rPr>
                <w:rFonts w:ascii="Sylfaen" w:hAnsi="Sylfaen"/>
              </w:rPr>
              <w:tab/>
              <w:t xml:space="preserve"> Обслуживающая бенефициара финансовая организация </w:t>
            </w:r>
          </w:p>
          <w:p w:rsidR="008C2FBD" w:rsidRPr="00651CF5" w:rsidRDefault="008C2FBD" w:rsidP="00034872">
            <w:pPr>
              <w:widowControl w:val="0"/>
              <w:rPr>
                <w:rFonts w:ascii="Sylfaen" w:hAnsi="Sylfaen"/>
              </w:rPr>
            </w:pPr>
          </w:p>
          <w:p w:rsidR="008C2FBD" w:rsidRPr="00651CF5" w:rsidRDefault="008C2FBD" w:rsidP="00034872">
            <w:pPr>
              <w:widowControl w:val="0"/>
              <w:jc w:val="right"/>
              <w:rPr>
                <w:rFonts w:ascii="Sylfaen" w:hAnsi="Sylfaen" w:cs="Tahoma"/>
              </w:rPr>
            </w:pPr>
            <w:r w:rsidRPr="00651CF5">
              <w:rPr>
                <w:rFonts w:ascii="Sylfaen" w:hAnsi="Sylfaen"/>
              </w:rPr>
              <w:t>/____________________/</w:t>
            </w:r>
          </w:p>
          <w:p w:rsidR="008C2FBD" w:rsidRPr="00651CF5" w:rsidRDefault="008C2FBD" w:rsidP="00034872">
            <w:pPr>
              <w:widowControl w:val="0"/>
              <w:jc w:val="both"/>
              <w:rPr>
                <w:rFonts w:ascii="Sylfaen" w:hAnsi="Sylfaen" w:cs="Sylfaen"/>
                <w:vertAlign w:val="superscript"/>
              </w:rPr>
            </w:pPr>
            <w:r w:rsidRPr="00651CF5">
              <w:rPr>
                <w:rFonts w:ascii="Sylfaen" w:hAnsi="Sylfaen"/>
                <w:vertAlign w:val="superscript"/>
              </w:rPr>
              <w:t>подпись/</w:t>
            </w:r>
          </w:p>
          <w:p w:rsidR="008C2FBD" w:rsidRPr="00651CF5" w:rsidRDefault="008C2FBD" w:rsidP="00034872">
            <w:pPr>
              <w:widowControl w:val="0"/>
              <w:rPr>
                <w:rFonts w:ascii="Sylfaen" w:hAnsi="Sylfaen" w:cs="Tahoma"/>
              </w:rPr>
            </w:pPr>
          </w:p>
          <w:p w:rsidR="008C2FBD" w:rsidRPr="00651CF5" w:rsidRDefault="008C2FBD" w:rsidP="00034872">
            <w:pPr>
              <w:widowControl w:val="0"/>
              <w:rPr>
                <w:rFonts w:ascii="Sylfaen" w:hAnsi="Sylfaen" w:cs="Arial"/>
              </w:rPr>
            </w:pPr>
          </w:p>
        </w:tc>
        <w:tc>
          <w:tcPr>
            <w:tcW w:w="4564" w:type="dxa"/>
            <w:tcBorders>
              <w:top w:val="single" w:sz="4" w:space="0" w:color="auto"/>
              <w:left w:val="nil"/>
              <w:right w:val="single" w:sz="4" w:space="0" w:color="auto"/>
            </w:tcBorders>
            <w:noWrap/>
          </w:tcPr>
          <w:p w:rsidR="008C2FBD" w:rsidRPr="00651CF5" w:rsidRDefault="008C2FBD" w:rsidP="00034872">
            <w:pPr>
              <w:widowControl w:val="0"/>
              <w:rPr>
                <w:rFonts w:ascii="Sylfaen" w:hAnsi="Sylfaen" w:cs="Tahoma"/>
              </w:rPr>
            </w:pPr>
            <w:r w:rsidRPr="00651CF5">
              <w:rPr>
                <w:rFonts w:ascii="Sylfaen" w:hAnsi="Sylfaen"/>
              </w:rPr>
              <w:t>23.а.</w:t>
            </w:r>
            <w:r w:rsidRPr="00651CF5">
              <w:rPr>
                <w:rFonts w:ascii="Sylfaen" w:hAnsi="Sylfaen"/>
              </w:rPr>
              <w:tab/>
              <w:t xml:space="preserve"> Обслуживающая плательщика финансовая организация </w:t>
            </w:r>
          </w:p>
          <w:p w:rsidR="008C2FBD" w:rsidRPr="00651CF5" w:rsidRDefault="008C2FBD" w:rsidP="00034872">
            <w:pPr>
              <w:widowControl w:val="0"/>
              <w:rPr>
                <w:rFonts w:ascii="Sylfaen" w:hAnsi="Sylfaen" w:cs="Tahoma"/>
              </w:rPr>
            </w:pPr>
          </w:p>
          <w:p w:rsidR="008C2FBD" w:rsidRPr="00651CF5" w:rsidRDefault="008C2FBD" w:rsidP="00034872">
            <w:pPr>
              <w:widowControl w:val="0"/>
              <w:jc w:val="right"/>
              <w:rPr>
                <w:rFonts w:ascii="Sylfaen" w:hAnsi="Sylfaen" w:cs="Tahoma"/>
              </w:rPr>
            </w:pPr>
            <w:r w:rsidRPr="00651CF5">
              <w:rPr>
                <w:rFonts w:ascii="Sylfaen" w:hAnsi="Sylfaen"/>
              </w:rPr>
              <w:t>/____________________/</w:t>
            </w:r>
          </w:p>
          <w:p w:rsidR="008C2FBD" w:rsidRPr="00651CF5" w:rsidRDefault="008C2FBD" w:rsidP="00034872">
            <w:pPr>
              <w:widowControl w:val="0"/>
              <w:jc w:val="right"/>
              <w:rPr>
                <w:rFonts w:ascii="Sylfaen" w:hAnsi="Sylfaen" w:cs="Sylfaen"/>
                <w:vertAlign w:val="superscript"/>
              </w:rPr>
            </w:pPr>
            <w:r w:rsidRPr="00651CF5">
              <w:rPr>
                <w:rFonts w:ascii="Sylfaen" w:hAnsi="Sylfaen"/>
                <w:vertAlign w:val="superscript"/>
              </w:rPr>
              <w:t>/подпись/</w:t>
            </w:r>
          </w:p>
          <w:p w:rsidR="008C2FBD" w:rsidRPr="00651CF5" w:rsidRDefault="008C2FBD" w:rsidP="00034872">
            <w:pPr>
              <w:widowControl w:val="0"/>
              <w:rPr>
                <w:rFonts w:ascii="Sylfaen" w:hAnsi="Sylfaen" w:cs="Arial"/>
              </w:rPr>
            </w:pPr>
          </w:p>
        </w:tc>
      </w:tr>
      <w:tr w:rsidR="008C2FBD" w:rsidRPr="00651CF5"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651CF5" w:rsidRDefault="008C2FBD" w:rsidP="00034872">
            <w:pPr>
              <w:widowControl w:val="0"/>
              <w:tabs>
                <w:tab w:val="left" w:pos="4678"/>
              </w:tabs>
              <w:rPr>
                <w:rFonts w:ascii="Sylfaen" w:hAnsi="Sylfaen" w:cs="Sylfaen"/>
              </w:rPr>
            </w:pPr>
            <w:r w:rsidRPr="00651CF5">
              <w:rPr>
                <w:rFonts w:ascii="Sylfaen" w:hAnsi="Sylfaen"/>
              </w:rPr>
              <w:t>24.б.</w:t>
            </w:r>
            <w:r w:rsidRPr="00651CF5">
              <w:rPr>
                <w:rFonts w:ascii="Sylfaen" w:hAnsi="Sylfaen"/>
              </w:rPr>
              <w:tab/>
              <w:t>М. П.</w:t>
            </w:r>
          </w:p>
          <w:p w:rsidR="008C2FBD" w:rsidRPr="00651CF5" w:rsidRDefault="008C2FBD" w:rsidP="00034872">
            <w:pPr>
              <w:widowControl w:val="0"/>
              <w:rPr>
                <w:rFonts w:ascii="Sylfaen" w:hAnsi="Sylfaen" w:cs="Sylfaen"/>
              </w:rPr>
            </w:pPr>
          </w:p>
          <w:p w:rsidR="008C2FBD" w:rsidRPr="00651CF5" w:rsidRDefault="008C2FBD" w:rsidP="00034872">
            <w:pPr>
              <w:widowControl w:val="0"/>
              <w:jc w:val="right"/>
              <w:rPr>
                <w:rFonts w:ascii="Sylfaen" w:hAnsi="Sylfaen" w:cs="Sylfaen"/>
                <w:lang w:val="en-US"/>
              </w:rPr>
            </w:pPr>
            <w:r w:rsidRPr="00651CF5">
              <w:rPr>
                <w:rFonts w:ascii="Sylfaen" w:hAnsi="Sylfaen"/>
              </w:rPr>
              <w:t xml:space="preserve">24.в"___" ___ 20___ г. </w:t>
            </w:r>
          </w:p>
        </w:tc>
        <w:tc>
          <w:tcPr>
            <w:tcW w:w="4564" w:type="dxa"/>
            <w:tcBorders>
              <w:top w:val="nil"/>
              <w:left w:val="nil"/>
              <w:bottom w:val="single" w:sz="4" w:space="0" w:color="auto"/>
              <w:right w:val="single" w:sz="4" w:space="0" w:color="auto"/>
            </w:tcBorders>
            <w:noWrap/>
            <w:vAlign w:val="bottom"/>
          </w:tcPr>
          <w:p w:rsidR="008C2FBD" w:rsidRPr="00651CF5" w:rsidRDefault="008C2FBD" w:rsidP="00034872">
            <w:pPr>
              <w:widowControl w:val="0"/>
              <w:tabs>
                <w:tab w:val="left" w:pos="4554"/>
              </w:tabs>
              <w:rPr>
                <w:rFonts w:ascii="Sylfaen" w:hAnsi="Sylfaen" w:cs="Sylfaen"/>
              </w:rPr>
            </w:pPr>
            <w:r w:rsidRPr="00651CF5">
              <w:rPr>
                <w:rFonts w:ascii="Sylfaen" w:hAnsi="Sylfaen"/>
              </w:rPr>
              <w:t>23.б.</w:t>
            </w:r>
            <w:r w:rsidRPr="00651CF5">
              <w:rPr>
                <w:rFonts w:ascii="Sylfaen" w:hAnsi="Sylfaen"/>
              </w:rPr>
              <w:tab/>
              <w:t>М. П.</w:t>
            </w:r>
          </w:p>
          <w:p w:rsidR="008C2FBD" w:rsidRPr="00651CF5" w:rsidRDefault="008C2FBD" w:rsidP="00034872">
            <w:pPr>
              <w:widowControl w:val="0"/>
              <w:rPr>
                <w:rFonts w:ascii="Sylfaen" w:hAnsi="Sylfaen"/>
              </w:rPr>
            </w:pPr>
          </w:p>
          <w:p w:rsidR="008C2FBD" w:rsidRPr="00651CF5" w:rsidRDefault="008C2FBD" w:rsidP="00034872">
            <w:pPr>
              <w:widowControl w:val="0"/>
              <w:jc w:val="right"/>
              <w:rPr>
                <w:rFonts w:ascii="Sylfaen" w:hAnsi="Sylfaen" w:cs="Sylfaen"/>
              </w:rPr>
            </w:pPr>
            <w:r w:rsidRPr="00651CF5">
              <w:rPr>
                <w:rFonts w:ascii="Sylfaen" w:hAnsi="Sylfaen"/>
              </w:rPr>
              <w:t>23.в Дата исполнения: "___" ___ 20___г.</w:t>
            </w:r>
          </w:p>
        </w:tc>
      </w:tr>
    </w:tbl>
    <w:p w:rsidR="008C2FBD" w:rsidRPr="00651CF5" w:rsidRDefault="008C2FBD" w:rsidP="008C2FBD">
      <w:pPr>
        <w:widowControl w:val="0"/>
        <w:spacing w:after="160"/>
        <w:jc w:val="center"/>
        <w:rPr>
          <w:rFonts w:ascii="Sylfaen" w:hAnsi="Sylfaen" w:cs="Sylfaen"/>
        </w:rPr>
      </w:pPr>
    </w:p>
    <w:p w:rsidR="008C2FBD" w:rsidRPr="00651CF5" w:rsidRDefault="008C2FBD" w:rsidP="008C2FBD">
      <w:pPr>
        <w:rPr>
          <w:rFonts w:ascii="Sylfaen" w:hAnsi="Sylfaen" w:cs="Sylfaen"/>
        </w:rPr>
      </w:pPr>
      <w:r w:rsidRPr="00651CF5">
        <w:rPr>
          <w:rFonts w:ascii="Sylfaen" w:hAnsi="Sylfaen" w:cs="Sylfaen"/>
        </w:rPr>
        <w:t xml:space="preserve">*  </w:t>
      </w:r>
      <w:r w:rsidRPr="00651CF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C2FBD" w:rsidRPr="00651CF5" w:rsidRDefault="008C2FBD" w:rsidP="004941FC">
      <w:pPr>
        <w:rPr>
          <w:rFonts w:ascii="Sylfaen" w:hAnsi="Sylfaen"/>
          <w:b/>
        </w:rPr>
      </w:pPr>
      <w:r w:rsidRPr="00651CF5">
        <w:rPr>
          <w:rFonts w:ascii="Sylfaen" w:hAnsi="Sylfaen" w:cs="Sylfaen"/>
        </w:rPr>
        <w:br w:type="page"/>
      </w:r>
      <w:r w:rsidRPr="00651CF5">
        <w:rPr>
          <w:rFonts w:ascii="Sylfaen" w:hAnsi="Sylfaen"/>
          <w:b/>
        </w:rPr>
        <w:lastRenderedPageBreak/>
        <w:t xml:space="preserve">Обязательные реквизиты платежного требования </w:t>
      </w:r>
      <w:r w:rsidRPr="00651CF5">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Наличие указанного поля/</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Требование о заполнении реквизита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Сторона,</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заполняющая реквизит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бенефициар или плательщик</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r>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5</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 документе заранее заполнено "Платежное требование"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 при представлении платежного требования в банк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плательщиком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и не применяется)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w:t>
            </w:r>
            <w:r w:rsidRPr="00651CF5">
              <w:rPr>
                <w:rFonts w:ascii="Sylfaen" w:hAnsi="Sylfaen"/>
                <w:sz w:val="18"/>
                <w:szCs w:val="18"/>
              </w:rPr>
              <w:lastRenderedPageBreak/>
              <w:t>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Del="0010680B" w:rsidRDefault="008C2FBD" w:rsidP="00034872">
            <w:pPr>
              <w:widowControl w:val="0"/>
              <w:spacing w:after="120"/>
              <w:jc w:val="center"/>
              <w:rPr>
                <w:rFonts w:ascii="Sylfaen" w:hAnsi="Sylfaen"/>
                <w:sz w:val="18"/>
                <w:szCs w:val="18"/>
              </w:rPr>
            </w:pPr>
            <w:r w:rsidRPr="00651CF5">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заполняются слова "акцептованный платеж",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заранее заполняется бенефициаром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подписывается плательщиком или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проставляется электронная подпись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 когда плательщик представляет Требование в бумажной форме</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плательщика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подписывается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бенефициара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банк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bl>
    <w:p w:rsidR="008C2FBD" w:rsidRPr="00651CF5" w:rsidRDefault="008C2FBD" w:rsidP="008C2FBD">
      <w:pPr>
        <w:widowControl w:val="0"/>
        <w:tabs>
          <w:tab w:val="left" w:pos="270"/>
        </w:tabs>
        <w:jc w:val="right"/>
        <w:rPr>
          <w:rFonts w:ascii="Sylfaen" w:hAnsi="Sylfaen"/>
          <w:i/>
        </w:rPr>
      </w:pPr>
    </w:p>
    <w:p w:rsidR="008C2FBD" w:rsidRPr="00651CF5" w:rsidRDefault="008C2FBD" w:rsidP="008C2FBD">
      <w:pPr>
        <w:widowControl w:val="0"/>
        <w:tabs>
          <w:tab w:val="left" w:pos="270"/>
        </w:tabs>
        <w:jc w:val="right"/>
        <w:rPr>
          <w:rFonts w:ascii="Sylfaen" w:hAnsi="Sylfaen" w:cs="GHEA Grapalat"/>
          <w:i/>
          <w:sz w:val="16"/>
          <w:szCs w:val="16"/>
        </w:rPr>
      </w:pPr>
      <w:r w:rsidRPr="00651CF5">
        <w:rPr>
          <w:rFonts w:ascii="Sylfaen" w:hAnsi="Sylfaen"/>
          <w:i/>
          <w:sz w:val="16"/>
          <w:szCs w:val="16"/>
        </w:rPr>
        <w:t>Приложение № 5.1</w:t>
      </w:r>
    </w:p>
    <w:p w:rsidR="008C2FBD" w:rsidRPr="00651CF5" w:rsidRDefault="008C2FBD" w:rsidP="008C2FBD">
      <w:pPr>
        <w:widowControl w:val="0"/>
        <w:tabs>
          <w:tab w:val="left" w:pos="270"/>
        </w:tabs>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i/>
          <w:sz w:val="16"/>
          <w:szCs w:val="16"/>
        </w:rPr>
        <w:br/>
        <w:t xml:space="preserve">под кодом </w:t>
      </w:r>
      <w:r w:rsidRPr="001E2F7E">
        <w:rPr>
          <w:rFonts w:ascii="Sylfaen" w:hAnsi="Sylfaen"/>
          <w:spacing w:val="-6"/>
          <w:sz w:val="16"/>
          <w:szCs w:val="16"/>
        </w:rPr>
        <w:t>НПГО-ГАПЗБ-</w:t>
      </w:r>
      <w:r w:rsidR="0086440C">
        <w:rPr>
          <w:rFonts w:ascii="Sylfaen" w:hAnsi="Sylfaen"/>
          <w:spacing w:val="-6"/>
          <w:sz w:val="16"/>
          <w:szCs w:val="16"/>
        </w:rPr>
        <w:t>22/11</w:t>
      </w:r>
    </w:p>
    <w:p w:rsidR="008C2FBD" w:rsidRPr="00651CF5" w:rsidRDefault="008C2FBD" w:rsidP="008C2FBD">
      <w:pPr>
        <w:widowControl w:val="0"/>
        <w:tabs>
          <w:tab w:val="left" w:pos="270"/>
        </w:tabs>
        <w:jc w:val="center"/>
        <w:rPr>
          <w:rFonts w:ascii="Sylfaen" w:hAnsi="Sylfaen" w:cs="GHEA Grapalat"/>
          <w:b/>
          <w:sz w:val="16"/>
          <w:szCs w:val="16"/>
        </w:rPr>
      </w:pPr>
      <w:r w:rsidRPr="00651CF5">
        <w:rPr>
          <w:rFonts w:ascii="Sylfaen" w:hAnsi="Sylfaen"/>
          <w:b/>
          <w:sz w:val="16"/>
          <w:szCs w:val="16"/>
        </w:rPr>
        <w:t xml:space="preserve">СОГЛАШЕНИЕ О НЕУСТОЙКЕ </w:t>
      </w:r>
    </w:p>
    <w:p w:rsidR="008C2FBD" w:rsidRPr="00651CF5" w:rsidRDefault="008C2FBD" w:rsidP="008C2FBD">
      <w:pPr>
        <w:widowControl w:val="0"/>
        <w:tabs>
          <w:tab w:val="left" w:pos="270"/>
        </w:tabs>
        <w:jc w:val="center"/>
        <w:rPr>
          <w:rFonts w:ascii="Sylfaen" w:hAnsi="Sylfaen" w:cs="GHEA Grapalat"/>
          <w:b/>
          <w:sz w:val="16"/>
          <w:szCs w:val="16"/>
        </w:rPr>
      </w:pPr>
      <w:r w:rsidRPr="00651CF5">
        <w:rPr>
          <w:rFonts w:ascii="Sylfaen" w:hAnsi="Sylfaen"/>
          <w:b/>
          <w:sz w:val="16"/>
          <w:szCs w:val="16"/>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C2FBD" w:rsidRPr="00651CF5" w:rsidTr="00034872">
        <w:tc>
          <w:tcPr>
            <w:tcW w:w="4786" w:type="dxa"/>
          </w:tcPr>
          <w:p w:rsidR="008C2FBD" w:rsidRPr="00651CF5" w:rsidRDefault="008C2FBD" w:rsidP="00034872">
            <w:pPr>
              <w:widowControl w:val="0"/>
              <w:tabs>
                <w:tab w:val="left" w:pos="270"/>
              </w:tabs>
              <w:rPr>
                <w:rFonts w:ascii="Sylfaen" w:hAnsi="Sylfaen" w:cs="GHEA Grapalat"/>
                <w:b/>
                <w:sz w:val="16"/>
                <w:szCs w:val="16"/>
                <w:lang w:val="en-US"/>
              </w:rPr>
            </w:pPr>
            <w:r w:rsidRPr="00651CF5">
              <w:rPr>
                <w:rFonts w:ascii="Sylfaen" w:hAnsi="Sylfaen"/>
                <w:sz w:val="16"/>
                <w:szCs w:val="16"/>
              </w:rPr>
              <w:t>г. Ереван</w:t>
            </w:r>
          </w:p>
        </w:tc>
        <w:tc>
          <w:tcPr>
            <w:tcW w:w="4500" w:type="dxa"/>
          </w:tcPr>
          <w:p w:rsidR="008C2FBD" w:rsidRPr="00651CF5" w:rsidRDefault="008C2FBD" w:rsidP="00034872">
            <w:pPr>
              <w:widowControl w:val="0"/>
              <w:tabs>
                <w:tab w:val="left" w:pos="270"/>
              </w:tabs>
              <w:jc w:val="right"/>
              <w:rPr>
                <w:rFonts w:ascii="Sylfaen" w:hAnsi="Sylfaen" w:cs="GHEA Grapalat"/>
                <w:b/>
                <w:sz w:val="16"/>
                <w:szCs w:val="16"/>
              </w:rPr>
            </w:pPr>
            <w:r w:rsidRPr="00651CF5">
              <w:rPr>
                <w:rFonts w:ascii="Sylfaen" w:hAnsi="Sylfaen"/>
                <w:sz w:val="16"/>
                <w:szCs w:val="16"/>
              </w:rPr>
              <w:t>"</w:t>
            </w:r>
            <w:r w:rsidRPr="00651CF5">
              <w:rPr>
                <w:rFonts w:ascii="Sylfaen" w:hAnsi="Sylfaen"/>
                <w:sz w:val="16"/>
                <w:szCs w:val="16"/>
                <w:lang w:val="en-US"/>
              </w:rPr>
              <w:tab/>
            </w:r>
            <w:r w:rsidRPr="00651CF5">
              <w:rPr>
                <w:rFonts w:ascii="Sylfaen" w:hAnsi="Sylfaen"/>
                <w:sz w:val="16"/>
                <w:szCs w:val="16"/>
              </w:rPr>
              <w:t xml:space="preserve">" </w:t>
            </w:r>
            <w:r w:rsidRPr="00651CF5">
              <w:rPr>
                <w:rFonts w:ascii="Sylfaen" w:hAnsi="Sylfaen"/>
                <w:sz w:val="16"/>
                <w:szCs w:val="16"/>
                <w:lang w:val="en-US"/>
              </w:rPr>
              <w:tab/>
            </w:r>
            <w:r w:rsidRPr="00651CF5">
              <w:rPr>
                <w:rFonts w:ascii="Sylfaen" w:hAnsi="Sylfaen"/>
                <w:sz w:val="16"/>
                <w:szCs w:val="16"/>
              </w:rPr>
              <w:t>20</w:t>
            </w:r>
            <w:r w:rsidRPr="00651CF5">
              <w:rPr>
                <w:rFonts w:ascii="Sylfaen" w:hAnsi="Sylfaen"/>
                <w:sz w:val="16"/>
                <w:szCs w:val="16"/>
                <w:lang w:val="en-US"/>
              </w:rPr>
              <w:tab/>
            </w:r>
            <w:r w:rsidRPr="00651CF5">
              <w:rPr>
                <w:rFonts w:ascii="Sylfaen" w:hAnsi="Sylfaen"/>
                <w:sz w:val="16"/>
                <w:szCs w:val="16"/>
              </w:rPr>
              <w:t>г.</w:t>
            </w:r>
            <w:r w:rsidRPr="00651CF5">
              <w:rPr>
                <w:rStyle w:val="FootnoteReference"/>
                <w:rFonts w:ascii="Sylfaen" w:hAnsi="Sylfaen"/>
                <w:sz w:val="16"/>
                <w:szCs w:val="16"/>
              </w:rPr>
              <w:footnoteReference w:customMarkFollows="1" w:id="7"/>
              <w:t>**</w:t>
            </w:r>
          </w:p>
        </w:tc>
      </w:tr>
    </w:tbl>
    <w:p w:rsidR="008C2FBD" w:rsidRPr="00651CF5" w:rsidRDefault="008C2FBD" w:rsidP="008C2FBD">
      <w:pPr>
        <w:widowControl w:val="0"/>
        <w:tabs>
          <w:tab w:val="left" w:pos="270"/>
        </w:tabs>
        <w:rPr>
          <w:rFonts w:ascii="Sylfaen" w:hAnsi="Sylfaen" w:cs="GHEA Grapalat"/>
          <w:b/>
          <w:sz w:val="16"/>
          <w:szCs w:val="16"/>
        </w:rPr>
      </w:pPr>
    </w:p>
    <w:p w:rsidR="008C2FBD" w:rsidRPr="00651CF5" w:rsidRDefault="008C2FBD" w:rsidP="008C2FBD">
      <w:pPr>
        <w:widowControl w:val="0"/>
        <w:tabs>
          <w:tab w:val="left" w:pos="270"/>
        </w:tabs>
        <w:jc w:val="both"/>
        <w:rPr>
          <w:rFonts w:ascii="Sylfaen" w:hAnsi="Sylfaen" w:cs="GHEA Grapalat"/>
          <w:sz w:val="16"/>
          <w:szCs w:val="16"/>
          <w:u w:val="single"/>
          <w:vertAlign w:val="subscript"/>
        </w:rPr>
      </w:pPr>
      <w:r w:rsidRPr="00651CF5">
        <w:rPr>
          <w:rFonts w:ascii="Sylfaen" w:hAnsi="Sylfaen"/>
          <w:sz w:val="16"/>
          <w:szCs w:val="16"/>
        </w:rPr>
        <w:t>_______________________________________________, в лице директора Компании,</w:t>
      </w:r>
    </w:p>
    <w:p w:rsidR="008C2FBD" w:rsidRPr="00651CF5" w:rsidRDefault="008C2FBD" w:rsidP="008C2FBD">
      <w:pPr>
        <w:widowControl w:val="0"/>
        <w:tabs>
          <w:tab w:val="left" w:pos="270"/>
        </w:tabs>
        <w:jc w:val="both"/>
        <w:rPr>
          <w:rFonts w:ascii="Sylfaen" w:hAnsi="Sylfaen"/>
          <w:sz w:val="16"/>
          <w:szCs w:val="16"/>
          <w:vertAlign w:val="superscript"/>
          <w:lang w:val="en-US"/>
        </w:rPr>
      </w:pPr>
      <w:r w:rsidRPr="00651CF5">
        <w:rPr>
          <w:rFonts w:ascii="Sylfaen" w:hAnsi="Sylfaen"/>
          <w:sz w:val="16"/>
          <w:szCs w:val="16"/>
          <w:vertAlign w:val="superscript"/>
        </w:rPr>
        <w:t>наименование Компании</w:t>
      </w:r>
    </w:p>
    <w:p w:rsidR="008C2FBD" w:rsidRPr="00651CF5" w:rsidRDefault="008C2FBD" w:rsidP="008C2FBD">
      <w:pPr>
        <w:widowControl w:val="0"/>
        <w:tabs>
          <w:tab w:val="left" w:pos="270"/>
        </w:tabs>
        <w:jc w:val="both"/>
        <w:rPr>
          <w:rFonts w:ascii="Sylfaen" w:hAnsi="Sylfaen"/>
          <w:sz w:val="16"/>
          <w:szCs w:val="16"/>
          <w:lang w:val="en-US"/>
        </w:rPr>
      </w:pPr>
      <w:r w:rsidRPr="00651CF5">
        <w:rPr>
          <w:rFonts w:ascii="Sylfaen" w:hAnsi="Sylfaen"/>
          <w:sz w:val="16"/>
          <w:szCs w:val="16"/>
          <w:lang w:val="en-US"/>
        </w:rPr>
        <w:t>_________________________________________________________________________</w:t>
      </w:r>
    </w:p>
    <w:p w:rsidR="008C2FBD" w:rsidRPr="00651CF5" w:rsidRDefault="008C2FBD" w:rsidP="008C2FBD">
      <w:pPr>
        <w:widowControl w:val="0"/>
        <w:tabs>
          <w:tab w:val="left" w:pos="270"/>
        </w:tabs>
        <w:jc w:val="center"/>
        <w:rPr>
          <w:rFonts w:ascii="Sylfaen" w:hAnsi="Sylfaen"/>
          <w:sz w:val="16"/>
          <w:szCs w:val="16"/>
          <w:vertAlign w:val="superscript"/>
        </w:rPr>
      </w:pPr>
      <w:r w:rsidRPr="00651CF5">
        <w:rPr>
          <w:rFonts w:ascii="Sylfaen" w:hAnsi="Sylfaen"/>
          <w:sz w:val="16"/>
          <w:szCs w:val="16"/>
          <w:vertAlign w:val="superscript"/>
        </w:rPr>
        <w:t>имя, фамилия, паспортные данные директора компании</w:t>
      </w:r>
    </w:p>
    <w:p w:rsidR="008C2FBD" w:rsidRPr="00651CF5" w:rsidRDefault="008C2FBD" w:rsidP="008C2FBD">
      <w:pPr>
        <w:widowControl w:val="0"/>
        <w:tabs>
          <w:tab w:val="left" w:pos="270"/>
        </w:tabs>
        <w:jc w:val="both"/>
        <w:rPr>
          <w:rFonts w:ascii="Sylfaen" w:hAnsi="Sylfaen" w:cs="GHEA Grapalat"/>
          <w:sz w:val="16"/>
          <w:szCs w:val="16"/>
        </w:rPr>
      </w:pPr>
      <w:r w:rsidRPr="00651CF5">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C2FBD" w:rsidRPr="00651CF5" w:rsidRDefault="008C2FBD" w:rsidP="008C2FBD">
      <w:pPr>
        <w:widowControl w:val="0"/>
        <w:tabs>
          <w:tab w:val="left" w:pos="270"/>
        </w:tabs>
        <w:jc w:val="center"/>
        <w:rPr>
          <w:rFonts w:ascii="Sylfaen" w:hAnsi="Sylfaen" w:cs="GHEA Grapalat"/>
          <w:b/>
          <w:bCs/>
          <w:sz w:val="16"/>
          <w:szCs w:val="16"/>
        </w:rPr>
      </w:pPr>
      <w:r w:rsidRPr="00651CF5">
        <w:rPr>
          <w:rFonts w:ascii="Sylfaen" w:hAnsi="Sylfaen"/>
          <w:b/>
          <w:sz w:val="16"/>
          <w:szCs w:val="16"/>
        </w:rPr>
        <w:t>1. Предмет соглашения</w:t>
      </w:r>
    </w:p>
    <w:p w:rsidR="008C2FBD" w:rsidRDefault="008C2FBD" w:rsidP="008C2FBD">
      <w:pPr>
        <w:widowControl w:val="0"/>
        <w:tabs>
          <w:tab w:val="left" w:pos="270"/>
          <w:tab w:val="left" w:pos="567"/>
        </w:tabs>
        <w:jc w:val="both"/>
        <w:rPr>
          <w:rFonts w:ascii="Sylfaen" w:hAnsi="Sylfaen"/>
          <w:sz w:val="16"/>
          <w:szCs w:val="16"/>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Pr>
          <w:rFonts w:ascii="Sylfaen" w:hAnsi="Sylfaen"/>
          <w:spacing w:val="-6"/>
          <w:sz w:val="16"/>
          <w:szCs w:val="16"/>
        </w:rPr>
        <w:t>Гуманитарное общество «Новое поколение»</w:t>
      </w:r>
      <w:r w:rsidRPr="00651CF5">
        <w:rPr>
          <w:rFonts w:ascii="Sylfaen" w:hAnsi="Sylfaen"/>
          <w:sz w:val="16"/>
          <w:szCs w:val="16"/>
        </w:rPr>
        <w:t xml:space="preserve">процедуре закупок под кодом </w:t>
      </w:r>
      <w:r w:rsidRPr="001E2F7E">
        <w:rPr>
          <w:rFonts w:ascii="Sylfaen" w:hAnsi="Sylfaen"/>
          <w:spacing w:val="-6"/>
          <w:sz w:val="16"/>
          <w:szCs w:val="16"/>
        </w:rPr>
        <w:t>НПГО-ГАПЗБ-</w:t>
      </w:r>
      <w:r w:rsidR="0086440C">
        <w:rPr>
          <w:rFonts w:ascii="Sylfaen" w:hAnsi="Sylfaen"/>
          <w:spacing w:val="-6"/>
          <w:sz w:val="16"/>
          <w:szCs w:val="16"/>
        </w:rPr>
        <w:t>22/11</w:t>
      </w:r>
      <w:r w:rsidRPr="00651CF5">
        <w:rPr>
          <w:rFonts w:ascii="Sylfaen" w:hAnsi="Sylfaen"/>
          <w:sz w:val="16"/>
          <w:szCs w:val="16"/>
        </w:rPr>
        <w:t xml:space="preserve">качестве </w:t>
      </w:r>
      <w:r w:rsidRPr="00651CF5">
        <w:rPr>
          <w:rFonts w:ascii="Sylfaen" w:hAnsi="Sylfaen"/>
          <w:sz w:val="16"/>
          <w:szCs w:val="16"/>
        </w:rPr>
        <w:lastRenderedPageBreak/>
        <w:t>обеспечения исполнения договора, заключаемого в</w:t>
      </w:r>
      <w:r w:rsidRPr="00651CF5">
        <w:rPr>
          <w:rFonts w:ascii="Sylfaen" w:hAnsi="Sylfaen" w:cs="Courier New"/>
          <w:sz w:val="16"/>
          <w:szCs w:val="16"/>
          <w:lang w:val="en-US"/>
        </w:rPr>
        <w:t> </w:t>
      </w:r>
      <w:r w:rsidRPr="00651CF5">
        <w:rPr>
          <w:rFonts w:ascii="Sylfaen" w:hAnsi="Sylfaen"/>
          <w:sz w:val="16"/>
          <w:szCs w:val="16"/>
        </w:rPr>
        <w:t xml:space="preserve">результате процедуры закупок, </w:t>
      </w:r>
    </w:p>
    <w:p w:rsidR="008C2FBD" w:rsidRPr="001E2F7E" w:rsidRDefault="008C2FBD" w:rsidP="008C2FBD">
      <w:pPr>
        <w:widowControl w:val="0"/>
        <w:tabs>
          <w:tab w:val="left" w:pos="270"/>
          <w:tab w:val="left" w:pos="567"/>
        </w:tabs>
        <w:jc w:val="both"/>
        <w:rPr>
          <w:rFonts w:ascii="Sylfaen" w:hAnsi="Sylfaen" w:cs="GHEA Grapalat"/>
          <w:spacing w:val="-6"/>
          <w:sz w:val="16"/>
          <w:szCs w:val="16"/>
        </w:rPr>
      </w:pPr>
      <w:r>
        <w:rPr>
          <w:rFonts w:ascii="Sylfaen" w:hAnsi="Sylfaen"/>
          <w:sz w:val="16"/>
          <w:szCs w:val="16"/>
        </w:rPr>
        <w:t xml:space="preserve">1.2 </w:t>
      </w:r>
      <w:r w:rsidRPr="00651CF5">
        <w:rPr>
          <w:rFonts w:ascii="Sylfaen" w:hAnsi="Sylfaen"/>
          <w:sz w:val="16"/>
          <w:szCs w:val="16"/>
        </w:rPr>
        <w:t xml:space="preserve">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1.3.</w:t>
      </w:r>
      <w:r w:rsidRPr="00651CF5">
        <w:rPr>
          <w:rFonts w:ascii="Sylfaen" w:hAnsi="Sylfaen"/>
          <w:sz w:val="16"/>
          <w:szCs w:val="16"/>
        </w:rPr>
        <w:tab/>
        <w:t>Подписав платежное требование (далее — Требование), прилагаемое к</w:t>
      </w:r>
      <w:r w:rsidRPr="00651CF5">
        <w:rPr>
          <w:rFonts w:ascii="Sylfaen" w:hAnsi="Sylfaen"/>
          <w:sz w:val="16"/>
          <w:szCs w:val="16"/>
          <w:lang w:val="en-US"/>
        </w:rPr>
        <w:t> </w:t>
      </w:r>
      <w:r w:rsidRPr="00651CF5">
        <w:rPr>
          <w:rFonts w:ascii="Sylfaen" w:hAnsi="Sylfaen"/>
          <w:sz w:val="16"/>
          <w:szCs w:val="16"/>
        </w:rPr>
        <w:t xml:space="preserve">настоящему Соглашению о неустойке, Компания безотзывно соглашается, что: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а)</w:t>
      </w:r>
      <w:r w:rsidRPr="00651CF5">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б)</w:t>
      </w:r>
      <w:r w:rsidRPr="00651CF5">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в)</w:t>
      </w:r>
      <w:r w:rsidRPr="00651CF5">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г)</w:t>
      </w:r>
      <w:r w:rsidRPr="00651CF5">
        <w:rPr>
          <w:rFonts w:ascii="Sylfaen" w:hAnsi="Sylfaen"/>
          <w:sz w:val="16"/>
          <w:szCs w:val="16"/>
        </w:rPr>
        <w:tab/>
        <w:t>Компания подтверждает, что акцептовала Требование в полном размере суммы неустойки.</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д)</w:t>
      </w:r>
      <w:r w:rsidRPr="00651CF5">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1.5.</w:t>
      </w:r>
      <w:r w:rsidRPr="00651CF5">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51CF5">
        <w:rPr>
          <w:rFonts w:ascii="Sylfaen" w:hAnsi="Sylfaen" w:cs="Courier New"/>
          <w:sz w:val="16"/>
          <w:szCs w:val="16"/>
          <w:lang w:val="en-US"/>
        </w:rPr>
        <w:t> </w:t>
      </w:r>
      <w:r w:rsidRPr="00651CF5">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1.6.</w:t>
      </w:r>
      <w:r w:rsidRPr="00651CF5">
        <w:rPr>
          <w:rFonts w:ascii="Sylfaen" w:hAnsi="Sylfaen"/>
          <w:sz w:val="16"/>
          <w:szCs w:val="16"/>
        </w:rPr>
        <w:tab/>
        <w:t>Заказчик может представить в Банк-плательщик иные дополнительные документы.</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1.7. Банк не несет какой-либо ответственности за риски (понесенные</w:t>
      </w:r>
      <w:r w:rsidRPr="00651CF5">
        <w:rPr>
          <w:rFonts w:ascii="Sylfaen" w:hAnsi="Sylfaen" w:cs="Courier New"/>
          <w:sz w:val="16"/>
          <w:szCs w:val="16"/>
          <w:lang w:val="en-US"/>
        </w:rPr>
        <w:t> </w:t>
      </w:r>
      <w:r w:rsidRPr="00651CF5">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651CF5">
        <w:rPr>
          <w:rFonts w:ascii="Sylfaen" w:hAnsi="Sylfaen" w:cs="Courier New"/>
          <w:sz w:val="16"/>
          <w:szCs w:val="16"/>
          <w:lang w:val="en-US"/>
        </w:rPr>
        <w:t> </w:t>
      </w:r>
      <w:r w:rsidRPr="00651CF5">
        <w:rPr>
          <w:rFonts w:ascii="Sylfaen" w:hAnsi="Sylfaen"/>
          <w:sz w:val="16"/>
          <w:szCs w:val="16"/>
        </w:rPr>
        <w:t>Требовании. Банк не обязан проверять факты нарушения Компанией условий договора.</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1.8.</w:t>
      </w:r>
      <w:r w:rsidRPr="00651CF5">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1.9.</w:t>
      </w:r>
      <w:r w:rsidRPr="00651CF5">
        <w:rPr>
          <w:rFonts w:ascii="Sylfaen" w:hAnsi="Sylfaen"/>
          <w:sz w:val="16"/>
          <w:szCs w:val="16"/>
        </w:rPr>
        <w:tab/>
        <w:t>В случае если в течение десяти рабочих дней после представления в</w:t>
      </w:r>
      <w:r w:rsidRPr="00651CF5">
        <w:rPr>
          <w:rFonts w:ascii="Sylfaen" w:hAnsi="Sylfaen" w:cs="Courier New"/>
          <w:sz w:val="16"/>
          <w:szCs w:val="16"/>
          <w:lang w:val="en-US"/>
        </w:rPr>
        <w:t> </w:t>
      </w:r>
      <w:r w:rsidRPr="00651CF5">
        <w:rPr>
          <w:rFonts w:ascii="Sylfaen" w:hAnsi="Sylfaen"/>
          <w:sz w:val="16"/>
          <w:szCs w:val="16"/>
        </w:rPr>
        <w:t>Банк настоящего Соглашения и прилагаемого Требования по независящим от</w:t>
      </w:r>
      <w:r w:rsidRPr="00651CF5">
        <w:rPr>
          <w:rFonts w:ascii="Sylfaen" w:hAnsi="Sylfaen" w:cs="Courier New"/>
          <w:sz w:val="16"/>
          <w:szCs w:val="16"/>
          <w:lang w:val="en-US"/>
        </w:rPr>
        <w:t> </w:t>
      </w:r>
      <w:r w:rsidRPr="00651CF5">
        <w:rPr>
          <w:rFonts w:ascii="Sylfaen" w:hAnsi="Sylfaen"/>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1CF5">
        <w:rPr>
          <w:rFonts w:ascii="Sylfaen" w:hAnsi="Sylfaen" w:cs="Courier New"/>
          <w:sz w:val="16"/>
          <w:szCs w:val="16"/>
          <w:lang w:val="en-US"/>
        </w:rPr>
        <w:t> </w:t>
      </w:r>
      <w:r w:rsidRPr="00651CF5">
        <w:rPr>
          <w:rFonts w:ascii="Sylfaen" w:hAnsi="Sylfaen"/>
          <w:sz w:val="16"/>
          <w:szCs w:val="16"/>
        </w:rPr>
        <w:t>неуплатой.</w:t>
      </w:r>
    </w:p>
    <w:p w:rsidR="008C2FBD" w:rsidRPr="00651CF5" w:rsidRDefault="008C2FBD" w:rsidP="008C2FBD">
      <w:pPr>
        <w:widowControl w:val="0"/>
        <w:tabs>
          <w:tab w:val="left" w:pos="270"/>
        </w:tabs>
        <w:jc w:val="center"/>
        <w:rPr>
          <w:rFonts w:ascii="Sylfaen" w:hAnsi="Sylfaen" w:cs="GHEA Grapalat"/>
          <w:b/>
          <w:bCs/>
          <w:sz w:val="16"/>
          <w:szCs w:val="16"/>
        </w:rPr>
      </w:pPr>
      <w:r w:rsidRPr="00651CF5">
        <w:rPr>
          <w:rFonts w:ascii="Sylfaen" w:hAnsi="Sylfaen"/>
          <w:b/>
          <w:sz w:val="16"/>
          <w:szCs w:val="16"/>
        </w:rPr>
        <w:t>2. Иные условия</w:t>
      </w:r>
    </w:p>
    <w:p w:rsidR="008C2FBD" w:rsidRPr="00651CF5" w:rsidRDefault="008C2FBD" w:rsidP="008C2FBD">
      <w:pPr>
        <w:widowControl w:val="0"/>
        <w:tabs>
          <w:tab w:val="left" w:pos="270"/>
          <w:tab w:val="left" w:pos="1134"/>
        </w:tabs>
        <w:ind w:firstLine="90"/>
        <w:jc w:val="both"/>
        <w:rPr>
          <w:rFonts w:ascii="Sylfaen" w:hAnsi="Sylfaen"/>
          <w:sz w:val="16"/>
          <w:szCs w:val="16"/>
        </w:rPr>
      </w:pPr>
      <w:r w:rsidRPr="00651CF5">
        <w:rPr>
          <w:rFonts w:ascii="Sylfaen" w:hAnsi="Sylfaen"/>
          <w:sz w:val="16"/>
          <w:szCs w:val="16"/>
        </w:rPr>
        <w:t>2.1.</w:t>
      </w:r>
      <w:r w:rsidRPr="00651CF5">
        <w:rPr>
          <w:rFonts w:ascii="Sylfaen" w:hAnsi="Sylfaen"/>
          <w:sz w:val="16"/>
          <w:szCs w:val="16"/>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запоследним днем полного выполнения взятых Компанией по заключаемому договору обязательств, включительно.</w:t>
      </w:r>
    </w:p>
    <w:p w:rsidR="008C2FBD" w:rsidRPr="00651CF5" w:rsidRDefault="008C2FBD" w:rsidP="008C2FBD">
      <w:pPr>
        <w:widowControl w:val="0"/>
        <w:tabs>
          <w:tab w:val="left" w:pos="270"/>
          <w:tab w:val="left" w:pos="1134"/>
        </w:tabs>
        <w:ind w:firstLine="90"/>
        <w:jc w:val="both"/>
        <w:rPr>
          <w:rFonts w:ascii="Sylfaen" w:hAnsi="Sylfaen" w:cs="GHEA Grapalat"/>
          <w:sz w:val="16"/>
          <w:szCs w:val="16"/>
        </w:rPr>
      </w:pPr>
      <w:r w:rsidRPr="00651CF5">
        <w:rPr>
          <w:rFonts w:ascii="Sylfaen" w:hAnsi="Sylfaen"/>
          <w:sz w:val="16"/>
          <w:szCs w:val="16"/>
        </w:rPr>
        <w:t>2.2.</w:t>
      </w:r>
      <w:r w:rsidRPr="00651CF5">
        <w:rPr>
          <w:rFonts w:ascii="Sylfaen" w:hAnsi="Sylfaen"/>
          <w:sz w:val="16"/>
          <w:szCs w:val="16"/>
        </w:rPr>
        <w:tab/>
        <w:t xml:space="preserve">Представив настоящее Соглашение и прилагаемое Требование в Банк-плательщик: </w:t>
      </w:r>
    </w:p>
    <w:p w:rsidR="008C2FBD" w:rsidRPr="00651CF5" w:rsidRDefault="008C2FBD" w:rsidP="008C2FBD">
      <w:pPr>
        <w:widowControl w:val="0"/>
        <w:tabs>
          <w:tab w:val="left" w:pos="90"/>
          <w:tab w:val="left" w:pos="450"/>
          <w:tab w:val="left" w:pos="1134"/>
        </w:tabs>
        <w:ind w:firstLine="360"/>
        <w:jc w:val="both"/>
        <w:rPr>
          <w:rFonts w:ascii="Sylfaen" w:hAnsi="Sylfaen" w:cs="GHEA Grapalat"/>
          <w:sz w:val="16"/>
          <w:szCs w:val="16"/>
        </w:rPr>
      </w:pPr>
      <w:r w:rsidRPr="00651CF5">
        <w:rPr>
          <w:rFonts w:ascii="Sylfaen" w:hAnsi="Sylfaen"/>
          <w:sz w:val="16"/>
          <w:szCs w:val="16"/>
        </w:rPr>
        <w:t>2.2.1.</w:t>
      </w:r>
      <w:r w:rsidRPr="00651CF5">
        <w:rPr>
          <w:rFonts w:ascii="Sylfaen" w:hAnsi="Sylfaen"/>
          <w:sz w:val="16"/>
          <w:szCs w:val="16"/>
        </w:rPr>
        <w:tab/>
        <w:t>Заказчик подтверждает, что Компания допустила нарушение договорных обязательств, а</w:t>
      </w:r>
    </w:p>
    <w:p w:rsidR="008C2FBD" w:rsidRPr="00651CF5" w:rsidDel="00A13215" w:rsidRDefault="008C2FBD" w:rsidP="008C2FBD">
      <w:pPr>
        <w:widowControl w:val="0"/>
        <w:tabs>
          <w:tab w:val="left" w:pos="90"/>
          <w:tab w:val="left" w:pos="450"/>
          <w:tab w:val="left" w:pos="1134"/>
        </w:tabs>
        <w:ind w:firstLine="360"/>
        <w:jc w:val="both"/>
        <w:rPr>
          <w:rFonts w:ascii="Sylfaen" w:hAnsi="Sylfaen" w:cs="GHEA Grapalat"/>
          <w:sz w:val="16"/>
          <w:szCs w:val="16"/>
        </w:rPr>
      </w:pPr>
      <w:r w:rsidRPr="00651CF5">
        <w:rPr>
          <w:rFonts w:ascii="Sylfaen" w:hAnsi="Sylfaen"/>
          <w:sz w:val="16"/>
          <w:szCs w:val="16"/>
        </w:rPr>
        <w:t>2.2.2.</w:t>
      </w:r>
      <w:r w:rsidRPr="00651CF5">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C2FBD" w:rsidRPr="00651CF5" w:rsidRDefault="008C2FBD" w:rsidP="008C2FBD">
      <w:pPr>
        <w:widowControl w:val="0"/>
        <w:tabs>
          <w:tab w:val="left" w:pos="90"/>
          <w:tab w:val="left" w:pos="1134"/>
        </w:tabs>
        <w:ind w:firstLine="360"/>
        <w:jc w:val="both"/>
        <w:rPr>
          <w:rFonts w:ascii="Sylfaen" w:hAnsi="Sylfaen"/>
          <w:sz w:val="16"/>
          <w:szCs w:val="16"/>
        </w:rPr>
      </w:pPr>
      <w:r w:rsidRPr="00651CF5">
        <w:rPr>
          <w:rFonts w:ascii="Sylfaen" w:hAnsi="Sylfaen"/>
          <w:sz w:val="16"/>
          <w:szCs w:val="16"/>
        </w:rPr>
        <w:t>2.3.</w:t>
      </w:r>
      <w:r w:rsidRPr="00651CF5">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C2FBD" w:rsidRPr="00651CF5" w:rsidRDefault="008C2FBD" w:rsidP="008C2FBD">
      <w:pPr>
        <w:widowControl w:val="0"/>
        <w:tabs>
          <w:tab w:val="left" w:pos="90"/>
        </w:tabs>
        <w:ind w:firstLine="360"/>
        <w:jc w:val="center"/>
        <w:rPr>
          <w:rFonts w:ascii="Sylfaen" w:hAnsi="Sylfaen"/>
          <w:b/>
          <w:sz w:val="16"/>
          <w:szCs w:val="16"/>
        </w:rPr>
      </w:pPr>
      <w:r w:rsidRPr="00651CF5">
        <w:rPr>
          <w:rFonts w:ascii="Sylfaen" w:hAnsi="Sylfaen"/>
          <w:b/>
          <w:sz w:val="16"/>
          <w:szCs w:val="16"/>
        </w:rPr>
        <w:t>3. Адрес, банковские реквизиты Компании</w:t>
      </w:r>
    </w:p>
    <w:p w:rsidR="008C2FBD" w:rsidRPr="00651CF5" w:rsidRDefault="008C2FBD" w:rsidP="008C2FBD">
      <w:pPr>
        <w:widowControl w:val="0"/>
        <w:ind w:firstLine="36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firstLine="360"/>
        <w:jc w:val="center"/>
        <w:rPr>
          <w:rFonts w:ascii="Sylfaen" w:hAnsi="Sylfaen"/>
          <w:sz w:val="16"/>
          <w:szCs w:val="16"/>
          <w:vertAlign w:val="superscript"/>
        </w:rPr>
      </w:pPr>
      <w:r w:rsidRPr="00651CF5">
        <w:rPr>
          <w:rFonts w:ascii="Sylfaen" w:hAnsi="Sylfaen"/>
          <w:sz w:val="16"/>
          <w:szCs w:val="16"/>
          <w:vertAlign w:val="superscript"/>
        </w:rPr>
        <w:t>наименование компании</w:t>
      </w:r>
    </w:p>
    <w:p w:rsidR="008C2FBD" w:rsidRPr="00651CF5" w:rsidRDefault="008C2FBD" w:rsidP="008C2FBD">
      <w:pPr>
        <w:widowControl w:val="0"/>
        <w:ind w:firstLine="36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pBdr>
          <w:bottom w:val="single" w:sz="12" w:space="1" w:color="auto"/>
        </w:pBdr>
        <w:ind w:firstLine="360"/>
        <w:jc w:val="center"/>
        <w:rPr>
          <w:rFonts w:ascii="Sylfaen" w:hAnsi="Sylfaen"/>
          <w:sz w:val="16"/>
          <w:szCs w:val="16"/>
          <w:vertAlign w:val="superscript"/>
        </w:rPr>
      </w:pPr>
      <w:r w:rsidRPr="00651CF5">
        <w:rPr>
          <w:rFonts w:ascii="Sylfaen" w:hAnsi="Sylfaen"/>
          <w:sz w:val="16"/>
          <w:szCs w:val="16"/>
          <w:vertAlign w:val="superscript"/>
        </w:rPr>
        <w:t>адрес компании</w:t>
      </w:r>
    </w:p>
    <w:p w:rsidR="008C2FBD" w:rsidRPr="00651CF5" w:rsidRDefault="008C2FBD" w:rsidP="008C2FBD">
      <w:pPr>
        <w:widowControl w:val="0"/>
        <w:jc w:val="both"/>
        <w:rPr>
          <w:rFonts w:ascii="Sylfaen" w:hAnsi="Sylfaen"/>
          <w:sz w:val="16"/>
          <w:szCs w:val="16"/>
          <w:vertAlign w:val="superscript"/>
        </w:rPr>
      </w:pPr>
      <w:r w:rsidRPr="00651CF5">
        <w:rPr>
          <w:rFonts w:ascii="Sylfaen" w:hAnsi="Sylfaen"/>
          <w:sz w:val="16"/>
          <w:szCs w:val="16"/>
        </w:rPr>
        <w:t>________________________</w:t>
      </w:r>
      <w:r w:rsidRPr="00651CF5">
        <w:rPr>
          <w:rFonts w:ascii="Sylfaen" w:hAnsi="Sylfaen"/>
          <w:sz w:val="16"/>
          <w:szCs w:val="16"/>
          <w:vertAlign w:val="superscript"/>
        </w:rPr>
        <w:t>ненование обливающего компанию банка</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w:t>
      </w:r>
    </w:p>
    <w:p w:rsidR="008C2FBD" w:rsidRPr="00651CF5" w:rsidRDefault="008C2FBD" w:rsidP="008C2FBD">
      <w:pPr>
        <w:widowControl w:val="0"/>
        <w:jc w:val="center"/>
        <w:rPr>
          <w:rFonts w:ascii="Sylfaen" w:hAnsi="Sylfaen"/>
          <w:sz w:val="16"/>
          <w:szCs w:val="16"/>
          <w:vertAlign w:val="superscript"/>
        </w:rPr>
      </w:pPr>
      <w:r w:rsidRPr="00651CF5">
        <w:rPr>
          <w:rFonts w:ascii="Sylfaen" w:hAnsi="Sylfaen"/>
          <w:sz w:val="16"/>
          <w:szCs w:val="16"/>
          <w:vertAlign w:val="superscript"/>
        </w:rPr>
        <w:t>номер банковского счета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jc w:val="center"/>
        <w:rPr>
          <w:rFonts w:ascii="Sylfaen" w:hAnsi="Sylfaen"/>
          <w:sz w:val="16"/>
          <w:szCs w:val="16"/>
          <w:vertAlign w:val="superscript"/>
        </w:rPr>
      </w:pPr>
      <w:r w:rsidRPr="00651CF5">
        <w:rPr>
          <w:rFonts w:ascii="Sylfaen" w:hAnsi="Sylfaen"/>
          <w:sz w:val="16"/>
          <w:szCs w:val="16"/>
          <w:vertAlign w:val="superscript"/>
        </w:rPr>
        <w:t>учетный номер налогоплательщика компании</w:t>
      </w:r>
    </w:p>
    <w:p w:rsidR="008C2FBD" w:rsidRPr="00651CF5" w:rsidRDefault="008C2FBD" w:rsidP="008C2FBD">
      <w:pPr>
        <w:widowControl w:val="0"/>
        <w:jc w:val="both"/>
        <w:rPr>
          <w:rFonts w:ascii="Sylfaen" w:hAnsi="Sylfaen"/>
        </w:rPr>
      </w:pPr>
      <w:r w:rsidRPr="00651CF5">
        <w:rPr>
          <w:rFonts w:ascii="Sylfaen" w:hAnsi="Sylfaen"/>
        </w:rPr>
        <w:t>_______________________________________</w:t>
      </w:r>
    </w:p>
    <w:p w:rsidR="008C2FBD" w:rsidRPr="00651CF5" w:rsidRDefault="008C2FBD" w:rsidP="008C2FBD">
      <w:pPr>
        <w:widowControl w:val="0"/>
        <w:jc w:val="center"/>
        <w:rPr>
          <w:rFonts w:ascii="Sylfaen" w:hAnsi="Sylfaen"/>
        </w:rPr>
      </w:pPr>
      <w:r w:rsidRPr="00651CF5">
        <w:rPr>
          <w:rFonts w:ascii="Sylfaen" w:hAnsi="Sylfaen"/>
          <w:vertAlign w:val="superscript"/>
        </w:rPr>
        <w:t>имя, фамилия и подпись директора компании</w:t>
      </w:r>
    </w:p>
    <w:p w:rsidR="008C2FBD" w:rsidRPr="00651CF5" w:rsidRDefault="008C2FBD" w:rsidP="008C2FBD">
      <w:pPr>
        <w:widowControl w:val="0"/>
        <w:rPr>
          <w:rFonts w:ascii="Sylfaen" w:hAnsi="Sylfaen"/>
        </w:rPr>
      </w:pPr>
      <w:r w:rsidRPr="00651CF5">
        <w:rPr>
          <w:rFonts w:ascii="Sylfaen" w:hAnsi="Sylfaen"/>
        </w:rPr>
        <w:t>День/месяц/год                                                                                    М. П.</w:t>
      </w:r>
    </w:p>
    <w:tbl>
      <w:tblPr>
        <w:tblpPr w:leftFromText="180" w:rightFromText="180" w:vertAnchor="page" w:horzAnchor="margin" w:tblpXSpec="center" w:tblpY="1003"/>
        <w:tblW w:w="10031" w:type="dxa"/>
        <w:tblLook w:val="0000" w:firstRow="0" w:lastRow="0" w:firstColumn="0" w:lastColumn="0" w:noHBand="0" w:noVBand="0"/>
      </w:tblPr>
      <w:tblGrid>
        <w:gridCol w:w="5616"/>
        <w:gridCol w:w="4598"/>
      </w:tblGrid>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3402"/>
              </w:tabs>
              <w:rPr>
                <w:rFonts w:ascii="Sylfaen" w:hAnsi="Sylfaen" w:cs="Sylfaen"/>
                <w:b/>
                <w:bCs/>
                <w:sz w:val="20"/>
                <w:szCs w:val="20"/>
                <w:lang w:val="en-US"/>
              </w:rPr>
            </w:pPr>
            <w:r w:rsidRPr="00651CF5">
              <w:rPr>
                <w:rFonts w:ascii="Sylfaen" w:hAnsi="Sylfaen"/>
                <w:b/>
                <w:sz w:val="20"/>
                <w:szCs w:val="20"/>
                <w:lang w:val="en-US"/>
              </w:rPr>
              <w:lastRenderedPageBreak/>
              <w:t>1.</w:t>
            </w:r>
            <w:r w:rsidRPr="00651CF5">
              <w:rPr>
                <w:rFonts w:ascii="Sylfaen" w:hAnsi="Sylfaen"/>
                <w:b/>
                <w:sz w:val="20"/>
                <w:szCs w:val="20"/>
                <w:lang w:val="en-US"/>
              </w:rPr>
              <w:tab/>
            </w:r>
            <w:r w:rsidRPr="00651CF5">
              <w:rPr>
                <w:rFonts w:ascii="Sylfaen" w:hAnsi="Sylfaen"/>
                <w:b/>
                <w:sz w:val="20"/>
                <w:szCs w:val="20"/>
              </w:rPr>
              <w:t xml:space="preserve">ПЛАТЕЖНОЕ ТРЕБОВАНИЕ </w:t>
            </w:r>
            <w:r w:rsidRPr="00651CF5">
              <w:rPr>
                <w:rFonts w:ascii="Sylfaen" w:hAnsi="Sylfaen"/>
                <w:b/>
                <w:sz w:val="20"/>
                <w:szCs w:val="20"/>
                <w:lang w:val="en-US"/>
              </w:rPr>
              <w:t>*</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cs="Sylfaen"/>
                <w:sz w:val="20"/>
                <w:szCs w:val="20"/>
              </w:rPr>
            </w:pPr>
            <w:r w:rsidRPr="00651CF5">
              <w:rPr>
                <w:rFonts w:ascii="Sylfaen" w:hAnsi="Sylfaen"/>
                <w:sz w:val="20"/>
                <w:szCs w:val="20"/>
              </w:rPr>
              <w:t>2.</w:t>
            </w:r>
            <w:r w:rsidRPr="00651CF5">
              <w:rPr>
                <w:rFonts w:ascii="Sylfaen" w:hAnsi="Sylfaen"/>
                <w:sz w:val="20"/>
                <w:szCs w:val="20"/>
              </w:rPr>
              <w:tab/>
              <w:t xml:space="preserve">Номер </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3</w:t>
            </w:r>
            <w:r w:rsidRPr="00651CF5">
              <w:rPr>
                <w:rFonts w:ascii="Sylfaen" w:hAnsi="Sylfaen"/>
                <w:sz w:val="20"/>
                <w:szCs w:val="20"/>
              </w:rPr>
              <w:tab/>
              <w:t>Дата представления: "___" ___ 20___г.</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4.</w:t>
            </w:r>
            <w:r w:rsidRPr="00651CF5">
              <w:rPr>
                <w:rFonts w:ascii="Sylfaen" w:hAnsi="Sylfaen"/>
                <w:sz w:val="20"/>
                <w:szCs w:val="20"/>
              </w:rPr>
              <w:tab/>
              <w:t>Наименование, или имя, фамилия плательщика (Компания:</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5.</w:t>
            </w:r>
            <w:r w:rsidRPr="00651CF5">
              <w:rPr>
                <w:rFonts w:ascii="Sylfaen" w:hAnsi="Sylfaen"/>
                <w:sz w:val="20"/>
                <w:szCs w:val="20"/>
              </w:rPr>
              <w:tab/>
              <w:t>Обслуживающая плательщика Финансовая организация (банк):</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6.</w:t>
            </w:r>
            <w:r w:rsidRPr="00651CF5">
              <w:rPr>
                <w:rFonts w:ascii="Sylfaen" w:hAnsi="Sylfaen"/>
                <w:sz w:val="20"/>
                <w:szCs w:val="20"/>
              </w:rPr>
              <w:tab/>
              <w:t>Номер счета плательщика:</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7.</w:t>
            </w:r>
            <w:r w:rsidRPr="00651CF5">
              <w:rPr>
                <w:rFonts w:ascii="Sylfaen" w:hAnsi="Sylfaen"/>
                <w:sz w:val="20"/>
                <w:szCs w:val="20"/>
              </w:rPr>
              <w:tab/>
              <w:t>УНН плательщика:</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8.</w:t>
            </w:r>
            <w:r w:rsidRPr="00651CF5">
              <w:rPr>
                <w:rFonts w:ascii="Sylfaen" w:hAnsi="Sylfaen"/>
                <w:sz w:val="20"/>
                <w:szCs w:val="20"/>
              </w:rPr>
              <w:tab/>
              <w:t>НЗОУ плательщика:</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rPr>
            </w:pPr>
            <w:r w:rsidRPr="00004215">
              <w:rPr>
                <w:rFonts w:ascii="Sylfaen" w:hAnsi="Sylfaen"/>
                <w:sz w:val="22"/>
                <w:szCs w:val="22"/>
              </w:rPr>
              <w:t>9.</w:t>
            </w:r>
            <w:r w:rsidRPr="00004215">
              <w:rPr>
                <w:rFonts w:ascii="Sylfaen" w:hAnsi="Sylfaen"/>
                <w:sz w:val="22"/>
                <w:szCs w:val="22"/>
              </w:rPr>
              <w:tab/>
              <w:t>Наименование, или имя, фамилия бенефициара:</w:t>
            </w:r>
            <w:r w:rsidRPr="00004215">
              <w:rPr>
                <w:rFonts w:ascii="Sylfaen" w:hAnsi="Sylfaen"/>
                <w:b/>
                <w:bCs/>
                <w:sz w:val="22"/>
                <w:szCs w:val="22"/>
              </w:rPr>
              <w:t>Гуманитарное общество «Новое поколение»</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rPr>
            </w:pPr>
            <w:r w:rsidRPr="00004215">
              <w:rPr>
                <w:rFonts w:ascii="Sylfaen" w:hAnsi="Sylfaen"/>
                <w:sz w:val="22"/>
                <w:szCs w:val="22"/>
              </w:rPr>
              <w:t>10.</w:t>
            </w:r>
            <w:r w:rsidRPr="00004215">
              <w:rPr>
                <w:rFonts w:ascii="Sylfaen" w:hAnsi="Sylfaen"/>
                <w:sz w:val="22"/>
                <w:szCs w:val="22"/>
              </w:rPr>
              <w:tab/>
              <w:t>НЗОУ бенефициара (не заполняется)</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lang w:val="en-US"/>
              </w:rPr>
            </w:pPr>
            <w:r w:rsidRPr="00004215">
              <w:rPr>
                <w:rFonts w:ascii="Sylfaen" w:hAnsi="Sylfaen"/>
                <w:sz w:val="22"/>
                <w:szCs w:val="22"/>
              </w:rPr>
              <w:t>11.</w:t>
            </w:r>
            <w:r w:rsidRPr="00004215">
              <w:rPr>
                <w:rFonts w:ascii="Sylfaen" w:hAnsi="Sylfaen"/>
                <w:sz w:val="22"/>
                <w:szCs w:val="22"/>
              </w:rPr>
              <w:tab/>
              <w:t>УНН бенефициара: 05519142</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rPr>
            </w:pPr>
            <w:r w:rsidRPr="00004215">
              <w:rPr>
                <w:rFonts w:ascii="Sylfaen" w:hAnsi="Sylfaen"/>
                <w:sz w:val="22"/>
                <w:szCs w:val="22"/>
              </w:rPr>
              <w:t>12.</w:t>
            </w:r>
            <w:r w:rsidRPr="00004215">
              <w:rPr>
                <w:rFonts w:ascii="Sylfaen" w:hAnsi="Sylfaen"/>
                <w:sz w:val="22"/>
                <w:szCs w:val="22"/>
              </w:rPr>
              <w:tab/>
              <w:t xml:space="preserve">Обслуживающая бенефициара Финансовая организация (банк): Операционное управление Аппарата </w:t>
            </w:r>
            <w:r>
              <w:rPr>
                <w:rFonts w:ascii="Sylfaen" w:hAnsi="Sylfaen"/>
                <w:sz w:val="22"/>
                <w:szCs w:val="22"/>
              </w:rPr>
              <w:t xml:space="preserve">Министерства финансов РА «Инекобанк» </w:t>
            </w:r>
            <w:r w:rsidRPr="00004215">
              <w:rPr>
                <w:rFonts w:ascii="Sylfaen" w:hAnsi="Sylfaen"/>
                <w:sz w:val="22"/>
                <w:szCs w:val="22"/>
              </w:rPr>
              <w:t>ПБ</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lang w:val="en-US"/>
              </w:rPr>
            </w:pPr>
            <w:r w:rsidRPr="00004215">
              <w:rPr>
                <w:rFonts w:ascii="Sylfaen" w:hAnsi="Sylfaen"/>
                <w:sz w:val="22"/>
                <w:szCs w:val="22"/>
              </w:rPr>
              <w:t>13.</w:t>
            </w:r>
            <w:r w:rsidRPr="00004215">
              <w:rPr>
                <w:rFonts w:ascii="Sylfaen" w:hAnsi="Sylfaen"/>
                <w:sz w:val="22"/>
                <w:szCs w:val="22"/>
              </w:rPr>
              <w:tab/>
              <w:t>Номер счета бенефициара (сч.№)</w:t>
            </w:r>
            <w:r>
              <w:rPr>
                <w:rFonts w:ascii="Sylfaen" w:hAnsi="Sylfaen" w:cs="Arial"/>
                <w:sz w:val="18"/>
                <w:szCs w:val="18"/>
                <w:lang w:val="hy-AM"/>
              </w:rPr>
              <w:t>2050142002111001</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14.</w:t>
            </w:r>
            <w:r w:rsidRPr="00651CF5">
              <w:rPr>
                <w:rFonts w:ascii="Sylfaen" w:hAnsi="Sylfaen"/>
                <w:sz w:val="20"/>
                <w:szCs w:val="20"/>
              </w:rPr>
              <w:tab/>
              <w:t>Сумма (цифрами и прописью):</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15.</w:t>
            </w:r>
            <w:r w:rsidRPr="00651CF5">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16.</w:t>
            </w:r>
            <w:r w:rsidRPr="00651CF5">
              <w:rPr>
                <w:rFonts w:ascii="Sylfaen" w:hAnsi="Sylfaen"/>
                <w:sz w:val="20"/>
                <w:szCs w:val="20"/>
              </w:rPr>
              <w:tab/>
              <w:t>Валюта (прописью и по коду):</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17.</w:t>
            </w:r>
            <w:r w:rsidRPr="00651CF5">
              <w:rPr>
                <w:rFonts w:ascii="Sylfaen" w:hAnsi="Sylfaen"/>
                <w:sz w:val="20"/>
                <w:szCs w:val="20"/>
              </w:rPr>
              <w:tab/>
              <w:t>Цель сделки (уплаты): (для обеспечения исполнения договора)</w:t>
            </w:r>
          </w:p>
        </w:tc>
      </w:tr>
      <w:tr w:rsidR="008C2FBD" w:rsidRPr="00651CF5" w:rsidTr="00034872">
        <w:trPr>
          <w:trHeight w:val="20"/>
        </w:trPr>
        <w:tc>
          <w:tcPr>
            <w:tcW w:w="10031" w:type="dxa"/>
            <w:gridSpan w:val="2"/>
            <w:tcBorders>
              <w:top w:val="single" w:sz="4" w:space="0" w:color="auto"/>
              <w:left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18.</w:t>
            </w:r>
            <w:r w:rsidRPr="00651CF5">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19.</w:t>
            </w:r>
            <w:r w:rsidRPr="00651CF5">
              <w:rPr>
                <w:rFonts w:ascii="Sylfaen" w:hAnsi="Sylfaen"/>
                <w:sz w:val="20"/>
                <w:szCs w:val="20"/>
                <w:lang w:val="en-US"/>
              </w:rPr>
              <w:tab/>
            </w:r>
            <w:r w:rsidRPr="00651CF5">
              <w:rPr>
                <w:rFonts w:ascii="Sylfaen" w:hAnsi="Sylfaen"/>
                <w:sz w:val="20"/>
                <w:szCs w:val="20"/>
              </w:rPr>
              <w:t>Условия оплаты: &lt;акцептованный платеж&gt;</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lang w:val="en-US"/>
              </w:rPr>
            </w:pPr>
            <w:r w:rsidRPr="00651CF5">
              <w:rPr>
                <w:rFonts w:ascii="Sylfaen" w:hAnsi="Sylfaen"/>
                <w:sz w:val="20"/>
                <w:szCs w:val="20"/>
              </w:rPr>
              <w:t>20.</w:t>
            </w:r>
            <w:r w:rsidRPr="00651CF5">
              <w:rPr>
                <w:rFonts w:ascii="Sylfaen" w:hAnsi="Sylfaen"/>
                <w:sz w:val="20"/>
                <w:szCs w:val="20"/>
                <w:lang w:val="en-US"/>
              </w:rPr>
              <w:tab/>
            </w:r>
            <w:r w:rsidRPr="00651CF5">
              <w:rPr>
                <w:rFonts w:ascii="Sylfaen" w:hAnsi="Sylfaen"/>
                <w:sz w:val="20"/>
                <w:szCs w:val="20"/>
              </w:rPr>
              <w:t>Количество прилагаемых страниц: --- страниц</w:t>
            </w:r>
          </w:p>
        </w:tc>
      </w:tr>
      <w:tr w:rsidR="008C2FBD" w:rsidRPr="00651CF5"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651CF5" w:rsidRDefault="008C2FBD" w:rsidP="00034872">
            <w:pPr>
              <w:widowControl w:val="0"/>
              <w:tabs>
                <w:tab w:val="left" w:pos="851"/>
              </w:tabs>
              <w:rPr>
                <w:rFonts w:ascii="Sylfaen" w:hAnsi="Sylfaen" w:cs="Sylfaen"/>
                <w:sz w:val="20"/>
                <w:szCs w:val="20"/>
              </w:rPr>
            </w:pPr>
            <w:r w:rsidRPr="00651CF5">
              <w:rPr>
                <w:rFonts w:ascii="Sylfaen" w:hAnsi="Sylfaen"/>
                <w:sz w:val="20"/>
                <w:szCs w:val="20"/>
              </w:rPr>
              <w:t>22.а.</w:t>
            </w:r>
            <w:r w:rsidRPr="00651CF5">
              <w:rPr>
                <w:rFonts w:ascii="Sylfaen" w:hAnsi="Sylfaen"/>
                <w:sz w:val="20"/>
                <w:szCs w:val="20"/>
              </w:rPr>
              <w:tab/>
              <w:t>Подписи бенефициара</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Tahoma"/>
                <w:sz w:val="20"/>
                <w:szCs w:val="20"/>
              </w:rPr>
            </w:pPr>
            <w:r w:rsidRPr="00651CF5">
              <w:rPr>
                <w:rFonts w:ascii="Sylfaen" w:hAnsi="Sylfaen"/>
                <w:sz w:val="20"/>
                <w:szCs w:val="20"/>
              </w:rPr>
              <w:t>/____________________/</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/____________________/</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tabs>
                <w:tab w:val="left" w:pos="4545"/>
              </w:tabs>
              <w:rPr>
                <w:rFonts w:ascii="Sylfaen" w:hAnsi="Sylfaen" w:cs="Sylfaen"/>
                <w:sz w:val="20"/>
                <w:szCs w:val="20"/>
              </w:rPr>
            </w:pPr>
            <w:r w:rsidRPr="00651CF5">
              <w:rPr>
                <w:rFonts w:ascii="Sylfaen" w:hAnsi="Sylfaen"/>
                <w:sz w:val="20"/>
                <w:szCs w:val="20"/>
              </w:rPr>
              <w:t>22.б.</w:t>
            </w:r>
            <w:r w:rsidRPr="00651CF5">
              <w:rPr>
                <w:rFonts w:ascii="Sylfaen" w:hAnsi="Sylfaen"/>
                <w:sz w:val="20"/>
                <w:szCs w:val="20"/>
              </w:rPr>
              <w:tab/>
              <w:t>М. П.</w:t>
            </w:r>
          </w:p>
          <w:p w:rsidR="008C2FBD" w:rsidRPr="00651CF5" w:rsidRDefault="008C2FBD" w:rsidP="00034872">
            <w:pPr>
              <w:widowControl w:val="0"/>
              <w:rPr>
                <w:rFonts w:ascii="Sylfaen" w:hAnsi="Sylfaen" w:cs="Sylfaen"/>
                <w:sz w:val="20"/>
                <w:szCs w:val="20"/>
              </w:rPr>
            </w:pPr>
          </w:p>
        </w:tc>
        <w:tc>
          <w:tcPr>
            <w:tcW w:w="4415" w:type="dxa"/>
            <w:tcBorders>
              <w:top w:val="nil"/>
              <w:left w:val="nil"/>
              <w:bottom w:val="single" w:sz="4" w:space="0" w:color="auto"/>
              <w:right w:val="single" w:sz="4" w:space="0" w:color="auto"/>
            </w:tcBorders>
            <w:noWrap/>
          </w:tcPr>
          <w:p w:rsidR="008C2FBD" w:rsidRPr="00651CF5" w:rsidRDefault="008C2FBD" w:rsidP="00034872">
            <w:pPr>
              <w:widowControl w:val="0"/>
              <w:tabs>
                <w:tab w:val="left" w:pos="905"/>
              </w:tabs>
              <w:rPr>
                <w:rFonts w:ascii="Sylfaen" w:hAnsi="Sylfaen" w:cs="Sylfaen"/>
                <w:sz w:val="20"/>
                <w:szCs w:val="20"/>
              </w:rPr>
            </w:pPr>
            <w:r w:rsidRPr="00651CF5">
              <w:rPr>
                <w:rFonts w:ascii="Sylfaen" w:hAnsi="Sylfaen"/>
                <w:sz w:val="20"/>
                <w:szCs w:val="20"/>
              </w:rPr>
              <w:t>21.а.</w:t>
            </w:r>
            <w:r w:rsidRPr="00651CF5">
              <w:rPr>
                <w:rFonts w:ascii="Sylfaen" w:hAnsi="Sylfaen"/>
                <w:sz w:val="20"/>
                <w:szCs w:val="20"/>
              </w:rPr>
              <w:tab/>
              <w:t> Подписи плательщика:</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/____________________/</w:t>
            </w:r>
          </w:p>
          <w:p w:rsidR="008C2FBD" w:rsidRPr="00651CF5" w:rsidRDefault="008C2FBD" w:rsidP="00034872">
            <w:pPr>
              <w:widowControl w:val="0"/>
              <w:jc w:val="right"/>
              <w:rPr>
                <w:rFonts w:ascii="Sylfaen" w:hAnsi="Sylfaen" w:cs="Tahoma"/>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/____________________/</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tabs>
                <w:tab w:val="left" w:pos="4539"/>
              </w:tabs>
              <w:rPr>
                <w:rFonts w:ascii="Sylfaen" w:hAnsi="Sylfaen" w:cs="Sylfaen"/>
                <w:sz w:val="20"/>
                <w:szCs w:val="20"/>
              </w:rPr>
            </w:pPr>
            <w:r w:rsidRPr="00651CF5">
              <w:rPr>
                <w:rFonts w:ascii="Sylfaen" w:hAnsi="Sylfaen"/>
                <w:sz w:val="20"/>
                <w:szCs w:val="20"/>
              </w:rPr>
              <w:t>21.б.</w:t>
            </w:r>
            <w:r w:rsidRPr="00651CF5">
              <w:rPr>
                <w:rFonts w:ascii="Sylfaen" w:hAnsi="Sylfaen"/>
                <w:sz w:val="20"/>
                <w:szCs w:val="20"/>
              </w:rPr>
              <w:tab/>
              <w:t>М. П.</w:t>
            </w:r>
          </w:p>
        </w:tc>
      </w:tr>
      <w:tr w:rsidR="008C2FBD" w:rsidRPr="00651CF5" w:rsidTr="00034872">
        <w:trPr>
          <w:trHeight w:val="20"/>
        </w:trPr>
        <w:tc>
          <w:tcPr>
            <w:tcW w:w="5616" w:type="dxa"/>
            <w:tcBorders>
              <w:top w:val="single" w:sz="4" w:space="0" w:color="auto"/>
              <w:left w:val="single" w:sz="4" w:space="0" w:color="auto"/>
              <w:right w:val="single" w:sz="4" w:space="0" w:color="auto"/>
            </w:tcBorders>
            <w:noWrap/>
            <w:vAlign w:val="bottom"/>
          </w:tcPr>
          <w:p w:rsidR="008C2FBD" w:rsidRPr="00651CF5" w:rsidRDefault="008C2FBD" w:rsidP="00034872">
            <w:pPr>
              <w:widowControl w:val="0"/>
              <w:rPr>
                <w:rFonts w:ascii="Sylfaen" w:hAnsi="Sylfaen" w:cs="Tahoma"/>
                <w:sz w:val="20"/>
                <w:szCs w:val="20"/>
              </w:rPr>
            </w:pPr>
            <w:r w:rsidRPr="00651CF5">
              <w:rPr>
                <w:rFonts w:ascii="Sylfaen" w:hAnsi="Sylfaen"/>
                <w:sz w:val="20"/>
                <w:szCs w:val="20"/>
              </w:rPr>
              <w:t>24.а.</w:t>
            </w:r>
            <w:r w:rsidRPr="00651CF5">
              <w:rPr>
                <w:rFonts w:ascii="Sylfaen" w:hAnsi="Sylfaen"/>
                <w:sz w:val="20"/>
                <w:szCs w:val="20"/>
              </w:rPr>
              <w:tab/>
              <w:t xml:space="preserve"> Обслуживающая бенефициара финансовая организация </w:t>
            </w:r>
          </w:p>
          <w:p w:rsidR="008C2FBD" w:rsidRPr="00651CF5" w:rsidRDefault="008C2FBD" w:rsidP="00034872">
            <w:pPr>
              <w:widowControl w:val="0"/>
              <w:rPr>
                <w:rFonts w:ascii="Sylfaen" w:hAnsi="Sylfaen"/>
                <w:sz w:val="20"/>
                <w:szCs w:val="20"/>
              </w:rPr>
            </w:pPr>
          </w:p>
          <w:p w:rsidR="008C2FBD" w:rsidRPr="00651CF5" w:rsidRDefault="008C2FBD" w:rsidP="00034872">
            <w:pPr>
              <w:widowControl w:val="0"/>
              <w:jc w:val="right"/>
              <w:rPr>
                <w:rFonts w:ascii="Sylfaen" w:hAnsi="Sylfaen" w:cs="Tahoma"/>
                <w:sz w:val="20"/>
                <w:szCs w:val="20"/>
              </w:rPr>
            </w:pPr>
            <w:r w:rsidRPr="00651CF5">
              <w:rPr>
                <w:rFonts w:ascii="Sylfaen" w:hAnsi="Sylfaen"/>
                <w:sz w:val="20"/>
                <w:szCs w:val="20"/>
              </w:rPr>
              <w:t>/____________________/</w:t>
            </w:r>
          </w:p>
          <w:p w:rsidR="008C2FBD" w:rsidRPr="00651CF5" w:rsidRDefault="008C2FBD" w:rsidP="00034872">
            <w:pPr>
              <w:widowControl w:val="0"/>
              <w:jc w:val="both"/>
              <w:rPr>
                <w:rFonts w:ascii="Sylfaen" w:hAnsi="Sylfaen" w:cs="Sylfaen"/>
                <w:sz w:val="20"/>
                <w:szCs w:val="20"/>
                <w:vertAlign w:val="superscript"/>
              </w:rPr>
            </w:pPr>
            <w:r w:rsidRPr="00651CF5">
              <w:rPr>
                <w:rFonts w:ascii="Sylfaen" w:hAnsi="Sylfaen"/>
                <w:sz w:val="20"/>
                <w:szCs w:val="20"/>
                <w:vertAlign w:val="superscript"/>
              </w:rPr>
              <w:t>подпись/</w:t>
            </w:r>
          </w:p>
          <w:p w:rsidR="008C2FBD" w:rsidRPr="00651CF5" w:rsidRDefault="008C2FBD" w:rsidP="00034872">
            <w:pPr>
              <w:widowControl w:val="0"/>
              <w:rPr>
                <w:rFonts w:ascii="Sylfaen" w:hAnsi="Sylfaen" w:cs="Tahoma"/>
                <w:sz w:val="20"/>
                <w:szCs w:val="20"/>
              </w:rPr>
            </w:pPr>
          </w:p>
          <w:p w:rsidR="008C2FBD" w:rsidRPr="00651CF5" w:rsidRDefault="008C2FBD" w:rsidP="00034872">
            <w:pPr>
              <w:widowControl w:val="0"/>
              <w:rPr>
                <w:rFonts w:ascii="Sylfaen" w:hAnsi="Sylfaen" w:cs="Arial"/>
                <w:sz w:val="20"/>
                <w:szCs w:val="20"/>
              </w:rPr>
            </w:pPr>
          </w:p>
        </w:tc>
        <w:tc>
          <w:tcPr>
            <w:tcW w:w="4415" w:type="dxa"/>
            <w:tcBorders>
              <w:top w:val="single" w:sz="4" w:space="0" w:color="auto"/>
              <w:left w:val="nil"/>
              <w:right w:val="single" w:sz="4" w:space="0" w:color="auto"/>
            </w:tcBorders>
            <w:noWrap/>
          </w:tcPr>
          <w:p w:rsidR="008C2FBD" w:rsidRPr="00651CF5" w:rsidRDefault="008C2FBD" w:rsidP="00034872">
            <w:pPr>
              <w:widowControl w:val="0"/>
              <w:rPr>
                <w:rFonts w:ascii="Sylfaen" w:hAnsi="Sylfaen" w:cs="Tahoma"/>
                <w:sz w:val="20"/>
                <w:szCs w:val="20"/>
              </w:rPr>
            </w:pPr>
            <w:r w:rsidRPr="00651CF5">
              <w:rPr>
                <w:rFonts w:ascii="Sylfaen" w:hAnsi="Sylfaen"/>
                <w:sz w:val="20"/>
                <w:szCs w:val="20"/>
              </w:rPr>
              <w:t>23.а.</w:t>
            </w:r>
            <w:r w:rsidRPr="00651CF5">
              <w:rPr>
                <w:rFonts w:ascii="Sylfaen" w:hAnsi="Sylfaen"/>
                <w:sz w:val="20"/>
                <w:szCs w:val="20"/>
              </w:rPr>
              <w:tab/>
              <w:t xml:space="preserve"> Обслуживающая плательщика финансовая организация </w:t>
            </w:r>
          </w:p>
          <w:p w:rsidR="008C2FBD" w:rsidRPr="00651CF5" w:rsidRDefault="008C2FBD" w:rsidP="00034872">
            <w:pPr>
              <w:widowControl w:val="0"/>
              <w:rPr>
                <w:rFonts w:ascii="Sylfaen" w:hAnsi="Sylfaen" w:cs="Tahoma"/>
                <w:sz w:val="20"/>
                <w:szCs w:val="20"/>
              </w:rPr>
            </w:pPr>
          </w:p>
          <w:p w:rsidR="008C2FBD" w:rsidRPr="00651CF5" w:rsidRDefault="008C2FBD" w:rsidP="00034872">
            <w:pPr>
              <w:widowControl w:val="0"/>
              <w:jc w:val="right"/>
              <w:rPr>
                <w:rFonts w:ascii="Sylfaen" w:hAnsi="Sylfaen" w:cs="Tahoma"/>
                <w:sz w:val="20"/>
                <w:szCs w:val="20"/>
              </w:rPr>
            </w:pPr>
            <w:r w:rsidRPr="00651CF5">
              <w:rPr>
                <w:rFonts w:ascii="Sylfaen" w:hAnsi="Sylfaen"/>
                <w:sz w:val="20"/>
                <w:szCs w:val="20"/>
              </w:rPr>
              <w:t>/____________________/</w:t>
            </w:r>
          </w:p>
          <w:p w:rsidR="008C2FBD" w:rsidRPr="00651CF5" w:rsidRDefault="008C2FBD" w:rsidP="00034872">
            <w:pPr>
              <w:widowControl w:val="0"/>
              <w:jc w:val="right"/>
              <w:rPr>
                <w:rFonts w:ascii="Sylfaen" w:hAnsi="Sylfaen" w:cs="Sylfaen"/>
                <w:sz w:val="20"/>
                <w:szCs w:val="20"/>
                <w:vertAlign w:val="superscript"/>
              </w:rPr>
            </w:pPr>
            <w:r w:rsidRPr="00651CF5">
              <w:rPr>
                <w:rFonts w:ascii="Sylfaen" w:hAnsi="Sylfaen"/>
                <w:sz w:val="20"/>
                <w:szCs w:val="20"/>
                <w:vertAlign w:val="superscript"/>
              </w:rPr>
              <w:t>/подпись/</w:t>
            </w:r>
          </w:p>
          <w:p w:rsidR="008C2FBD" w:rsidRPr="00651CF5" w:rsidRDefault="008C2FBD" w:rsidP="00034872">
            <w:pPr>
              <w:widowControl w:val="0"/>
              <w:rPr>
                <w:rFonts w:ascii="Sylfaen" w:hAnsi="Sylfaen" w:cs="Arial"/>
                <w:sz w:val="20"/>
                <w:szCs w:val="20"/>
              </w:rPr>
            </w:pPr>
          </w:p>
        </w:tc>
      </w:tr>
      <w:tr w:rsidR="008C2FBD" w:rsidRPr="00651CF5"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651CF5" w:rsidRDefault="008C2FBD" w:rsidP="00034872">
            <w:pPr>
              <w:widowControl w:val="0"/>
              <w:tabs>
                <w:tab w:val="left" w:pos="4678"/>
              </w:tabs>
              <w:rPr>
                <w:rFonts w:ascii="Sylfaen" w:hAnsi="Sylfaen" w:cs="Sylfaen"/>
                <w:sz w:val="20"/>
                <w:szCs w:val="20"/>
              </w:rPr>
            </w:pPr>
            <w:r w:rsidRPr="00651CF5">
              <w:rPr>
                <w:rFonts w:ascii="Sylfaen" w:hAnsi="Sylfaen"/>
                <w:sz w:val="20"/>
                <w:szCs w:val="20"/>
              </w:rPr>
              <w:t>24.б.</w:t>
            </w:r>
            <w:r w:rsidRPr="00651CF5">
              <w:rPr>
                <w:rFonts w:ascii="Sylfaen" w:hAnsi="Sylfaen"/>
                <w:sz w:val="20"/>
                <w:szCs w:val="20"/>
              </w:rPr>
              <w:tab/>
              <w:t>М. П.</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Sylfaen"/>
                <w:sz w:val="20"/>
                <w:szCs w:val="20"/>
                <w:lang w:val="en-US"/>
              </w:rPr>
            </w:pPr>
            <w:r w:rsidRPr="00651CF5">
              <w:rPr>
                <w:rFonts w:ascii="Sylfaen" w:hAnsi="Sylfaen"/>
                <w:sz w:val="20"/>
                <w:szCs w:val="20"/>
              </w:rPr>
              <w:t xml:space="preserve">24.в"___" ___ 20___ г. </w:t>
            </w:r>
          </w:p>
        </w:tc>
        <w:tc>
          <w:tcPr>
            <w:tcW w:w="4415" w:type="dxa"/>
            <w:tcBorders>
              <w:top w:val="nil"/>
              <w:left w:val="nil"/>
              <w:bottom w:val="single" w:sz="4" w:space="0" w:color="auto"/>
              <w:right w:val="single" w:sz="4" w:space="0" w:color="auto"/>
            </w:tcBorders>
            <w:noWrap/>
            <w:vAlign w:val="bottom"/>
          </w:tcPr>
          <w:p w:rsidR="008C2FBD" w:rsidRPr="00651CF5" w:rsidRDefault="008C2FBD" w:rsidP="00034872">
            <w:pPr>
              <w:widowControl w:val="0"/>
              <w:tabs>
                <w:tab w:val="left" w:pos="4554"/>
              </w:tabs>
              <w:rPr>
                <w:rFonts w:ascii="Sylfaen" w:hAnsi="Sylfaen" w:cs="Sylfaen"/>
                <w:sz w:val="20"/>
                <w:szCs w:val="20"/>
              </w:rPr>
            </w:pPr>
            <w:r w:rsidRPr="00651CF5">
              <w:rPr>
                <w:rFonts w:ascii="Sylfaen" w:hAnsi="Sylfaen"/>
                <w:sz w:val="20"/>
                <w:szCs w:val="20"/>
              </w:rPr>
              <w:t>23.б.</w:t>
            </w:r>
            <w:r w:rsidRPr="00651CF5">
              <w:rPr>
                <w:rFonts w:ascii="Sylfaen" w:hAnsi="Sylfaen"/>
                <w:sz w:val="20"/>
                <w:szCs w:val="20"/>
              </w:rPr>
              <w:tab/>
              <w:t>М. П.</w:t>
            </w:r>
          </w:p>
          <w:p w:rsidR="008C2FBD" w:rsidRPr="00651CF5" w:rsidRDefault="008C2FBD" w:rsidP="00034872">
            <w:pPr>
              <w:widowControl w:val="0"/>
              <w:rPr>
                <w:rFonts w:ascii="Sylfaen" w:hAnsi="Sylfaen"/>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23.в Дата исполнения: "___" ___ 20___г.</w:t>
            </w:r>
          </w:p>
        </w:tc>
      </w:tr>
    </w:tbl>
    <w:p w:rsidR="008C2FBD" w:rsidRPr="00651CF5" w:rsidRDefault="008C2FBD" w:rsidP="008C2FBD">
      <w:pPr>
        <w:widowControl w:val="0"/>
        <w:spacing w:after="160"/>
        <w:jc w:val="center"/>
        <w:rPr>
          <w:rFonts w:ascii="Sylfaen" w:hAnsi="Sylfaen" w:cs="Sylfaen"/>
        </w:rPr>
      </w:pPr>
    </w:p>
    <w:p w:rsidR="008C2FBD" w:rsidRPr="00651CF5" w:rsidRDefault="008C2FBD" w:rsidP="008C2FBD">
      <w:pPr>
        <w:rPr>
          <w:rFonts w:ascii="Sylfaen" w:hAnsi="Sylfaen" w:cs="Sylfaen"/>
        </w:rPr>
      </w:pPr>
      <w:r w:rsidRPr="00651CF5">
        <w:rPr>
          <w:rFonts w:ascii="Sylfaen" w:hAnsi="Sylfaen" w:cs="Sylfaen"/>
        </w:rPr>
        <w:t xml:space="preserve">*  </w:t>
      </w:r>
      <w:r w:rsidRPr="00651CF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C2FBD" w:rsidRPr="00651CF5" w:rsidRDefault="008C2FBD" w:rsidP="008C2FBD">
      <w:pPr>
        <w:rPr>
          <w:rFonts w:ascii="Sylfaen" w:hAnsi="Sylfaen" w:cs="Sylfaen"/>
        </w:rPr>
      </w:pPr>
      <w:r w:rsidRPr="00651CF5">
        <w:rPr>
          <w:rFonts w:ascii="Sylfaen" w:hAnsi="Sylfaen" w:cs="Sylfaen"/>
        </w:rPr>
        <w:br w:type="page"/>
      </w:r>
    </w:p>
    <w:p w:rsidR="008C2FBD" w:rsidRPr="00651CF5" w:rsidRDefault="008C2FBD" w:rsidP="008C2FBD">
      <w:pPr>
        <w:widowControl w:val="0"/>
        <w:spacing w:after="160"/>
        <w:ind w:left="567" w:right="565"/>
        <w:jc w:val="center"/>
        <w:rPr>
          <w:rFonts w:ascii="Sylfaen" w:hAnsi="Sylfaen"/>
          <w:b/>
        </w:rPr>
      </w:pPr>
      <w:r w:rsidRPr="00651CF5">
        <w:rPr>
          <w:rFonts w:ascii="Sylfaen" w:hAnsi="Sylfaen"/>
          <w:b/>
        </w:rPr>
        <w:lastRenderedPageBreak/>
        <w:t xml:space="preserve">Обязательные реквизиты платежного требования </w:t>
      </w:r>
      <w:r w:rsidRPr="00651CF5">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Наличие указанного поля/</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Требование о заполнении реквизита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Сторона,</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заполняющая реквизит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бенефициар или плательщик</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r>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5</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 документе заранее заполнено "Платежное требование"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 при представлении платежного требования в банк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плательщиком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и не применяется)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w:t>
            </w:r>
            <w:r w:rsidRPr="00651CF5">
              <w:rPr>
                <w:rFonts w:ascii="Sylfaen" w:hAnsi="Sylfaen"/>
                <w:sz w:val="18"/>
                <w:szCs w:val="18"/>
              </w:rPr>
              <w:lastRenderedPageBreak/>
              <w:t>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Del="0010680B" w:rsidRDefault="008C2FBD" w:rsidP="00034872">
            <w:pPr>
              <w:widowControl w:val="0"/>
              <w:spacing w:after="120"/>
              <w:jc w:val="center"/>
              <w:rPr>
                <w:rFonts w:ascii="Sylfaen" w:hAnsi="Sylfaen"/>
                <w:sz w:val="18"/>
                <w:szCs w:val="18"/>
              </w:rPr>
            </w:pPr>
            <w:r w:rsidRPr="00651CF5">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заполняются слова "акцептованный платеж",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заранее заполняется бенефициаром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подписывается плательщиком или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проставляется электронная подпись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 когда плательщик представляет Требование в бумажной форме</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плательщика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подписывается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бенефициара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банк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bl>
    <w:p w:rsidR="008C2FBD" w:rsidRPr="00651CF5" w:rsidRDefault="008C2FBD" w:rsidP="008C2FBD">
      <w:pPr>
        <w:widowControl w:val="0"/>
        <w:spacing w:after="160"/>
        <w:ind w:left="567" w:right="565"/>
        <w:jc w:val="center"/>
        <w:rPr>
          <w:rFonts w:ascii="Sylfaen" w:hAnsi="Sylfaen"/>
          <w:b/>
        </w:rPr>
      </w:pPr>
    </w:p>
    <w:p w:rsidR="008C2FBD" w:rsidRPr="00651CF5" w:rsidRDefault="008C2FBD" w:rsidP="008C2FBD">
      <w:pPr>
        <w:widowControl w:val="0"/>
        <w:spacing w:after="160"/>
        <w:ind w:left="567" w:right="565"/>
        <w:jc w:val="center"/>
        <w:rPr>
          <w:rFonts w:ascii="Sylfaen" w:hAnsi="Sylfaen"/>
          <w:b/>
        </w:rPr>
      </w:pPr>
    </w:p>
    <w:p w:rsidR="008C2FBD" w:rsidRPr="00651CF5" w:rsidRDefault="008C2FBD" w:rsidP="008C2FBD">
      <w:pPr>
        <w:widowControl w:val="0"/>
        <w:ind w:left="-426" w:firstLine="142"/>
        <w:jc w:val="right"/>
        <w:rPr>
          <w:rFonts w:ascii="Sylfaen" w:hAnsi="Sylfaen" w:cs="GHEA Grapalat"/>
          <w:i/>
          <w:sz w:val="18"/>
          <w:szCs w:val="18"/>
        </w:rPr>
      </w:pPr>
      <w:r w:rsidRPr="00651CF5">
        <w:rPr>
          <w:rFonts w:ascii="Sylfaen" w:hAnsi="Sylfaen"/>
          <w:sz w:val="18"/>
          <w:szCs w:val="18"/>
        </w:rPr>
        <w:br w:type="page"/>
      </w:r>
      <w:r w:rsidRPr="00651CF5">
        <w:rPr>
          <w:rFonts w:ascii="Sylfaen" w:hAnsi="Sylfaen"/>
          <w:i/>
          <w:sz w:val="18"/>
          <w:szCs w:val="18"/>
        </w:rPr>
        <w:lastRenderedPageBreak/>
        <w:t>Приложение № 5.1</w:t>
      </w:r>
    </w:p>
    <w:p w:rsidR="008C2FBD" w:rsidRPr="00651CF5" w:rsidRDefault="008C2FBD" w:rsidP="008C2FBD">
      <w:pPr>
        <w:widowControl w:val="0"/>
        <w:ind w:left="-426" w:firstLine="142"/>
        <w:jc w:val="right"/>
        <w:rPr>
          <w:rFonts w:ascii="Sylfaen" w:hAnsi="Sylfaen" w:cs="GHEA Grapalat"/>
          <w:i/>
          <w:sz w:val="18"/>
          <w:szCs w:val="18"/>
        </w:rPr>
      </w:pPr>
      <w:r w:rsidRPr="00651CF5">
        <w:rPr>
          <w:rFonts w:ascii="Sylfaen" w:hAnsi="Sylfaen"/>
          <w:i/>
          <w:sz w:val="18"/>
          <w:szCs w:val="18"/>
        </w:rPr>
        <w:t>к Приглашению на запрос котировок</w:t>
      </w:r>
      <w:r w:rsidRPr="00651CF5">
        <w:rPr>
          <w:rFonts w:ascii="Sylfaen" w:hAnsi="Sylfaen"/>
          <w:i/>
          <w:sz w:val="18"/>
          <w:szCs w:val="18"/>
        </w:rPr>
        <w:br/>
        <w:t xml:space="preserve">под кодом </w:t>
      </w:r>
      <w:r w:rsidRPr="001E2F7E">
        <w:rPr>
          <w:rFonts w:ascii="Sylfaen" w:hAnsi="Sylfaen"/>
          <w:spacing w:val="-6"/>
          <w:sz w:val="16"/>
          <w:szCs w:val="16"/>
        </w:rPr>
        <w:t>НПГО-ГАПЗБ-</w:t>
      </w:r>
      <w:r w:rsidR="0086440C">
        <w:rPr>
          <w:rFonts w:ascii="Sylfaen" w:hAnsi="Sylfaen"/>
          <w:spacing w:val="-6"/>
          <w:sz w:val="16"/>
          <w:szCs w:val="16"/>
        </w:rPr>
        <w:t>22/11</w:t>
      </w:r>
    </w:p>
    <w:p w:rsidR="008C2FBD" w:rsidRPr="00651CF5" w:rsidRDefault="008C2FBD" w:rsidP="008C2FBD">
      <w:pPr>
        <w:widowControl w:val="0"/>
        <w:ind w:left="-426" w:firstLine="142"/>
        <w:jc w:val="right"/>
        <w:rPr>
          <w:rFonts w:ascii="Sylfaen" w:hAnsi="Sylfaen"/>
          <w:i/>
          <w:sz w:val="18"/>
          <w:szCs w:val="18"/>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 xml:space="preserve">ДОГОВОР </w:t>
      </w:r>
    </w:p>
    <w:p w:rsidR="008C2FBD" w:rsidRPr="004B23E4" w:rsidRDefault="008C2FBD" w:rsidP="008C2FBD">
      <w:pPr>
        <w:widowControl w:val="0"/>
        <w:ind w:left="-426" w:firstLine="142"/>
        <w:jc w:val="center"/>
        <w:rPr>
          <w:rFonts w:ascii="Sylfaen" w:hAnsi="Sylfaen"/>
          <w:b/>
          <w:sz w:val="18"/>
          <w:szCs w:val="18"/>
        </w:rPr>
      </w:pPr>
      <w:r w:rsidRPr="004B23E4">
        <w:rPr>
          <w:rFonts w:ascii="Sylfaen" w:hAnsi="Sylfaen"/>
          <w:b/>
          <w:sz w:val="18"/>
          <w:szCs w:val="18"/>
        </w:rPr>
        <w:t>СМАЗОЧНЫЕ МАТЕРИАЛЫ</w:t>
      </w: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 xml:space="preserve">ДЛЯ НУЖД ГНКО " </w:t>
      </w:r>
      <w:r w:rsidRPr="00004215">
        <w:rPr>
          <w:rFonts w:ascii="Sylfaen" w:hAnsi="Sylfaen"/>
          <w:b/>
          <w:sz w:val="18"/>
          <w:szCs w:val="18"/>
        </w:rPr>
        <w:t>ГУМАНИТАРНОЕ ОБЩЕСТВО «НОВОЕ ПОКОЛЕНИЕ»,</w:t>
      </w:r>
    </w:p>
    <w:p w:rsidR="008C2FBD" w:rsidRPr="00651CF5" w:rsidRDefault="008C2FBD" w:rsidP="008C2FBD">
      <w:pPr>
        <w:widowControl w:val="0"/>
        <w:ind w:left="-426" w:firstLine="142"/>
        <w:jc w:val="center"/>
        <w:rPr>
          <w:rFonts w:ascii="Sylfaen" w:hAnsi="Sylfaen"/>
          <w:b/>
          <w:sz w:val="18"/>
          <w:szCs w:val="18"/>
          <w:u w:val="single"/>
        </w:rPr>
      </w:pPr>
      <w:r w:rsidRPr="00651CF5">
        <w:rPr>
          <w:rFonts w:ascii="Sylfaen" w:hAnsi="Sylfaen"/>
          <w:b/>
          <w:sz w:val="18"/>
          <w:szCs w:val="18"/>
        </w:rPr>
        <w:t xml:space="preserve">ДОГОВОР N " </w:t>
      </w:r>
      <w:r w:rsidRPr="001E2F7E">
        <w:rPr>
          <w:rFonts w:ascii="Sylfaen" w:hAnsi="Sylfaen"/>
          <w:spacing w:val="-6"/>
          <w:sz w:val="16"/>
          <w:szCs w:val="16"/>
        </w:rPr>
        <w:t>НПГО-ГАПЗБ-</w:t>
      </w:r>
      <w:r w:rsidR="0086440C">
        <w:rPr>
          <w:rFonts w:ascii="Sylfaen" w:hAnsi="Sylfaen"/>
          <w:spacing w:val="-6"/>
          <w:sz w:val="16"/>
          <w:szCs w:val="16"/>
        </w:rPr>
        <w:t>22/11</w:t>
      </w:r>
      <w:r w:rsidRPr="00651CF5">
        <w:rPr>
          <w:rFonts w:ascii="Sylfaen" w:hAnsi="Sylfaen"/>
          <w:b/>
          <w:sz w:val="18"/>
          <w:szCs w:val="1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C2FBD" w:rsidRPr="00651CF5" w:rsidTr="00034872">
        <w:tc>
          <w:tcPr>
            <w:tcW w:w="4643" w:type="dxa"/>
          </w:tcPr>
          <w:p w:rsidR="008C2FBD" w:rsidRPr="00651CF5" w:rsidRDefault="008C2FBD" w:rsidP="008C2FBD">
            <w:pPr>
              <w:widowControl w:val="0"/>
              <w:ind w:left="-426" w:firstLine="142"/>
              <w:rPr>
                <w:rFonts w:ascii="Sylfaen" w:hAnsi="Sylfaen" w:cs="Sylfaen"/>
                <w:sz w:val="18"/>
                <w:szCs w:val="18"/>
                <w:lang w:val="en-US"/>
              </w:rPr>
            </w:pPr>
          </w:p>
        </w:tc>
        <w:tc>
          <w:tcPr>
            <w:tcW w:w="4643" w:type="dxa"/>
          </w:tcPr>
          <w:p w:rsidR="008C2FBD" w:rsidRPr="00651CF5" w:rsidRDefault="008C2FBD" w:rsidP="008C2FBD">
            <w:pPr>
              <w:widowControl w:val="0"/>
              <w:ind w:left="-426" w:firstLine="142"/>
              <w:jc w:val="right"/>
              <w:rPr>
                <w:rFonts w:ascii="Sylfaen" w:hAnsi="Sylfaen" w:cs="Sylfaen"/>
                <w:sz w:val="18"/>
                <w:szCs w:val="18"/>
                <w:lang w:val="en-US"/>
              </w:rPr>
            </w:pPr>
            <w:r w:rsidRPr="00651CF5">
              <w:rPr>
                <w:rFonts w:ascii="Sylfaen" w:hAnsi="Sylfaen"/>
                <w:sz w:val="18"/>
                <w:szCs w:val="18"/>
              </w:rPr>
              <w:t>"</w:t>
            </w:r>
            <w:r w:rsidRPr="00651CF5">
              <w:rPr>
                <w:rFonts w:ascii="Sylfaen" w:hAnsi="Sylfaen"/>
                <w:sz w:val="18"/>
                <w:szCs w:val="18"/>
                <w:lang w:val="en-US"/>
              </w:rPr>
              <w:tab/>
            </w:r>
            <w:r w:rsidRPr="00651CF5">
              <w:rPr>
                <w:rFonts w:ascii="Sylfaen" w:hAnsi="Sylfaen"/>
                <w:sz w:val="18"/>
                <w:szCs w:val="18"/>
              </w:rPr>
              <w:t xml:space="preserve">" </w:t>
            </w:r>
            <w:r w:rsidRPr="00651CF5">
              <w:rPr>
                <w:rFonts w:ascii="Sylfaen" w:hAnsi="Sylfaen"/>
                <w:sz w:val="18"/>
                <w:szCs w:val="18"/>
                <w:lang w:val="en-US"/>
              </w:rPr>
              <w:tab/>
            </w:r>
            <w:r w:rsidRPr="00651CF5">
              <w:rPr>
                <w:rFonts w:ascii="Sylfaen" w:hAnsi="Sylfaen"/>
                <w:sz w:val="18"/>
                <w:szCs w:val="18"/>
              </w:rPr>
              <w:t>20</w:t>
            </w:r>
            <w:r w:rsidRPr="00651CF5">
              <w:rPr>
                <w:rFonts w:ascii="Sylfaen" w:hAnsi="Sylfaen"/>
                <w:sz w:val="18"/>
                <w:szCs w:val="18"/>
                <w:lang w:val="en-US"/>
              </w:rPr>
              <w:tab/>
            </w:r>
            <w:r w:rsidRPr="00651CF5">
              <w:rPr>
                <w:rFonts w:ascii="Sylfaen" w:hAnsi="Sylfaen"/>
                <w:sz w:val="18"/>
                <w:szCs w:val="18"/>
              </w:rPr>
              <w:t>г.</w:t>
            </w:r>
          </w:p>
        </w:tc>
      </w:tr>
    </w:tbl>
    <w:p w:rsidR="008C2FBD" w:rsidRPr="00651CF5" w:rsidRDefault="008C2FBD" w:rsidP="008C2FBD">
      <w:pPr>
        <w:widowControl w:val="0"/>
        <w:tabs>
          <w:tab w:val="left" w:pos="720"/>
          <w:tab w:val="left" w:pos="1440"/>
          <w:tab w:val="left" w:pos="8865"/>
        </w:tabs>
        <w:ind w:left="-426" w:firstLine="142"/>
        <w:jc w:val="center"/>
        <w:rPr>
          <w:rFonts w:ascii="Sylfaen" w:hAnsi="Sylfaen" w:cs="Sylfaen"/>
          <w:sz w:val="18"/>
          <w:szCs w:val="18"/>
        </w:rPr>
      </w:pPr>
    </w:p>
    <w:p w:rsidR="008C2FBD" w:rsidRPr="00651CF5" w:rsidRDefault="008C2FBD" w:rsidP="00955235">
      <w:pPr>
        <w:widowControl w:val="0"/>
        <w:tabs>
          <w:tab w:val="left" w:pos="284"/>
        </w:tabs>
        <w:ind w:left="-426" w:firstLine="142"/>
        <w:jc w:val="both"/>
        <w:rPr>
          <w:rFonts w:ascii="Sylfaen" w:hAnsi="Sylfaen"/>
          <w:sz w:val="18"/>
          <w:szCs w:val="18"/>
        </w:rPr>
      </w:pPr>
      <w:r w:rsidRPr="00651CF5">
        <w:rPr>
          <w:rFonts w:ascii="Sylfaen" w:hAnsi="Sylfaen"/>
          <w:sz w:val="18"/>
          <w:szCs w:val="18"/>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8C2FBD" w:rsidRPr="00651CF5" w:rsidRDefault="008C2FBD" w:rsidP="00955235">
      <w:pPr>
        <w:widowControl w:val="0"/>
        <w:tabs>
          <w:tab w:val="left" w:pos="284"/>
        </w:tabs>
        <w:ind w:left="-426" w:firstLine="142"/>
        <w:jc w:val="both"/>
        <w:rPr>
          <w:rFonts w:ascii="Sylfaen" w:hAnsi="Sylfaen"/>
          <w:b/>
          <w:sz w:val="18"/>
          <w:szCs w:val="18"/>
        </w:rPr>
      </w:pPr>
    </w:p>
    <w:p w:rsidR="008C2FBD" w:rsidRPr="00651CF5" w:rsidRDefault="008C2FBD" w:rsidP="00955235">
      <w:pPr>
        <w:widowControl w:val="0"/>
        <w:tabs>
          <w:tab w:val="left" w:pos="284"/>
        </w:tabs>
        <w:ind w:left="-426" w:firstLine="142"/>
        <w:jc w:val="center"/>
        <w:rPr>
          <w:rFonts w:ascii="Sylfaen" w:hAnsi="Sylfaen" w:cs="Times Armenian"/>
          <w:b/>
          <w:sz w:val="18"/>
          <w:szCs w:val="18"/>
        </w:rPr>
      </w:pPr>
      <w:r w:rsidRPr="00651CF5">
        <w:rPr>
          <w:rFonts w:ascii="Sylfaen" w:hAnsi="Sylfaen"/>
          <w:b/>
          <w:sz w:val="18"/>
          <w:szCs w:val="18"/>
        </w:rPr>
        <w:t>1. ПРЕДМЕТ ДОГОВОРА</w:t>
      </w:r>
    </w:p>
    <w:p w:rsidR="008C2FBD" w:rsidRPr="00651CF5" w:rsidRDefault="008C2FBD" w:rsidP="00955235">
      <w:pPr>
        <w:widowControl w:val="0"/>
        <w:tabs>
          <w:tab w:val="left" w:pos="284"/>
          <w:tab w:val="left" w:pos="1134"/>
        </w:tabs>
        <w:ind w:left="-426" w:firstLine="142"/>
        <w:jc w:val="both"/>
        <w:rPr>
          <w:rFonts w:ascii="Sylfaen" w:hAnsi="Sylfaen" w:cs="Times Armenian"/>
          <w:sz w:val="18"/>
          <w:szCs w:val="18"/>
        </w:rPr>
      </w:pPr>
      <w:r w:rsidRPr="00651CF5">
        <w:rPr>
          <w:rFonts w:ascii="Sylfaen" w:hAnsi="Sylfaen"/>
          <w:sz w:val="18"/>
          <w:szCs w:val="18"/>
        </w:rPr>
        <w:t>1.1.</w:t>
      </w:r>
      <w:r w:rsidRPr="00651CF5">
        <w:rPr>
          <w:rFonts w:ascii="Sylfaen" w:hAnsi="Sylfaen"/>
          <w:sz w:val="18"/>
          <w:szCs w:val="18"/>
        </w:rPr>
        <w:tab/>
      </w:r>
      <w:r w:rsidRPr="00651CF5">
        <w:rPr>
          <w:rFonts w:ascii="Sylfaen" w:hAnsi="Sylfaen"/>
          <w:spacing w:val="6"/>
          <w:sz w:val="18"/>
          <w:szCs w:val="18"/>
        </w:rPr>
        <w:t>Продавец обязуется в установленном настоящим Договором (далее</w:t>
      </w:r>
      <w:r w:rsidRPr="00651CF5">
        <w:rPr>
          <w:rFonts w:ascii="Sylfaen" w:hAnsi="Sylfaen" w:cs="Courier New"/>
          <w:spacing w:val="6"/>
          <w:sz w:val="18"/>
          <w:szCs w:val="18"/>
          <w:lang w:val="en-US"/>
        </w:rPr>
        <w:t> </w:t>
      </w:r>
      <w:r w:rsidRPr="00651CF5">
        <w:rPr>
          <w:rFonts w:ascii="Sylfaen" w:hAnsi="Sylfaen"/>
          <w:spacing w:val="6"/>
          <w:sz w:val="18"/>
          <w:szCs w:val="18"/>
        </w:rPr>
        <w:t xml:space="preserve">— договор) </w:t>
      </w:r>
      <w:r w:rsidRPr="00651CF5">
        <w:rPr>
          <w:rFonts w:ascii="Sylfaen" w:hAnsi="Sylfaen"/>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8C2FBD" w:rsidRPr="00651CF5" w:rsidRDefault="008C2FBD" w:rsidP="00955235">
      <w:pPr>
        <w:widowControl w:val="0"/>
        <w:tabs>
          <w:tab w:val="left" w:pos="284"/>
        </w:tabs>
        <w:ind w:left="-426" w:firstLine="142"/>
        <w:jc w:val="both"/>
        <w:rPr>
          <w:rFonts w:ascii="Sylfaen" w:hAnsi="Sylfaen" w:cs="Times Armenian"/>
          <w:sz w:val="18"/>
          <w:szCs w:val="18"/>
        </w:rPr>
      </w:pP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2.ПРАВА И ОБЯЗАННОСТИ СТОРОН</w:t>
      </w:r>
    </w:p>
    <w:p w:rsidR="008C2FBD" w:rsidRPr="00651CF5" w:rsidRDefault="008C2FBD" w:rsidP="00955235">
      <w:pPr>
        <w:widowControl w:val="0"/>
        <w:tabs>
          <w:tab w:val="left" w:pos="284"/>
          <w:tab w:val="left" w:pos="1134"/>
        </w:tabs>
        <w:ind w:left="-426" w:firstLine="142"/>
        <w:jc w:val="both"/>
        <w:rPr>
          <w:rFonts w:ascii="Sylfaen" w:hAnsi="Sylfaen"/>
          <w:b/>
          <w:sz w:val="18"/>
          <w:szCs w:val="18"/>
        </w:rPr>
      </w:pPr>
      <w:r w:rsidRPr="00651CF5">
        <w:rPr>
          <w:rFonts w:ascii="Sylfaen" w:hAnsi="Sylfaen"/>
          <w:b/>
          <w:sz w:val="18"/>
          <w:szCs w:val="18"/>
        </w:rPr>
        <w:t>2.1.</w:t>
      </w:r>
      <w:r w:rsidRPr="00651CF5">
        <w:rPr>
          <w:rFonts w:ascii="Sylfaen" w:hAnsi="Sylfaen"/>
          <w:b/>
          <w:sz w:val="18"/>
          <w:szCs w:val="18"/>
        </w:rPr>
        <w:tab/>
        <w:t>Покупатель имеет право:</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2.1.1.</w:t>
      </w:r>
      <w:r w:rsidRPr="00651CF5">
        <w:rPr>
          <w:rFonts w:ascii="Sylfaen" w:hAnsi="Sylfaen"/>
          <w:sz w:val="18"/>
          <w:szCs w:val="18"/>
        </w:rPr>
        <w:tab/>
        <w:t>Отказываться от товара в случае непоставки товара Продавцом в</w:t>
      </w:r>
      <w:r w:rsidRPr="00651CF5">
        <w:rPr>
          <w:rFonts w:ascii="Sylfaen" w:hAnsi="Sylfaen" w:cs="Courier New"/>
          <w:sz w:val="18"/>
          <w:szCs w:val="18"/>
          <w:lang w:val="en-US"/>
        </w:rPr>
        <w:t> </w:t>
      </w:r>
      <w:r w:rsidRPr="00651CF5">
        <w:rPr>
          <w:rFonts w:ascii="Sylfaen" w:hAnsi="Sylfaen"/>
          <w:sz w:val="18"/>
          <w:szCs w:val="18"/>
        </w:rPr>
        <w:t xml:space="preserve">установленный договором срок, если сроки поставки были нарушены более чем на </w:t>
      </w:r>
      <w:r w:rsidRPr="00651CF5">
        <w:rPr>
          <w:rFonts w:ascii="Sylfaen" w:hAnsi="Sylfaen"/>
          <w:sz w:val="18"/>
          <w:szCs w:val="18"/>
          <w:lang w:val="hy-AM"/>
        </w:rPr>
        <w:t xml:space="preserve"> 10</w:t>
      </w:r>
      <w:r w:rsidRPr="00651CF5">
        <w:rPr>
          <w:rFonts w:ascii="Sylfaen" w:hAnsi="Sylfaen"/>
          <w:sz w:val="18"/>
          <w:szCs w:val="18"/>
        </w:rPr>
        <w:t xml:space="preserve"> дней.</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2.1.2.</w:t>
      </w:r>
      <w:r w:rsidRPr="00651CF5">
        <w:rPr>
          <w:rFonts w:ascii="Sylfaen" w:hAnsi="Sylfaen"/>
          <w:sz w:val="18"/>
          <w:szCs w:val="18"/>
        </w:rPr>
        <w:tab/>
        <w:t xml:space="preserve">Если передан товар ненадлежащего качества, не соответствующий предусмотренной договором технической характеристике: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требовать возмещения расходов, произведенных им по причине ненадлежащего качества товара;</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в)</w:t>
      </w:r>
      <w:r w:rsidRPr="00651CF5">
        <w:rPr>
          <w:rFonts w:ascii="Sylfaen" w:hAnsi="Sylfaen"/>
          <w:sz w:val="18"/>
          <w:szCs w:val="18"/>
        </w:rPr>
        <w:tab/>
        <w:t>отказываться от исполнения договора и требовать возврата уплаченной за товар суммы.</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2.1.3.</w:t>
      </w:r>
      <w:r w:rsidRPr="00651CF5">
        <w:rPr>
          <w:rFonts w:ascii="Sylfaen" w:hAnsi="Sylfaen"/>
          <w:sz w:val="18"/>
          <w:szCs w:val="18"/>
        </w:rPr>
        <w:tab/>
        <w:t xml:space="preserve">Если передан товар в количестве меньше оговоренного в договоре, то: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требовать восполнения недопереданного количестватовара;</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2.1.4.</w:t>
      </w:r>
      <w:r w:rsidRPr="00651CF5">
        <w:rPr>
          <w:rFonts w:ascii="Sylfaen" w:hAnsi="Sylfaen"/>
          <w:sz w:val="18"/>
          <w:szCs w:val="18"/>
        </w:rPr>
        <w:tab/>
        <w:t>Если передан товар с нарушением условия его вида, по своему усмотрению:</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принимать товар, соответствующий условию относительно его вида, и отказываться от остальных товаров;</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 xml:space="preserve">отказываться от всех переданных товаров и требовать уплаты пени, предусмотренной пунктом 6.2 договора;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в)</w:t>
      </w:r>
      <w:r w:rsidRPr="00651CF5">
        <w:rPr>
          <w:rFonts w:ascii="Sylfaen" w:hAnsi="Sylfaen"/>
          <w:sz w:val="18"/>
          <w:szCs w:val="18"/>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651CF5">
        <w:rPr>
          <w:rFonts w:ascii="Sylfaen" w:hAnsi="Sylfaen" w:cs="Courier New"/>
          <w:sz w:val="18"/>
          <w:szCs w:val="18"/>
          <w:lang w:val="en-US"/>
        </w:rPr>
        <w:t> </w:t>
      </w:r>
      <w:r w:rsidRPr="00651CF5">
        <w:rPr>
          <w:rFonts w:ascii="Sylfaen" w:hAnsi="Sylfaen"/>
          <w:sz w:val="18"/>
          <w:szCs w:val="18"/>
        </w:rPr>
        <w:t>виду.</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2.1.5.</w:t>
      </w:r>
      <w:r w:rsidRPr="00651CF5">
        <w:rPr>
          <w:rFonts w:ascii="Sylfaen" w:hAnsi="Sylfaen"/>
          <w:sz w:val="18"/>
          <w:szCs w:val="18"/>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2.1.6.</w:t>
      </w:r>
      <w:r w:rsidRPr="00651CF5">
        <w:rPr>
          <w:rFonts w:ascii="Sylfaen" w:hAnsi="Sylfaen"/>
          <w:sz w:val="18"/>
          <w:szCs w:val="18"/>
        </w:rPr>
        <w:tab/>
        <w:t>Требовать у Продавца возмещения убытков, если Покупатель в</w:t>
      </w:r>
      <w:r w:rsidRPr="00651CF5">
        <w:rPr>
          <w:rFonts w:ascii="Sylfaen" w:hAnsi="Sylfaen" w:cs="Courier New"/>
          <w:sz w:val="18"/>
          <w:szCs w:val="18"/>
          <w:lang w:val="en-US"/>
        </w:rPr>
        <w:t> </w:t>
      </w:r>
      <w:r w:rsidRPr="00651CF5">
        <w:rPr>
          <w:rFonts w:ascii="Sylfaen" w:hAnsi="Sylfaen"/>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2.1.7.</w:t>
      </w:r>
      <w:r w:rsidRPr="00651CF5">
        <w:rPr>
          <w:rFonts w:ascii="Sylfaen" w:hAnsi="Sylfaen"/>
          <w:sz w:val="18"/>
          <w:szCs w:val="18"/>
        </w:rPr>
        <w:tab/>
        <w:t>В одностороннем порядке расторгать договор (полностью или частично), если Продавец существенным образом нарушил договор;</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2.1.7.1.</w:t>
      </w:r>
      <w:r w:rsidRPr="00651CF5">
        <w:rPr>
          <w:rFonts w:ascii="Sylfaen" w:hAnsi="Sylfaen"/>
          <w:sz w:val="18"/>
          <w:szCs w:val="18"/>
        </w:rPr>
        <w:tab/>
        <w:t>Нарушение договора Продавцом считается существенным, если:</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был поставлен товар ненадлежащего качества, который не может быть заменен в приемлемый для Покупателя срок;</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 xml:space="preserve">сроки поставки товара нарушены более чем на </w:t>
      </w:r>
      <w:r w:rsidRPr="00651CF5">
        <w:rPr>
          <w:rFonts w:ascii="Sylfaen" w:hAnsi="Sylfaen"/>
          <w:sz w:val="18"/>
          <w:szCs w:val="18"/>
          <w:lang w:val="hy-AM"/>
        </w:rPr>
        <w:t>10</w:t>
      </w:r>
      <w:r w:rsidRPr="00651CF5">
        <w:rPr>
          <w:rFonts w:ascii="Sylfaen" w:hAnsi="Sylfaen"/>
          <w:sz w:val="18"/>
          <w:szCs w:val="18"/>
        </w:rPr>
        <w:t xml:space="preserve"> дней;</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2.1.8.</w:t>
      </w:r>
      <w:r w:rsidRPr="00651CF5">
        <w:rPr>
          <w:rFonts w:ascii="Sylfaen" w:hAnsi="Sylfaen"/>
          <w:sz w:val="18"/>
          <w:szCs w:val="18"/>
        </w:rPr>
        <w:tab/>
        <w:t>Осматривать товар и незамедлительно уведомлять Продавца о</w:t>
      </w:r>
      <w:r w:rsidRPr="00651CF5">
        <w:rPr>
          <w:rFonts w:ascii="Sylfaen" w:hAnsi="Sylfaen" w:cs="Courier New"/>
          <w:sz w:val="18"/>
          <w:szCs w:val="18"/>
          <w:lang w:val="en-US"/>
        </w:rPr>
        <w:t> </w:t>
      </w:r>
      <w:r w:rsidRPr="00651CF5">
        <w:rPr>
          <w:rFonts w:ascii="Sylfaen" w:hAnsi="Sylfaen"/>
          <w:sz w:val="18"/>
          <w:szCs w:val="18"/>
        </w:rPr>
        <w:t>выявленных дефектах.</w:t>
      </w:r>
    </w:p>
    <w:p w:rsidR="008C2FBD" w:rsidRPr="00651CF5" w:rsidRDefault="008C2FBD" w:rsidP="00955235">
      <w:pPr>
        <w:widowControl w:val="0"/>
        <w:tabs>
          <w:tab w:val="left" w:pos="284"/>
          <w:tab w:val="left" w:pos="1134"/>
        </w:tabs>
        <w:ind w:left="-426" w:firstLine="142"/>
        <w:jc w:val="both"/>
        <w:rPr>
          <w:rFonts w:ascii="Sylfaen" w:hAnsi="Sylfaen"/>
          <w:b/>
          <w:sz w:val="18"/>
          <w:szCs w:val="18"/>
        </w:rPr>
      </w:pPr>
      <w:r w:rsidRPr="00651CF5">
        <w:rPr>
          <w:rFonts w:ascii="Sylfaen" w:hAnsi="Sylfaen"/>
          <w:b/>
          <w:sz w:val="18"/>
          <w:szCs w:val="18"/>
        </w:rPr>
        <w:t>2.2.</w:t>
      </w:r>
      <w:r w:rsidRPr="00651CF5">
        <w:rPr>
          <w:rFonts w:ascii="Sylfaen" w:hAnsi="Sylfaen"/>
          <w:b/>
          <w:sz w:val="18"/>
          <w:szCs w:val="18"/>
        </w:rPr>
        <w:tab/>
        <w:t>Покупатель обязан:</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2.2.1.</w:t>
      </w:r>
      <w:r w:rsidRPr="00651CF5">
        <w:rPr>
          <w:rFonts w:ascii="Sylfaen" w:hAnsi="Sylfaen"/>
          <w:sz w:val="18"/>
          <w:szCs w:val="18"/>
        </w:rPr>
        <w:tab/>
        <w:t>Выполнять все необходимые действия, обеспечивающие прием товара, поставленного в соответствии с договором.</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2.2.2.</w:t>
      </w:r>
      <w:r w:rsidRPr="00651CF5">
        <w:rPr>
          <w:rFonts w:ascii="Sylfaen" w:hAnsi="Sylfaen"/>
          <w:sz w:val="18"/>
          <w:szCs w:val="18"/>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2.2.3.</w:t>
      </w:r>
      <w:r w:rsidRPr="00651CF5">
        <w:rPr>
          <w:rFonts w:ascii="Sylfaen" w:hAnsi="Sylfaen"/>
          <w:sz w:val="18"/>
          <w:szCs w:val="18"/>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2.2.4.</w:t>
      </w:r>
      <w:r w:rsidRPr="00651CF5">
        <w:rPr>
          <w:rFonts w:ascii="Sylfaen" w:hAnsi="Sylfaen"/>
          <w:sz w:val="18"/>
          <w:szCs w:val="18"/>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2.2.5.</w:t>
      </w:r>
      <w:r w:rsidRPr="00651CF5">
        <w:rPr>
          <w:rFonts w:ascii="Sylfaen" w:hAnsi="Sylfaen"/>
          <w:sz w:val="18"/>
          <w:szCs w:val="18"/>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8C2FBD" w:rsidRPr="00651CF5" w:rsidRDefault="008C2FBD" w:rsidP="00955235">
      <w:pPr>
        <w:widowControl w:val="0"/>
        <w:tabs>
          <w:tab w:val="left" w:pos="284"/>
          <w:tab w:val="left" w:pos="1276"/>
        </w:tabs>
        <w:ind w:left="-426" w:firstLine="142"/>
        <w:jc w:val="both"/>
        <w:rPr>
          <w:rFonts w:ascii="Sylfaen" w:hAnsi="Sylfaen"/>
          <w:b/>
          <w:sz w:val="18"/>
          <w:szCs w:val="18"/>
        </w:rPr>
      </w:pPr>
      <w:r w:rsidRPr="00651CF5">
        <w:rPr>
          <w:rFonts w:ascii="Sylfaen" w:hAnsi="Sylfaen"/>
          <w:b/>
          <w:sz w:val="18"/>
          <w:szCs w:val="18"/>
        </w:rPr>
        <w:t>2.3.</w:t>
      </w:r>
      <w:r w:rsidRPr="00651CF5">
        <w:rPr>
          <w:rFonts w:ascii="Sylfaen" w:hAnsi="Sylfaen"/>
          <w:b/>
          <w:sz w:val="18"/>
          <w:szCs w:val="18"/>
        </w:rPr>
        <w:tab/>
        <w:t>Продавец имеет право:</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2.3.1.</w:t>
      </w:r>
      <w:r w:rsidRPr="00651CF5">
        <w:rPr>
          <w:rFonts w:ascii="Sylfaen" w:hAnsi="Sylfaen"/>
          <w:sz w:val="18"/>
          <w:szCs w:val="18"/>
        </w:rPr>
        <w:tab/>
        <w:t xml:space="preserve">Требовать у Покупателя принимать товар, поставленный в предусмотренные договором порядке, объемах, сроки и по адресу. </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lastRenderedPageBreak/>
        <w:t>2.3.2.</w:t>
      </w:r>
      <w:r w:rsidRPr="00651CF5">
        <w:rPr>
          <w:rFonts w:ascii="Sylfaen" w:hAnsi="Sylfaen"/>
          <w:sz w:val="18"/>
          <w:szCs w:val="18"/>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2.3.3.</w:t>
      </w:r>
      <w:r w:rsidRPr="00651CF5">
        <w:rPr>
          <w:rFonts w:ascii="Sylfaen" w:hAnsi="Sylfaen"/>
          <w:sz w:val="18"/>
          <w:szCs w:val="18"/>
        </w:rPr>
        <w:tab/>
        <w:t>В одностороннем порядке расторгать договор (полностью или частично), если Покупатель существенным образом нарушил договор.</w:t>
      </w:r>
    </w:p>
    <w:p w:rsidR="008C2FBD" w:rsidRPr="00651CF5" w:rsidRDefault="008C2FBD" w:rsidP="00955235">
      <w:pPr>
        <w:widowControl w:val="0"/>
        <w:tabs>
          <w:tab w:val="left" w:pos="284"/>
          <w:tab w:val="left" w:pos="1560"/>
        </w:tabs>
        <w:ind w:left="-426" w:firstLine="142"/>
        <w:jc w:val="both"/>
        <w:rPr>
          <w:rFonts w:ascii="Sylfaen" w:hAnsi="Sylfaen"/>
          <w:sz w:val="18"/>
          <w:szCs w:val="18"/>
        </w:rPr>
      </w:pPr>
      <w:r w:rsidRPr="00651CF5">
        <w:rPr>
          <w:rFonts w:ascii="Sylfaen" w:hAnsi="Sylfaen"/>
          <w:sz w:val="18"/>
          <w:szCs w:val="18"/>
        </w:rPr>
        <w:t>2.3.3.1.</w:t>
      </w:r>
      <w:r w:rsidRPr="00651CF5">
        <w:rPr>
          <w:rFonts w:ascii="Sylfaen" w:hAnsi="Sylfaen"/>
          <w:sz w:val="18"/>
          <w:szCs w:val="18"/>
        </w:rPr>
        <w:tab/>
        <w:t>Нарушение договора Покупателем считается существенным, если сроки оплаты товара нарушены неоднократно.</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2.3.4.</w:t>
      </w:r>
      <w:r w:rsidRPr="00651CF5">
        <w:rPr>
          <w:rFonts w:ascii="Sylfaen" w:hAnsi="Sylfaen"/>
          <w:sz w:val="18"/>
          <w:szCs w:val="18"/>
        </w:rPr>
        <w:tab/>
        <w:t>Досрочно поставлять товар с согласия Покупателя.</w:t>
      </w:r>
    </w:p>
    <w:p w:rsidR="008C2FBD" w:rsidRPr="00651CF5" w:rsidRDefault="008C2FBD" w:rsidP="00955235">
      <w:pPr>
        <w:widowControl w:val="0"/>
        <w:tabs>
          <w:tab w:val="left" w:pos="284"/>
          <w:tab w:val="left" w:pos="1134"/>
        </w:tabs>
        <w:ind w:left="-426" w:firstLine="142"/>
        <w:jc w:val="both"/>
        <w:rPr>
          <w:rFonts w:ascii="Sylfaen" w:hAnsi="Sylfaen"/>
          <w:b/>
          <w:sz w:val="18"/>
          <w:szCs w:val="18"/>
        </w:rPr>
      </w:pPr>
      <w:r w:rsidRPr="00651CF5">
        <w:rPr>
          <w:rFonts w:ascii="Sylfaen" w:hAnsi="Sylfaen"/>
          <w:b/>
          <w:sz w:val="18"/>
          <w:szCs w:val="18"/>
        </w:rPr>
        <w:t>2.4.</w:t>
      </w:r>
      <w:r w:rsidRPr="00651CF5">
        <w:rPr>
          <w:rFonts w:ascii="Sylfaen" w:hAnsi="Sylfaen"/>
          <w:b/>
          <w:sz w:val="18"/>
          <w:szCs w:val="18"/>
        </w:rPr>
        <w:tab/>
        <w:t>Продавец обязан:</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2.4.1.</w:t>
      </w:r>
      <w:r w:rsidRPr="00651CF5">
        <w:rPr>
          <w:rFonts w:ascii="Sylfaen" w:hAnsi="Sylfaen"/>
          <w:sz w:val="18"/>
          <w:szCs w:val="18"/>
        </w:rPr>
        <w:tab/>
        <w:t>Передавать товар Покупателю в порядке, объемах, сроки и по адресу, предусмотренные договором.</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2.4.2.</w:t>
      </w:r>
      <w:r w:rsidRPr="00651CF5">
        <w:rPr>
          <w:rFonts w:ascii="Sylfaen" w:hAnsi="Sylfaen"/>
          <w:sz w:val="18"/>
          <w:szCs w:val="18"/>
        </w:rPr>
        <w:tab/>
        <w:t>Обеспечивать поставку товара в соответствии с подпунктом б) пункта 2.1.2 и (или) пунктом 2.1.5 договора в установленные Покупателем сроки.</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2.4.3.</w:t>
      </w:r>
      <w:r w:rsidRPr="00651CF5">
        <w:rPr>
          <w:rFonts w:ascii="Sylfaen" w:hAnsi="Sylfaen"/>
          <w:sz w:val="18"/>
          <w:szCs w:val="18"/>
        </w:rPr>
        <w:tab/>
        <w:t>Передавать Покупателю товар, свободный от прав третьих лиц.</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2.4.5.</w:t>
      </w:r>
      <w:r w:rsidRPr="00651CF5">
        <w:rPr>
          <w:rFonts w:ascii="Sylfaen" w:hAnsi="Sylfaen"/>
          <w:sz w:val="18"/>
          <w:szCs w:val="18"/>
        </w:rPr>
        <w:tab/>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2.4.6.</w:t>
      </w:r>
      <w:r w:rsidRPr="00651CF5">
        <w:rPr>
          <w:rFonts w:ascii="Sylfaen" w:hAnsi="Sylfaen"/>
          <w:sz w:val="18"/>
          <w:szCs w:val="18"/>
        </w:rPr>
        <w:tab/>
        <w:t>В случае допущения недопоставки, в установленном договором порядке восполнять недопоставку.</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2.4.7.</w:t>
      </w:r>
      <w:r w:rsidRPr="00651CF5">
        <w:rPr>
          <w:rFonts w:ascii="Sylfaen" w:hAnsi="Sylfaen"/>
          <w:sz w:val="18"/>
          <w:szCs w:val="18"/>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2.4.8.</w:t>
      </w:r>
      <w:r w:rsidRPr="00651CF5">
        <w:rPr>
          <w:rFonts w:ascii="Sylfaen" w:hAnsi="Sylfaen"/>
          <w:sz w:val="18"/>
          <w:szCs w:val="18"/>
        </w:rPr>
        <w:tab/>
        <w:t>В предусмотренных договором случаях уплачивать предусмотренные пунктами 6.2 и 6.3 договора пеню и штраф.</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2.4.9.</w:t>
      </w:r>
      <w:r w:rsidRPr="00651CF5">
        <w:rPr>
          <w:rFonts w:ascii="Sylfaen" w:hAnsi="Sylfaen"/>
          <w:sz w:val="18"/>
          <w:szCs w:val="18"/>
        </w:rPr>
        <w:tab/>
        <w:t>Передавать Покупателю принадлежности товара и соответствующие документы.</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2.4.10.</w:t>
      </w:r>
      <w:r w:rsidRPr="00651CF5">
        <w:rPr>
          <w:rFonts w:ascii="Sylfaen" w:hAnsi="Sylfaen"/>
          <w:sz w:val="18"/>
          <w:szCs w:val="18"/>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8C2FBD" w:rsidRPr="00651CF5" w:rsidRDefault="008C2FBD" w:rsidP="00955235">
      <w:pPr>
        <w:widowControl w:val="0"/>
        <w:tabs>
          <w:tab w:val="left" w:pos="284"/>
          <w:tab w:val="left" w:pos="1418"/>
        </w:tabs>
        <w:ind w:left="-426" w:firstLine="142"/>
        <w:jc w:val="both"/>
        <w:rPr>
          <w:rFonts w:ascii="Sylfaen" w:hAnsi="Sylfaen"/>
          <w:sz w:val="18"/>
          <w:szCs w:val="18"/>
        </w:rPr>
      </w:pPr>
      <w:r w:rsidRPr="00651CF5">
        <w:rPr>
          <w:rFonts w:ascii="Sylfaen" w:hAnsi="Sylfaen"/>
          <w:sz w:val="18"/>
          <w:szCs w:val="18"/>
        </w:rPr>
        <w:t>2.4.11.</w:t>
      </w:r>
      <w:r w:rsidRPr="00651CF5">
        <w:rPr>
          <w:rFonts w:ascii="Sylfaen" w:hAnsi="Sylfaen"/>
          <w:sz w:val="18"/>
          <w:szCs w:val="18"/>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3. ЦЕНА ДОГОВОРА И ПОРЯДОК ОПЛАТЫ</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3.1.</w:t>
      </w:r>
      <w:r w:rsidRPr="00651CF5">
        <w:rPr>
          <w:rFonts w:ascii="Sylfaen" w:hAnsi="Sylfaen"/>
          <w:sz w:val="18"/>
          <w:szCs w:val="18"/>
        </w:rPr>
        <w:tab/>
        <w:t>Цена договора составляет _____________________ драмов Республики Армения, включая НДС.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8C2FBD" w:rsidRPr="00651CF5" w:rsidRDefault="008C2FBD" w:rsidP="00955235">
      <w:pPr>
        <w:widowControl w:val="0"/>
        <w:tabs>
          <w:tab w:val="left" w:pos="284"/>
        </w:tabs>
        <w:ind w:left="-426" w:firstLine="142"/>
        <w:jc w:val="both"/>
        <w:rPr>
          <w:rFonts w:ascii="Sylfaen" w:hAnsi="Sylfaen" w:cs="Sylfaen"/>
          <w:sz w:val="18"/>
          <w:szCs w:val="18"/>
        </w:rPr>
      </w:pPr>
      <w:r w:rsidRPr="00651CF5">
        <w:rPr>
          <w:rFonts w:ascii="Sylfaen" w:hAnsi="Sylfaen"/>
          <w:sz w:val="18"/>
          <w:szCs w:val="18"/>
        </w:rPr>
        <w:t>Цена поставки товара стабильна, и Продавец не вправе требовать увеличения, а Покупатель — снижения этой цены.</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3.3.</w:t>
      </w:r>
      <w:r w:rsidRPr="00651CF5">
        <w:rPr>
          <w:rFonts w:ascii="Sylfaen" w:hAnsi="Sylfaen"/>
          <w:sz w:val="18"/>
          <w:szCs w:val="18"/>
        </w:rPr>
        <w:tab/>
        <w:t>Покупатель платит за поставленный ему товар в драмах Республики Армения, в безналичной форме, путем перечисления денежных средств на</w:t>
      </w:r>
      <w:r w:rsidRPr="00651CF5">
        <w:rPr>
          <w:rFonts w:ascii="Sylfaen" w:hAnsi="Sylfaen" w:cs="Courier New"/>
          <w:sz w:val="18"/>
          <w:szCs w:val="18"/>
          <w:lang w:val="en-US"/>
        </w:rPr>
        <w:t> </w:t>
      </w:r>
      <w:r w:rsidRPr="00651CF5">
        <w:rPr>
          <w:rFonts w:ascii="Sylfaen" w:hAnsi="Sylfaen"/>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651CF5">
        <w:rPr>
          <w:rFonts w:ascii="Sylfaen" w:hAnsi="Sylfaen" w:cs="Courier New"/>
          <w:sz w:val="18"/>
          <w:szCs w:val="18"/>
          <w:lang w:val="en-US"/>
        </w:rPr>
        <w:t> </w:t>
      </w:r>
      <w:r w:rsidRPr="00651CF5">
        <w:rPr>
          <w:rFonts w:ascii="Sylfaen" w:hAnsi="Sylfaen"/>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651CF5">
        <w:rPr>
          <w:rFonts w:ascii="Sylfaen" w:hAnsi="Sylfaen" w:cs="Courier New"/>
          <w:sz w:val="18"/>
          <w:szCs w:val="18"/>
          <w:lang w:val="en-US"/>
        </w:rPr>
        <w:t> </w:t>
      </w:r>
      <w:r w:rsidRPr="00651CF5">
        <w:rPr>
          <w:rFonts w:ascii="Sylfaen" w:hAnsi="Sylfaen"/>
          <w:sz w:val="18"/>
          <w:szCs w:val="18"/>
        </w:rPr>
        <w:t xml:space="preserve">не позднее чем до 30 декабря данного года. </w:t>
      </w:r>
    </w:p>
    <w:p w:rsidR="008C2FBD" w:rsidRPr="00651CF5" w:rsidRDefault="008C2FBD" w:rsidP="00955235">
      <w:pPr>
        <w:widowControl w:val="0"/>
        <w:tabs>
          <w:tab w:val="left" w:pos="284"/>
        </w:tabs>
        <w:ind w:left="-426" w:firstLine="142"/>
        <w:jc w:val="both"/>
        <w:rPr>
          <w:rFonts w:ascii="Sylfaen" w:hAnsi="Sylfaen" w:cs="Sylfaen"/>
          <w:i/>
          <w:sz w:val="18"/>
          <w:szCs w:val="18"/>
          <w:u w:val="single"/>
          <w:lang w:val="hy-AM"/>
        </w:rPr>
      </w:pP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4. КАЧЕСТВО И ГАРАНТИЯ ТОВАРА</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4.1.</w:t>
      </w:r>
      <w:r w:rsidRPr="00651CF5">
        <w:rPr>
          <w:rFonts w:ascii="Sylfaen" w:hAnsi="Sylfaen"/>
          <w:sz w:val="18"/>
          <w:szCs w:val="18"/>
        </w:rPr>
        <w:tab/>
        <w:t>Продавец гарантирует соответствие качества поставленного товара требованиям государственного стандарта.</w:t>
      </w: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5. ПЕРЕДАЧА И ПРИЕМ ТОВАРА</w:t>
      </w:r>
    </w:p>
    <w:p w:rsidR="008C2FBD" w:rsidRPr="00651CF5" w:rsidRDefault="008C2FBD" w:rsidP="0031670B">
      <w:pPr>
        <w:widowControl w:val="0"/>
        <w:tabs>
          <w:tab w:val="left" w:pos="142"/>
        </w:tabs>
        <w:ind w:left="-426" w:firstLine="142"/>
        <w:jc w:val="both"/>
        <w:rPr>
          <w:rFonts w:ascii="Sylfaen" w:hAnsi="Sylfaen"/>
          <w:sz w:val="18"/>
          <w:szCs w:val="18"/>
        </w:rPr>
      </w:pPr>
      <w:r w:rsidRPr="00651CF5">
        <w:rPr>
          <w:rFonts w:ascii="Sylfaen" w:hAnsi="Sylfaen"/>
          <w:sz w:val="18"/>
          <w:szCs w:val="18"/>
        </w:rPr>
        <w:t>5.1.</w:t>
      </w:r>
      <w:r w:rsidRPr="00651CF5">
        <w:rPr>
          <w:rFonts w:ascii="Sylfaen" w:hAnsi="Sylfaen"/>
          <w:sz w:val="18"/>
          <w:szCs w:val="18"/>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651CF5">
        <w:rPr>
          <w:rFonts w:ascii="Sylfaen" w:hAnsi="Sylfaen"/>
          <w:sz w:val="18"/>
          <w:szCs w:val="18"/>
          <w:lang w:val="hy-AM"/>
        </w:rPr>
        <w:t>2</w:t>
      </w:r>
      <w:r w:rsidRPr="00651CF5">
        <w:rPr>
          <w:rFonts w:ascii="Sylfaen" w:hAnsi="Sylfaen"/>
          <w:sz w:val="18"/>
          <w:szCs w:val="18"/>
        </w:rPr>
        <w:t xml:space="preserve"> экземпляр акта приема-передачи (Приложение № 3). </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5.2.</w:t>
      </w:r>
      <w:r w:rsidRPr="00651CF5">
        <w:rPr>
          <w:rFonts w:ascii="Sylfaen" w:hAnsi="Sylfaen"/>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а)</w:t>
      </w:r>
      <w:r w:rsidRPr="00651CF5">
        <w:rPr>
          <w:rFonts w:ascii="Sylfaen" w:hAnsi="Sylfaen"/>
          <w:sz w:val="18"/>
          <w:szCs w:val="18"/>
        </w:rPr>
        <w:tab/>
        <w:t>для урегулирования вопроса предпринимает меры, предусмотренные договором для подобной ситуации;</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б)</w:t>
      </w:r>
      <w:r w:rsidRPr="00651CF5">
        <w:rPr>
          <w:rFonts w:ascii="Sylfaen" w:hAnsi="Sylfaen"/>
          <w:sz w:val="18"/>
          <w:szCs w:val="18"/>
        </w:rPr>
        <w:tab/>
        <w:t>в отношении Продавца применяет меры ответственности, предусмотренные договором.</w:t>
      </w:r>
    </w:p>
    <w:p w:rsidR="008C2FBD" w:rsidRPr="00651CF5" w:rsidRDefault="008C2FBD" w:rsidP="0031670B">
      <w:pPr>
        <w:widowControl w:val="0"/>
        <w:tabs>
          <w:tab w:val="left" w:pos="142"/>
        </w:tabs>
        <w:ind w:left="-426" w:firstLine="142"/>
        <w:jc w:val="both"/>
        <w:rPr>
          <w:rFonts w:ascii="Sylfaen" w:hAnsi="Sylfaen"/>
          <w:sz w:val="18"/>
          <w:szCs w:val="18"/>
        </w:rPr>
      </w:pPr>
      <w:r w:rsidRPr="00651CF5">
        <w:rPr>
          <w:rFonts w:ascii="Sylfaen" w:hAnsi="Sylfaen"/>
          <w:sz w:val="18"/>
          <w:szCs w:val="18"/>
        </w:rPr>
        <w:t>5.3.</w:t>
      </w:r>
      <w:r w:rsidRPr="00651CF5">
        <w:rPr>
          <w:rFonts w:ascii="Sylfaen" w:hAnsi="Sylfaen"/>
          <w:sz w:val="18"/>
          <w:szCs w:val="18"/>
        </w:rPr>
        <w:tab/>
        <w:t xml:space="preserve">Покупатель в течение </w:t>
      </w:r>
      <w:r w:rsidRPr="00651CF5">
        <w:rPr>
          <w:rFonts w:ascii="Sylfaen" w:hAnsi="Sylfaen"/>
          <w:sz w:val="18"/>
          <w:szCs w:val="18"/>
          <w:lang w:val="hy-AM"/>
        </w:rPr>
        <w:t>5</w:t>
      </w:r>
      <w:r w:rsidRPr="00651CF5">
        <w:rPr>
          <w:rFonts w:ascii="Sylfaen" w:hAnsi="Sylfaen"/>
          <w:sz w:val="18"/>
          <w:szCs w:val="18"/>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5.4.</w:t>
      </w:r>
      <w:r w:rsidRPr="00651CF5">
        <w:rPr>
          <w:rFonts w:ascii="Sylfaen" w:hAnsi="Sylfaen"/>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8C2FBD" w:rsidRPr="00651CF5" w:rsidRDefault="008C2FBD" w:rsidP="008C2FBD">
      <w:pPr>
        <w:widowControl w:val="0"/>
        <w:tabs>
          <w:tab w:val="left" w:pos="1134"/>
        </w:tabs>
        <w:ind w:left="-426" w:firstLine="142"/>
        <w:jc w:val="both"/>
        <w:rPr>
          <w:rFonts w:ascii="Sylfaen" w:hAnsi="Sylfaen"/>
          <w:sz w:val="18"/>
          <w:szCs w:val="18"/>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6. ОТВЕТСТВЕННОСТЬ СТОРОН</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6.1.</w:t>
      </w:r>
      <w:r w:rsidRPr="00651CF5">
        <w:rPr>
          <w:rFonts w:ascii="Sylfaen" w:hAnsi="Sylfaen"/>
          <w:sz w:val="18"/>
          <w:szCs w:val="18"/>
        </w:rPr>
        <w:tab/>
        <w:t>Продавец несет ответственность за качество переданного товара и соблюдение предусмотренных договором сроков поставки.</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6.2.</w:t>
      </w:r>
      <w:r w:rsidRPr="00651CF5">
        <w:rPr>
          <w:rFonts w:ascii="Sylfaen" w:hAnsi="Sylfaen"/>
          <w:sz w:val="18"/>
          <w:szCs w:val="18"/>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6.3.</w:t>
      </w:r>
      <w:r w:rsidRPr="00651CF5">
        <w:rPr>
          <w:rFonts w:ascii="Sylfaen" w:hAnsi="Sylfaen"/>
          <w:sz w:val="18"/>
          <w:szCs w:val="18"/>
        </w:rPr>
        <w:tab/>
        <w:t>В каждом случае поставки товара, не соответствующего указанной в</w:t>
      </w:r>
      <w:r w:rsidRPr="00651CF5">
        <w:rPr>
          <w:rFonts w:ascii="Sylfaen" w:hAnsi="Sylfaen" w:cs="Courier New"/>
          <w:sz w:val="18"/>
          <w:szCs w:val="18"/>
          <w:lang w:val="en-US"/>
        </w:rPr>
        <w:t> </w:t>
      </w:r>
      <w:r w:rsidRPr="00651CF5">
        <w:rPr>
          <w:rFonts w:ascii="Sylfaen" w:hAnsi="Sylfaen"/>
          <w:sz w:val="18"/>
          <w:szCs w:val="18"/>
        </w:rPr>
        <w:t>пункте 1.1.</w:t>
      </w:r>
      <w:r w:rsidRPr="00651CF5">
        <w:rPr>
          <w:rFonts w:ascii="Sylfaen" w:hAnsi="Sylfaen"/>
          <w:sz w:val="18"/>
          <w:szCs w:val="18"/>
        </w:rPr>
        <w:tab/>
        <w:t xml:space="preserve">договора технической характеристике, с </w:t>
      </w:r>
      <w:r w:rsidRPr="00651CF5">
        <w:rPr>
          <w:rFonts w:ascii="Sylfaen" w:hAnsi="Sylfaen"/>
          <w:sz w:val="18"/>
          <w:szCs w:val="18"/>
        </w:rPr>
        <w:lastRenderedPageBreak/>
        <w:t>Продавца взимается штраф в размере 0,5 (ноль целых пять десятых) процента от цены договора</w:t>
      </w:r>
      <w:r w:rsidRPr="00651CF5">
        <w:rPr>
          <w:rStyle w:val="FootnoteReference"/>
          <w:rFonts w:ascii="Sylfaen" w:hAnsi="Sylfaen"/>
          <w:sz w:val="18"/>
          <w:szCs w:val="18"/>
        </w:rPr>
        <w:footnoteReference w:customMarkFollows="1" w:id="8"/>
        <w:t>20</w:t>
      </w:r>
      <w:r w:rsidRPr="00651CF5">
        <w:rPr>
          <w:rFonts w:ascii="Sylfaen" w:hAnsi="Sylfaen"/>
          <w:sz w:val="18"/>
          <w:szCs w:val="18"/>
        </w:rPr>
        <w:t>. При этом</w:t>
      </w:r>
      <w:r w:rsidRPr="00651CF5">
        <w:rPr>
          <w:rFonts w:ascii="Sylfaen" w:hAnsi="Sylfaen"/>
          <w:sz w:val="18"/>
          <w:szCs w:val="18"/>
          <w:lang w:val="hy-AM"/>
        </w:rPr>
        <w:t>,</w:t>
      </w:r>
      <w:r w:rsidRPr="00651CF5">
        <w:rPr>
          <w:rFonts w:ascii="Sylfaen" w:hAnsi="Sylfaen"/>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6.4.</w:t>
      </w:r>
      <w:r w:rsidRPr="00651CF5">
        <w:rPr>
          <w:rFonts w:ascii="Sylfaen" w:hAnsi="Sylfaen"/>
          <w:sz w:val="18"/>
          <w:szCs w:val="18"/>
        </w:rPr>
        <w:tab/>
        <w:t>Предусмотренные пунктами 6.2 и 6.3 договора пеня и штраф исчисляются и зачитываются вместе с суммами, подлежащими уплате Продавцу.</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6.5.</w:t>
      </w:r>
      <w:r w:rsidRPr="00651CF5">
        <w:rPr>
          <w:rFonts w:ascii="Sylfaen" w:hAnsi="Sylfaen"/>
          <w:sz w:val="18"/>
          <w:szCs w:val="18"/>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6.6.</w:t>
      </w:r>
      <w:r w:rsidRPr="00651CF5">
        <w:rPr>
          <w:rFonts w:ascii="Sylfaen" w:hAnsi="Sylfaen"/>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6.7.</w:t>
      </w:r>
      <w:r w:rsidRPr="00651CF5">
        <w:rPr>
          <w:rFonts w:ascii="Sylfaen" w:hAnsi="Sylfaen"/>
          <w:sz w:val="18"/>
          <w:szCs w:val="18"/>
        </w:rPr>
        <w:tab/>
        <w:t>Уплата пеней и (или) штрафов не освобождает стороны от полного исполнения своих договорных обязательств.</w:t>
      </w:r>
    </w:p>
    <w:p w:rsidR="008C2FBD" w:rsidRPr="00651CF5" w:rsidRDefault="008C2FBD" w:rsidP="008C2FBD">
      <w:pPr>
        <w:ind w:left="-426" w:firstLine="142"/>
        <w:rPr>
          <w:rFonts w:ascii="Sylfaen" w:hAnsi="Sylfaen"/>
          <w:sz w:val="18"/>
          <w:szCs w:val="18"/>
          <w:lang w:val="hy-AM"/>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7. ДЕЙСТВИЕ НЕПРЕОДОЛИМОЙ СИЛЫ (ФОРС-МАЖОР)</w:t>
      </w:r>
    </w:p>
    <w:p w:rsidR="008C2FBD" w:rsidRPr="00651CF5" w:rsidRDefault="008C2FBD" w:rsidP="008C2FBD">
      <w:pPr>
        <w:widowControl w:val="0"/>
        <w:ind w:left="-426" w:firstLine="142"/>
        <w:jc w:val="both"/>
        <w:rPr>
          <w:rFonts w:ascii="Sylfaen" w:hAnsi="Sylfaen"/>
          <w:sz w:val="18"/>
          <w:szCs w:val="18"/>
        </w:rPr>
      </w:pPr>
      <w:r w:rsidRPr="00651CF5">
        <w:rPr>
          <w:rFonts w:ascii="Sylfaen" w:hAnsi="Sylfaen"/>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C2FBD" w:rsidRPr="00651CF5" w:rsidRDefault="008C2FBD" w:rsidP="008C2FBD">
      <w:pPr>
        <w:widowControl w:val="0"/>
        <w:ind w:left="-426" w:firstLine="142"/>
        <w:jc w:val="center"/>
        <w:rPr>
          <w:rFonts w:ascii="Sylfaen" w:hAnsi="Sylfaen"/>
          <w:sz w:val="18"/>
          <w:szCs w:val="18"/>
          <w:lang w:val="hy-AM"/>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8. ИНЫЕ УСЛОВИЯ</w:t>
      </w:r>
    </w:p>
    <w:p w:rsidR="008C2FBD" w:rsidRPr="00651CF5" w:rsidRDefault="008C2FBD" w:rsidP="0031670B">
      <w:pPr>
        <w:widowControl w:val="0"/>
        <w:tabs>
          <w:tab w:val="left" w:pos="142"/>
          <w:tab w:val="left" w:pos="709"/>
        </w:tabs>
        <w:ind w:left="-426" w:firstLine="142"/>
        <w:jc w:val="both"/>
        <w:rPr>
          <w:rFonts w:ascii="Sylfaen" w:hAnsi="Sylfaen" w:cs="Times Armenian"/>
          <w:sz w:val="18"/>
          <w:szCs w:val="18"/>
        </w:rPr>
      </w:pPr>
      <w:r w:rsidRPr="00651CF5">
        <w:rPr>
          <w:rFonts w:ascii="Sylfaen" w:hAnsi="Sylfaen"/>
          <w:sz w:val="18"/>
          <w:szCs w:val="18"/>
        </w:rPr>
        <w:t>8.1.</w:t>
      </w:r>
      <w:r w:rsidRPr="00651CF5">
        <w:rPr>
          <w:rFonts w:ascii="Sylfaen" w:hAnsi="Sylfaen"/>
          <w:sz w:val="18"/>
          <w:szCs w:val="18"/>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651CF5">
        <w:rPr>
          <w:rStyle w:val="FootnoteReference"/>
          <w:rFonts w:ascii="Sylfaen" w:hAnsi="Sylfaen"/>
          <w:sz w:val="18"/>
          <w:szCs w:val="18"/>
        </w:rPr>
        <w:footnoteReference w:customMarkFollows="1" w:id="9"/>
        <w:t>21</w:t>
      </w:r>
      <w:r w:rsidRPr="00651CF5">
        <w:rPr>
          <w:rFonts w:ascii="Sylfaen" w:hAnsi="Sylfaen"/>
          <w:sz w:val="18"/>
          <w:szCs w:val="18"/>
        </w:rPr>
        <w:t>.</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8.2.</w:t>
      </w:r>
      <w:r w:rsidRPr="00651CF5">
        <w:rPr>
          <w:rFonts w:ascii="Sylfaen" w:hAnsi="Sylfaen"/>
          <w:sz w:val="18"/>
          <w:szCs w:val="18"/>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651CF5">
        <w:rPr>
          <w:rFonts w:ascii="Sylfaen" w:hAnsi="Sylfaen" w:cs="Courier New"/>
          <w:sz w:val="18"/>
          <w:szCs w:val="18"/>
          <w:lang w:val="en-US"/>
        </w:rPr>
        <w:t> </w:t>
      </w:r>
      <w:r w:rsidRPr="00651CF5">
        <w:rPr>
          <w:rFonts w:ascii="Sylfaen" w:hAnsi="Sylfaen"/>
          <w:sz w:val="18"/>
          <w:szCs w:val="18"/>
        </w:rPr>
        <w:t xml:space="preserve">требования, вытекающее из договора, не может быть передано другому лицу без письменного согласия стороны должника. </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8.3.</w:t>
      </w:r>
      <w:r w:rsidRPr="00651CF5">
        <w:rPr>
          <w:rFonts w:ascii="Sylfaen" w:hAnsi="Sylfaen"/>
          <w:sz w:val="18"/>
          <w:szCs w:val="18"/>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651CF5">
        <w:rPr>
          <w:rFonts w:ascii="Sylfaen" w:hAnsi="Sylfaen"/>
          <w:sz w:val="18"/>
          <w:szCs w:val="18"/>
          <w:lang w:val="hy-AM"/>
        </w:rPr>
        <w:t xml:space="preserve"> расторгает договор</w:t>
      </w:r>
      <w:r w:rsidRPr="00651CF5">
        <w:rPr>
          <w:rFonts w:ascii="Sylfaen" w:hAnsi="Sylfaen"/>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8.4.</w:t>
      </w:r>
      <w:r w:rsidRPr="00651CF5">
        <w:rPr>
          <w:rFonts w:ascii="Sylfaen" w:hAnsi="Sylfaen"/>
          <w:sz w:val="18"/>
          <w:szCs w:val="18"/>
        </w:rPr>
        <w:tab/>
        <w:t>Споры в связи с договором подлежат рассмотрению в судах Республики Армения.</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8.5</w:t>
      </w:r>
      <w:r w:rsidRPr="00651CF5">
        <w:rPr>
          <w:rFonts w:ascii="Sylfaen" w:hAnsi="Sylfaen"/>
          <w:sz w:val="18"/>
          <w:szCs w:val="18"/>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8C2FBD" w:rsidRPr="00651CF5" w:rsidRDefault="008C2FBD" w:rsidP="0031670B">
      <w:pPr>
        <w:widowControl w:val="0"/>
        <w:tabs>
          <w:tab w:val="left" w:pos="142"/>
          <w:tab w:val="left" w:pos="709"/>
        </w:tabs>
        <w:ind w:left="-426" w:firstLine="142"/>
        <w:jc w:val="both"/>
        <w:rPr>
          <w:rFonts w:ascii="Sylfaen" w:hAnsi="Sylfaen" w:cs="Sylfaen"/>
          <w:spacing w:val="-6"/>
          <w:sz w:val="18"/>
          <w:szCs w:val="18"/>
        </w:rPr>
      </w:pPr>
      <w:r w:rsidRPr="00651CF5">
        <w:rPr>
          <w:rFonts w:ascii="Sylfaen" w:hAnsi="Sylfaen"/>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8.6.</w:t>
      </w:r>
      <w:r w:rsidRPr="00651CF5">
        <w:rPr>
          <w:rFonts w:ascii="Sylfaen" w:hAnsi="Sylfaen"/>
          <w:sz w:val="18"/>
          <w:szCs w:val="18"/>
        </w:rPr>
        <w:tab/>
        <w:t>Если договор осуществляется посредством заключения агентского договора:</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1)</w:t>
      </w:r>
      <w:r w:rsidRPr="00651CF5">
        <w:rPr>
          <w:rFonts w:ascii="Sylfaen" w:hAnsi="Sylfaen"/>
          <w:sz w:val="18"/>
          <w:szCs w:val="18"/>
        </w:rPr>
        <w:tab/>
        <w:t>Продавец несет ответственность за неисполнение или ненадлежащее исполнение обязательств агента;</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2)</w:t>
      </w:r>
      <w:r w:rsidRPr="00651CF5">
        <w:rPr>
          <w:rFonts w:ascii="Sylfaen" w:hAnsi="Sylfaen"/>
          <w:sz w:val="18"/>
          <w:szCs w:val="18"/>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651CF5">
        <w:rPr>
          <w:rStyle w:val="FootnoteReference"/>
          <w:rFonts w:ascii="Sylfaen" w:hAnsi="Sylfaen"/>
          <w:sz w:val="18"/>
          <w:szCs w:val="18"/>
        </w:rPr>
        <w:footnoteReference w:customMarkFollows="1" w:id="10"/>
        <w:t>22</w:t>
      </w:r>
      <w:r w:rsidRPr="00651CF5">
        <w:rPr>
          <w:rFonts w:ascii="Sylfaen" w:hAnsi="Sylfaen"/>
          <w:sz w:val="18"/>
          <w:szCs w:val="18"/>
        </w:rPr>
        <w:t>.</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8.7.</w:t>
      </w:r>
      <w:r w:rsidRPr="00651CF5">
        <w:rPr>
          <w:rFonts w:ascii="Sylfaen" w:hAnsi="Sylfaen"/>
          <w:sz w:val="18"/>
          <w:szCs w:val="18"/>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w:t>
      </w:r>
      <w:r w:rsidRPr="00651CF5">
        <w:rPr>
          <w:rFonts w:ascii="Sylfaen" w:hAnsi="Sylfaen"/>
          <w:sz w:val="18"/>
          <w:szCs w:val="18"/>
        </w:rPr>
        <w:lastRenderedPageBreak/>
        <w:t>меры ответственности</w:t>
      </w:r>
      <w:r w:rsidRPr="00651CF5">
        <w:rPr>
          <w:rStyle w:val="FootnoteReference"/>
          <w:rFonts w:ascii="Sylfaen" w:hAnsi="Sylfaen"/>
          <w:sz w:val="18"/>
          <w:szCs w:val="18"/>
        </w:rPr>
        <w:footnoteReference w:customMarkFollows="1" w:id="11"/>
        <w:t>23</w:t>
      </w:r>
      <w:r w:rsidRPr="00651CF5">
        <w:rPr>
          <w:rFonts w:ascii="Sylfaen" w:hAnsi="Sylfaen"/>
          <w:sz w:val="18"/>
          <w:szCs w:val="18"/>
        </w:rPr>
        <w:t>.</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8.8.</w:t>
      </w:r>
      <w:r w:rsidRPr="00651CF5">
        <w:rPr>
          <w:rFonts w:ascii="Sylfaen" w:hAnsi="Sylfaen"/>
          <w:sz w:val="18"/>
          <w:szCs w:val="18"/>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651CF5">
        <w:rPr>
          <w:rFonts w:ascii="Sylfaen" w:hAnsi="Sylfaen"/>
          <w:sz w:val="18"/>
          <w:szCs w:val="18"/>
          <w:lang w:val="hy-AM"/>
        </w:rPr>
        <w:t xml:space="preserve">. </w:t>
      </w:r>
      <w:r w:rsidRPr="00651CF5">
        <w:rPr>
          <w:rFonts w:ascii="Sylfaen" w:hAnsi="Sylfaen"/>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8.9.</w:t>
      </w:r>
      <w:r w:rsidRPr="00651CF5">
        <w:rPr>
          <w:rFonts w:ascii="Sylfaen" w:hAnsi="Sylfaen"/>
          <w:sz w:val="18"/>
          <w:szCs w:val="18"/>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8C2FBD" w:rsidRPr="00651CF5" w:rsidRDefault="008C2FBD" w:rsidP="0031670B">
      <w:pPr>
        <w:widowControl w:val="0"/>
        <w:tabs>
          <w:tab w:val="left" w:pos="142"/>
          <w:tab w:val="left" w:pos="709"/>
          <w:tab w:val="left" w:pos="1276"/>
        </w:tabs>
        <w:ind w:left="-426" w:firstLine="142"/>
        <w:jc w:val="both"/>
        <w:rPr>
          <w:rFonts w:ascii="Sylfaen" w:hAnsi="Sylfaen"/>
          <w:sz w:val="18"/>
          <w:szCs w:val="18"/>
        </w:rPr>
      </w:pPr>
      <w:r w:rsidRPr="00651CF5">
        <w:rPr>
          <w:rFonts w:ascii="Sylfaen" w:hAnsi="Sylfaen"/>
          <w:sz w:val="18"/>
          <w:szCs w:val="18"/>
        </w:rPr>
        <w:t>8.10.</w:t>
      </w:r>
      <w:r w:rsidRPr="00651CF5">
        <w:rPr>
          <w:rFonts w:ascii="Sylfaen" w:hAnsi="Sylfaen"/>
          <w:sz w:val="18"/>
          <w:szCs w:val="18"/>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651CF5">
        <w:rPr>
          <w:rFonts w:ascii="Sylfaen" w:hAnsi="Sylfaen" w:cs="Courier New"/>
          <w:sz w:val="18"/>
          <w:szCs w:val="18"/>
          <w:lang w:val="en-US"/>
        </w:rPr>
        <w:t> </w:t>
      </w:r>
      <w:r w:rsidRPr="00651CF5">
        <w:rPr>
          <w:rFonts w:ascii="Sylfaen" w:hAnsi="Sylfaen"/>
          <w:sz w:val="18"/>
          <w:szCs w:val="18"/>
        </w:rPr>
        <w:t xml:space="preserve">Армения. </w:t>
      </w:r>
    </w:p>
    <w:p w:rsidR="008C2FBD" w:rsidRPr="00651CF5" w:rsidRDefault="008C2FBD" w:rsidP="0031670B">
      <w:pPr>
        <w:widowControl w:val="0"/>
        <w:tabs>
          <w:tab w:val="left" w:pos="142"/>
          <w:tab w:val="left" w:pos="709"/>
          <w:tab w:val="left" w:pos="1276"/>
        </w:tabs>
        <w:ind w:left="-426" w:firstLine="142"/>
        <w:jc w:val="both"/>
        <w:rPr>
          <w:rFonts w:ascii="Sylfaen" w:hAnsi="Sylfaen"/>
          <w:spacing w:val="-6"/>
          <w:sz w:val="18"/>
          <w:szCs w:val="18"/>
        </w:rPr>
      </w:pPr>
      <w:r w:rsidRPr="00651CF5">
        <w:rPr>
          <w:rFonts w:ascii="Sylfaen" w:hAnsi="Sylfaen"/>
          <w:sz w:val="18"/>
          <w:szCs w:val="18"/>
        </w:rPr>
        <w:t>8.11.</w:t>
      </w:r>
      <w:r w:rsidRPr="00651CF5">
        <w:rPr>
          <w:rFonts w:ascii="Sylfaen" w:hAnsi="Sylfaen"/>
          <w:sz w:val="18"/>
          <w:szCs w:val="18"/>
        </w:rPr>
        <w:tab/>
      </w:r>
      <w:r w:rsidRPr="00651CF5">
        <w:rPr>
          <w:rFonts w:ascii="Sylfaen" w:hAnsi="Sylfaen"/>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651CF5">
        <w:rPr>
          <w:rFonts w:ascii="Sylfaen" w:hAnsi="Sylfaen" w:cs="Courier New"/>
          <w:spacing w:val="-6"/>
          <w:sz w:val="18"/>
          <w:szCs w:val="18"/>
          <w:lang w:val="en-US"/>
        </w:rPr>
        <w:t> </w:t>
      </w:r>
      <w:r w:rsidRPr="00651CF5">
        <w:rPr>
          <w:rFonts w:ascii="Sylfaen" w:hAnsi="Sylfaen"/>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Pr="00651CF5">
        <w:rPr>
          <w:rFonts w:ascii="Sylfaen" w:hAnsi="Sylfaen" w:cs="Courier New"/>
          <w:spacing w:val="-6"/>
          <w:sz w:val="18"/>
          <w:szCs w:val="18"/>
          <w:lang w:val="en-US"/>
        </w:rPr>
        <w:t> </w:t>
      </w:r>
      <w:r w:rsidRPr="00651CF5">
        <w:rPr>
          <w:rFonts w:ascii="Sylfaen" w:hAnsi="Sylfaen"/>
          <w:spacing w:val="-6"/>
          <w:sz w:val="18"/>
          <w:szCs w:val="18"/>
        </w:rPr>
        <w:t>следующего за опубликованием уведомления дня, установленного настоящим пунктом.В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8C2FBD" w:rsidRPr="00651CF5" w:rsidRDefault="008C2FBD" w:rsidP="0031670B">
      <w:pPr>
        <w:widowControl w:val="0"/>
        <w:tabs>
          <w:tab w:val="left" w:pos="142"/>
          <w:tab w:val="left" w:pos="709"/>
          <w:tab w:val="left" w:pos="1276"/>
        </w:tabs>
        <w:ind w:left="-426" w:firstLine="567"/>
        <w:jc w:val="both"/>
        <w:rPr>
          <w:rFonts w:ascii="Sylfaen" w:hAnsi="Sylfaen"/>
          <w:spacing w:val="-6"/>
          <w:sz w:val="18"/>
          <w:szCs w:val="18"/>
        </w:rPr>
      </w:pPr>
      <w:r w:rsidRPr="00651CF5">
        <w:rPr>
          <w:rFonts w:ascii="Sylfaen" w:hAnsi="Sylfaen"/>
          <w:sz w:val="18"/>
          <w:szCs w:val="18"/>
        </w:rPr>
        <w:t>8.12.</w:t>
      </w:r>
      <w:r w:rsidRPr="00651CF5">
        <w:rPr>
          <w:rFonts w:ascii="Sylfaen" w:hAnsi="Sylfaen"/>
          <w:sz w:val="18"/>
          <w:szCs w:val="18"/>
        </w:rPr>
        <w:tab/>
      </w:r>
      <w:r w:rsidRPr="00651CF5">
        <w:rPr>
          <w:rFonts w:ascii="Sylfaen" w:hAnsi="Sylfaen"/>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8C2FBD" w:rsidRDefault="008C2FBD" w:rsidP="0031670B">
      <w:pPr>
        <w:widowControl w:val="0"/>
        <w:tabs>
          <w:tab w:val="left" w:pos="142"/>
          <w:tab w:val="left" w:pos="709"/>
          <w:tab w:val="left" w:pos="1276"/>
        </w:tabs>
        <w:ind w:left="-426" w:firstLine="567"/>
        <w:jc w:val="both"/>
        <w:rPr>
          <w:rFonts w:ascii="Sylfaen" w:hAnsi="Sylfaen"/>
          <w:sz w:val="18"/>
          <w:szCs w:val="18"/>
        </w:rPr>
      </w:pPr>
      <w:r w:rsidRPr="00651CF5">
        <w:rPr>
          <w:rFonts w:ascii="Sylfaen" w:hAnsi="Sylfaen"/>
          <w:sz w:val="18"/>
          <w:szCs w:val="18"/>
        </w:rPr>
        <w:t>8.13.</w:t>
      </w:r>
      <w:r w:rsidRPr="00651CF5">
        <w:rPr>
          <w:rFonts w:ascii="Sylfaen" w:hAnsi="Sylfaen"/>
          <w:sz w:val="18"/>
          <w:szCs w:val="18"/>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3.1.к</w:t>
      </w:r>
      <w:r w:rsidRPr="00651CF5">
        <w:rPr>
          <w:rFonts w:ascii="Sylfaen" w:hAnsi="Sylfaen" w:cs="Courier New"/>
          <w:sz w:val="18"/>
          <w:szCs w:val="18"/>
          <w:lang w:val="en-US"/>
        </w:rPr>
        <w:t> </w:t>
      </w:r>
      <w:r w:rsidRPr="00651CF5">
        <w:rPr>
          <w:rFonts w:ascii="Sylfaen" w:hAnsi="Sylfaen"/>
          <w:sz w:val="18"/>
          <w:szCs w:val="18"/>
        </w:rPr>
        <w:t>договору считаются неотъемлемой частью договора.</w:t>
      </w:r>
    </w:p>
    <w:p w:rsidR="00F86C2C" w:rsidRPr="00FC335C" w:rsidRDefault="00F86C2C" w:rsidP="0031670B">
      <w:pPr>
        <w:widowControl w:val="0"/>
        <w:tabs>
          <w:tab w:val="left" w:pos="142"/>
          <w:tab w:val="left" w:pos="709"/>
          <w:tab w:val="left" w:pos="1276"/>
        </w:tabs>
        <w:ind w:left="-426" w:firstLine="567"/>
        <w:jc w:val="both"/>
        <w:rPr>
          <w:rFonts w:ascii="Sylfaen" w:hAnsi="Sylfaen"/>
          <w:b/>
          <w:sz w:val="18"/>
          <w:szCs w:val="18"/>
        </w:rPr>
      </w:pPr>
      <w:r w:rsidRPr="00FC335C">
        <w:rPr>
          <w:rFonts w:ascii="Sylfaen" w:hAnsi="Sylfaen"/>
          <w:b/>
          <w:sz w:val="18"/>
          <w:szCs w:val="18"/>
        </w:rPr>
        <w:t xml:space="preserve">8.14 </w:t>
      </w:r>
    </w:p>
    <w:p w:rsidR="008C2FBD" w:rsidRPr="00651CF5" w:rsidRDefault="008C2FBD" w:rsidP="0031670B">
      <w:pPr>
        <w:widowControl w:val="0"/>
        <w:tabs>
          <w:tab w:val="left" w:pos="142"/>
          <w:tab w:val="left" w:pos="709"/>
          <w:tab w:val="left" w:pos="1276"/>
        </w:tabs>
        <w:ind w:left="-426" w:firstLine="567"/>
        <w:jc w:val="both"/>
        <w:rPr>
          <w:rFonts w:ascii="Sylfaen" w:hAnsi="Sylfaen"/>
          <w:sz w:val="18"/>
          <w:szCs w:val="18"/>
        </w:rPr>
      </w:pPr>
      <w:r w:rsidRPr="00651CF5">
        <w:rPr>
          <w:rFonts w:ascii="Sylfaen" w:hAnsi="Sylfaen"/>
          <w:sz w:val="18"/>
          <w:szCs w:val="18"/>
        </w:rPr>
        <w:t>8.1</w:t>
      </w:r>
      <w:r w:rsidR="00F86C2C" w:rsidRPr="00FC335C">
        <w:rPr>
          <w:rFonts w:ascii="Sylfaen" w:hAnsi="Sylfaen"/>
          <w:sz w:val="18"/>
          <w:szCs w:val="18"/>
        </w:rPr>
        <w:t>5</w:t>
      </w:r>
      <w:r w:rsidRPr="00651CF5">
        <w:rPr>
          <w:rFonts w:ascii="Sylfaen" w:hAnsi="Sylfaen"/>
          <w:sz w:val="18"/>
          <w:szCs w:val="18"/>
        </w:rPr>
        <w:t>.</w:t>
      </w:r>
      <w:r w:rsidRPr="00651CF5">
        <w:rPr>
          <w:rFonts w:ascii="Sylfaen" w:hAnsi="Sylfaen"/>
          <w:sz w:val="18"/>
          <w:szCs w:val="18"/>
        </w:rPr>
        <w:tab/>
        <w:t>К отношениям, связанным с договором, применяется право Республики Армения.</w:t>
      </w:r>
    </w:p>
    <w:p w:rsidR="008C2FBD" w:rsidRPr="00651CF5" w:rsidRDefault="00F86C2C" w:rsidP="008C2FBD">
      <w:pPr>
        <w:widowControl w:val="0"/>
        <w:jc w:val="center"/>
        <w:rPr>
          <w:rFonts w:ascii="Sylfaen" w:hAnsi="Sylfaen"/>
          <w:b/>
          <w:sz w:val="18"/>
          <w:szCs w:val="18"/>
        </w:rPr>
      </w:pPr>
      <w:r w:rsidRPr="00FC335C">
        <w:rPr>
          <w:rFonts w:ascii="Sylfaen" w:hAnsi="Sylfaen"/>
          <w:b/>
          <w:sz w:val="18"/>
          <w:szCs w:val="18"/>
        </w:rPr>
        <w:t>9</w:t>
      </w:r>
      <w:r w:rsidR="008C2FBD" w:rsidRPr="00651CF5">
        <w:rPr>
          <w:rFonts w:ascii="Sylfaen" w:hAnsi="Sylfaen"/>
          <w:b/>
          <w:sz w:val="18"/>
          <w:szCs w:val="18"/>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8C2FBD" w:rsidRPr="00651CF5" w:rsidTr="00034872">
        <w:tc>
          <w:tcPr>
            <w:tcW w:w="4536" w:type="dxa"/>
          </w:tcPr>
          <w:p w:rsidR="008C2FBD" w:rsidRPr="00651CF5" w:rsidRDefault="008C2FBD" w:rsidP="00034872">
            <w:pPr>
              <w:widowControl w:val="0"/>
              <w:jc w:val="center"/>
              <w:rPr>
                <w:rFonts w:ascii="Sylfaen" w:hAnsi="Sylfaen" w:cs="Sylfaen"/>
                <w:b/>
                <w:bCs/>
                <w:sz w:val="18"/>
                <w:szCs w:val="18"/>
              </w:rPr>
            </w:pPr>
            <w:r w:rsidRPr="00651CF5">
              <w:rPr>
                <w:rFonts w:ascii="Sylfaen" w:hAnsi="Sylfaen"/>
                <w:b/>
                <w:sz w:val="18"/>
                <w:szCs w:val="18"/>
              </w:rPr>
              <w:t>ПОКУПАТЕЛЬ</w:t>
            </w:r>
          </w:p>
          <w:p w:rsidR="008C2FBD" w:rsidRPr="00651CF5" w:rsidRDefault="008C2FBD" w:rsidP="00034872">
            <w:pPr>
              <w:widowControl w:val="0"/>
              <w:jc w:val="center"/>
              <w:rPr>
                <w:rFonts w:ascii="Sylfaen" w:hAnsi="Sylfaen"/>
                <w:sz w:val="18"/>
                <w:szCs w:val="18"/>
                <w:lang w:val="en-US"/>
              </w:rPr>
            </w:pPr>
            <w:r w:rsidRPr="00651CF5">
              <w:rPr>
                <w:rFonts w:ascii="Sylfaen" w:hAnsi="Sylfaen"/>
                <w:sz w:val="18"/>
                <w:szCs w:val="18"/>
                <w:lang w:val="en-US"/>
              </w:rPr>
              <w:t>_______________________</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/подпись/</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М. П.</w:t>
            </w:r>
          </w:p>
        </w:tc>
        <w:tc>
          <w:tcPr>
            <w:tcW w:w="760" w:type="dxa"/>
          </w:tcPr>
          <w:p w:rsidR="008C2FBD" w:rsidRPr="00651CF5" w:rsidRDefault="008C2FBD" w:rsidP="00034872">
            <w:pPr>
              <w:widowControl w:val="0"/>
              <w:jc w:val="center"/>
              <w:rPr>
                <w:rFonts w:ascii="Sylfaen" w:hAnsi="Sylfaen"/>
                <w:sz w:val="18"/>
                <w:szCs w:val="18"/>
              </w:rPr>
            </w:pPr>
          </w:p>
        </w:tc>
        <w:tc>
          <w:tcPr>
            <w:tcW w:w="4343" w:type="dxa"/>
          </w:tcPr>
          <w:p w:rsidR="008C2FBD" w:rsidRPr="00651CF5" w:rsidRDefault="008C2FBD" w:rsidP="00034872">
            <w:pPr>
              <w:widowControl w:val="0"/>
              <w:jc w:val="center"/>
              <w:rPr>
                <w:rFonts w:ascii="Sylfaen" w:hAnsi="Sylfaen" w:cs="Sylfaen"/>
                <w:b/>
                <w:bCs/>
                <w:sz w:val="18"/>
                <w:szCs w:val="18"/>
              </w:rPr>
            </w:pPr>
            <w:r w:rsidRPr="00651CF5">
              <w:rPr>
                <w:rFonts w:ascii="Sylfaen" w:hAnsi="Sylfaen"/>
                <w:b/>
                <w:sz w:val="18"/>
                <w:szCs w:val="18"/>
              </w:rPr>
              <w:t>ПРОДАВЕЦ</w:t>
            </w:r>
          </w:p>
          <w:p w:rsidR="008C2FBD" w:rsidRPr="00651CF5" w:rsidRDefault="008C2FBD" w:rsidP="00034872">
            <w:pPr>
              <w:widowControl w:val="0"/>
              <w:jc w:val="center"/>
              <w:rPr>
                <w:rFonts w:ascii="Sylfaen" w:hAnsi="Sylfaen"/>
                <w:sz w:val="18"/>
                <w:szCs w:val="18"/>
                <w:lang w:val="en-US"/>
              </w:rPr>
            </w:pPr>
            <w:r w:rsidRPr="00651CF5">
              <w:rPr>
                <w:rFonts w:ascii="Sylfaen" w:hAnsi="Sylfaen"/>
                <w:sz w:val="18"/>
                <w:szCs w:val="18"/>
                <w:lang w:val="en-US"/>
              </w:rPr>
              <w:t>______________________</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/подпись/</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М. П.</w:t>
            </w:r>
          </w:p>
        </w:tc>
      </w:tr>
    </w:tbl>
    <w:p w:rsidR="008C2FBD" w:rsidRPr="00651CF5" w:rsidRDefault="008C2FBD" w:rsidP="008C2FBD">
      <w:pPr>
        <w:widowControl w:val="0"/>
        <w:ind w:firstLine="567"/>
        <w:jc w:val="both"/>
        <w:rPr>
          <w:rFonts w:ascii="Sylfaen" w:hAnsi="Sylfaen"/>
          <w:i/>
          <w:sz w:val="18"/>
          <w:szCs w:val="18"/>
          <w:lang w:val="hy-AM"/>
        </w:rPr>
      </w:pPr>
    </w:p>
    <w:p w:rsidR="008C2FBD" w:rsidRPr="00651CF5" w:rsidRDefault="008C2FBD" w:rsidP="008C2FBD">
      <w:pPr>
        <w:widowControl w:val="0"/>
        <w:ind w:firstLine="567"/>
        <w:jc w:val="both"/>
        <w:rPr>
          <w:rFonts w:ascii="Sylfaen" w:hAnsi="Sylfaen"/>
          <w:sz w:val="18"/>
          <w:szCs w:val="18"/>
        </w:rPr>
      </w:pPr>
      <w:r w:rsidRPr="00651CF5">
        <w:rPr>
          <w:rFonts w:ascii="Sylfaen" w:hAnsi="Sylfaen"/>
          <w:i/>
          <w:sz w:val="18"/>
          <w:szCs w:val="18"/>
        </w:rPr>
        <w:t>В случае необходимости в договор могут быть включены не</w:t>
      </w:r>
      <w:r w:rsidRPr="00651CF5">
        <w:rPr>
          <w:rFonts w:ascii="Sylfaen" w:hAnsi="Sylfaen" w:cs="Courier New"/>
          <w:i/>
          <w:sz w:val="18"/>
          <w:szCs w:val="18"/>
          <w:lang w:val="en-US"/>
        </w:rPr>
        <w:t> </w:t>
      </w:r>
      <w:r w:rsidRPr="00651CF5">
        <w:rPr>
          <w:rFonts w:ascii="Sylfaen" w:hAnsi="Sylfaen"/>
          <w:i/>
          <w:sz w:val="18"/>
          <w:szCs w:val="18"/>
        </w:rPr>
        <w:t>противоречащие законодательству Республики Армения положения.</w:t>
      </w:r>
    </w:p>
    <w:p w:rsidR="00071D1C" w:rsidRPr="009E01A4" w:rsidRDefault="00071D1C" w:rsidP="009E01A4">
      <w:pPr>
        <w:widowControl w:val="0"/>
        <w:ind w:left="-567"/>
        <w:jc w:val="right"/>
        <w:rPr>
          <w:rFonts w:ascii="GHEA Grapalat" w:hAnsi="GHEA Grapalat"/>
          <w:sz w:val="19"/>
          <w:szCs w:val="19"/>
        </w:rPr>
        <w:sectPr w:rsidR="00071D1C" w:rsidRPr="009E01A4" w:rsidSect="00FF2E85">
          <w:footerReference w:type="default" r:id="rId10"/>
          <w:footnotePr>
            <w:pos w:val="beneathText"/>
          </w:footnotePr>
          <w:pgSz w:w="11906" w:h="16838" w:code="9"/>
          <w:pgMar w:top="426" w:right="707" w:bottom="0" w:left="993" w:header="561" w:footer="561" w:gutter="0"/>
          <w:cols w:space="720"/>
          <w:docGrid w:linePitch="326"/>
        </w:sectPr>
      </w:pPr>
    </w:p>
    <w:p w:rsidR="0031670B" w:rsidRPr="00651CF5" w:rsidRDefault="0031670B" w:rsidP="0031670B">
      <w:pPr>
        <w:widowControl w:val="0"/>
        <w:jc w:val="right"/>
        <w:rPr>
          <w:rFonts w:ascii="Sylfaen" w:hAnsi="Sylfaen"/>
          <w:i/>
        </w:rPr>
      </w:pPr>
      <w:r w:rsidRPr="00651CF5">
        <w:rPr>
          <w:rFonts w:ascii="Sylfaen" w:hAnsi="Sylfaen"/>
          <w:i/>
        </w:rPr>
        <w:lastRenderedPageBreak/>
        <w:t>Приложение № 1</w:t>
      </w:r>
    </w:p>
    <w:p w:rsidR="0031670B" w:rsidRPr="00651CF5" w:rsidRDefault="0031670B" w:rsidP="0031670B">
      <w:pPr>
        <w:widowControl w:val="0"/>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A202AB" w:rsidRPr="00651CF5" w:rsidRDefault="00A202AB" w:rsidP="00A202AB">
      <w:pPr>
        <w:widowControl w:val="0"/>
        <w:jc w:val="center"/>
        <w:rPr>
          <w:rFonts w:ascii="Sylfaen" w:hAnsi="Sylfaen"/>
        </w:rPr>
      </w:pPr>
      <w:r w:rsidRPr="00651CF5">
        <w:rPr>
          <w:rFonts w:ascii="Sylfaen" w:hAnsi="Sylfaen"/>
        </w:rPr>
        <w:t>ТЕХНИЧЕСКАЯ ХАРАКТЕРИСТИКА-ГРАФИК ЗАКУПКИ</w:t>
      </w:r>
      <w:r w:rsidRPr="00651CF5">
        <w:rPr>
          <w:rStyle w:val="FootnoteReference"/>
          <w:rFonts w:ascii="Sylfaen" w:hAnsi="Sylfaen"/>
        </w:rPr>
        <w:footnoteReference w:customMarkFollows="1" w:id="12"/>
        <w:t>*</w:t>
      </w:r>
    </w:p>
    <w:p w:rsidR="00071D1C" w:rsidRPr="009E01A4" w:rsidRDefault="00071D1C" w:rsidP="009E01A4">
      <w:pPr>
        <w:widowControl w:val="0"/>
        <w:ind w:left="-567"/>
        <w:jc w:val="right"/>
        <w:rPr>
          <w:rFonts w:ascii="GHEA Grapalat" w:hAnsi="GHEA Grapalat"/>
          <w:i/>
          <w:sz w:val="19"/>
          <w:szCs w:val="19"/>
        </w:rPr>
      </w:pPr>
      <w:r w:rsidRPr="009E01A4">
        <w:rPr>
          <w:rFonts w:ascii="GHEA Grapalat" w:hAnsi="GHEA Grapalat"/>
          <w:i/>
          <w:sz w:val="19"/>
          <w:szCs w:val="19"/>
        </w:rPr>
        <w:lastRenderedPageBreak/>
        <w:t>Приложение № 2</w:t>
      </w:r>
    </w:p>
    <w:p w:rsidR="00071D1C" w:rsidRPr="009E01A4" w:rsidRDefault="00071D1C" w:rsidP="009E01A4">
      <w:pPr>
        <w:widowControl w:val="0"/>
        <w:ind w:left="-567"/>
        <w:rPr>
          <w:rFonts w:ascii="GHEA Grapalat" w:hAnsi="GHEA Grapalat"/>
          <w:i/>
          <w:sz w:val="19"/>
          <w:szCs w:val="19"/>
        </w:rPr>
      </w:pPr>
    </w:p>
    <w:p w:rsidR="00071D1C" w:rsidRPr="009E01A4" w:rsidRDefault="00071D1C" w:rsidP="009E01A4">
      <w:pPr>
        <w:widowControl w:val="0"/>
        <w:ind w:left="-567"/>
        <w:rPr>
          <w:rFonts w:ascii="GHEA Grapalat" w:hAnsi="GHEA Grapalat"/>
          <w:sz w:val="19"/>
          <w:szCs w:val="19"/>
        </w:rPr>
        <w:sectPr w:rsidR="00071D1C" w:rsidRPr="009E01A4" w:rsidSect="009C0062">
          <w:footnotePr>
            <w:pos w:val="beneathText"/>
          </w:footnotePr>
          <w:pgSz w:w="16838" w:h="11906" w:orient="landscape" w:code="9"/>
          <w:pgMar w:top="426" w:right="707" w:bottom="1418" w:left="1418" w:header="561" w:footer="561" w:gutter="0"/>
          <w:cols w:space="720"/>
        </w:sectPr>
      </w:pPr>
    </w:p>
    <w:p w:rsidR="00071D1C" w:rsidRPr="009E01A4" w:rsidRDefault="00071D1C" w:rsidP="009E01A4">
      <w:pPr>
        <w:widowControl w:val="0"/>
        <w:ind w:left="-567"/>
        <w:jc w:val="right"/>
        <w:rPr>
          <w:rFonts w:ascii="GHEA Grapalat" w:hAnsi="GHEA Grapalat"/>
          <w:i/>
          <w:sz w:val="19"/>
          <w:szCs w:val="19"/>
        </w:rPr>
      </w:pPr>
      <w:r w:rsidRPr="009E01A4">
        <w:rPr>
          <w:rFonts w:ascii="GHEA Grapalat" w:hAnsi="GHEA Grapalat"/>
          <w:i/>
          <w:sz w:val="19"/>
          <w:szCs w:val="19"/>
        </w:rPr>
        <w:lastRenderedPageBreak/>
        <w:t>Приложение № 3</w:t>
      </w:r>
    </w:p>
    <w:p w:rsidR="00071D1C" w:rsidRPr="009E01A4" w:rsidRDefault="00071D1C" w:rsidP="009E01A4">
      <w:pPr>
        <w:widowControl w:val="0"/>
        <w:ind w:left="-567"/>
        <w:jc w:val="right"/>
        <w:rPr>
          <w:rFonts w:ascii="GHEA Grapalat" w:hAnsi="GHEA Grapalat"/>
          <w:i/>
          <w:sz w:val="19"/>
          <w:szCs w:val="19"/>
        </w:rPr>
      </w:pPr>
      <w:r w:rsidRPr="009E01A4">
        <w:rPr>
          <w:rFonts w:ascii="GHEA Grapalat" w:hAnsi="GHEA Grapalat"/>
          <w:i/>
          <w:sz w:val="19"/>
          <w:szCs w:val="19"/>
        </w:rPr>
        <w:t xml:space="preserve">к Договору под кодом </w:t>
      </w:r>
      <w:r w:rsidR="00E67FD5" w:rsidRPr="009E01A4">
        <w:rPr>
          <w:rFonts w:ascii="GHEA Grapalat" w:hAnsi="GHEA Grapalat"/>
          <w:i/>
          <w:sz w:val="19"/>
          <w:szCs w:val="19"/>
        </w:rPr>
        <w:br/>
      </w:r>
      <w:r w:rsidRPr="009E01A4">
        <w:rPr>
          <w:rFonts w:ascii="GHEA Grapalat" w:hAnsi="GHEA Grapalat"/>
          <w:i/>
          <w:sz w:val="19"/>
          <w:szCs w:val="19"/>
        </w:rPr>
        <w:t xml:space="preserve">заключенному </w:t>
      </w:r>
      <w:r w:rsidR="006132ED" w:rsidRPr="009E01A4">
        <w:rPr>
          <w:rFonts w:ascii="GHEA Grapalat" w:hAnsi="GHEA Grapalat"/>
          <w:i/>
          <w:sz w:val="19"/>
          <w:szCs w:val="19"/>
        </w:rPr>
        <w:t>"</w:t>
      </w:r>
      <w:r w:rsidR="00D52566" w:rsidRPr="009E01A4">
        <w:rPr>
          <w:rFonts w:ascii="GHEA Grapalat" w:hAnsi="GHEA Grapalat"/>
          <w:i/>
          <w:sz w:val="19"/>
          <w:szCs w:val="19"/>
        </w:rPr>
        <w:tab/>
      </w:r>
      <w:r w:rsidR="006132ED" w:rsidRPr="009E01A4">
        <w:rPr>
          <w:rFonts w:ascii="GHEA Grapalat" w:hAnsi="GHEA Grapalat"/>
          <w:i/>
          <w:sz w:val="19"/>
          <w:szCs w:val="19"/>
        </w:rPr>
        <w:t>"</w:t>
      </w:r>
      <w:r w:rsidR="00D52566" w:rsidRPr="009E01A4">
        <w:rPr>
          <w:rFonts w:ascii="GHEA Grapalat" w:hAnsi="GHEA Grapalat"/>
          <w:i/>
          <w:sz w:val="19"/>
          <w:szCs w:val="19"/>
        </w:rPr>
        <w:tab/>
      </w:r>
      <w:r w:rsidRPr="009E01A4">
        <w:rPr>
          <w:rFonts w:ascii="GHEA Grapalat" w:hAnsi="GHEA Grapalat"/>
          <w:i/>
          <w:sz w:val="19"/>
          <w:szCs w:val="19"/>
        </w:rPr>
        <w:t>20</w:t>
      </w:r>
      <w:r w:rsidR="00D52566" w:rsidRPr="009E01A4">
        <w:rPr>
          <w:rFonts w:ascii="GHEA Grapalat" w:hAnsi="GHEA Grapalat"/>
          <w:i/>
          <w:sz w:val="19"/>
          <w:szCs w:val="19"/>
        </w:rPr>
        <w:tab/>
      </w:r>
      <w:r w:rsidRPr="009E01A4">
        <w:rPr>
          <w:rFonts w:ascii="GHEA Grapalat" w:hAnsi="GHEA Grapalat"/>
          <w:i/>
          <w:sz w:val="19"/>
          <w:szCs w:val="19"/>
        </w:rPr>
        <w:t>г.</w:t>
      </w:r>
    </w:p>
    <w:p w:rsidR="00071D1C" w:rsidRPr="009E01A4" w:rsidRDefault="00071D1C" w:rsidP="009E01A4">
      <w:pPr>
        <w:widowControl w:val="0"/>
        <w:ind w:left="-567" w:firstLine="142"/>
        <w:jc w:val="center"/>
        <w:rPr>
          <w:rFonts w:ascii="GHEA Grapalat" w:hAnsi="GHEA Grapalat" w:cs="Sylfaen"/>
          <w:b/>
          <w:sz w:val="19"/>
          <w:szCs w:val="19"/>
        </w:rPr>
      </w:pPr>
    </w:p>
    <w:tbl>
      <w:tblPr>
        <w:tblW w:w="9750" w:type="dxa"/>
        <w:jc w:val="center"/>
        <w:tblCellSpacing w:w="7" w:type="dxa"/>
        <w:tblCellMar>
          <w:left w:w="0" w:type="dxa"/>
          <w:right w:w="0" w:type="dxa"/>
        </w:tblCellMar>
        <w:tblLook w:val="0000" w:firstRow="0" w:lastRow="0" w:firstColumn="0" w:lastColumn="0" w:noHBand="0" w:noVBand="0"/>
      </w:tblPr>
      <w:tblGrid>
        <w:gridCol w:w="4650"/>
        <w:gridCol w:w="5100"/>
      </w:tblGrid>
      <w:tr w:rsidR="00B138F3" w:rsidRPr="009E01A4" w:rsidTr="007A2020">
        <w:trPr>
          <w:tblCellSpacing w:w="7" w:type="dxa"/>
          <w:jc w:val="center"/>
        </w:trPr>
        <w:tc>
          <w:tcPr>
            <w:tcW w:w="0" w:type="auto"/>
            <w:vAlign w:val="center"/>
          </w:tcPr>
          <w:p w:rsidR="0038400D" w:rsidRPr="009E01A4" w:rsidRDefault="00EB713D"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Сторона договора </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______________________</w:t>
            </w:r>
            <w:r w:rsidR="00E67FD5" w:rsidRPr="009E01A4">
              <w:rPr>
                <w:rFonts w:ascii="GHEA Grapalat" w:hAnsi="GHEA Grapalat"/>
                <w:sz w:val="19"/>
                <w:szCs w:val="19"/>
              </w:rPr>
              <w:t>___</w:t>
            </w:r>
            <w:r w:rsidRPr="009E01A4">
              <w:rPr>
                <w:rFonts w:ascii="GHEA Grapalat" w:hAnsi="GHEA Grapalat"/>
                <w:sz w:val="19"/>
                <w:szCs w:val="19"/>
              </w:rPr>
              <w:t>_</w:t>
            </w:r>
            <w:r w:rsidR="00E67FD5" w:rsidRPr="009E01A4">
              <w:rPr>
                <w:rFonts w:ascii="GHEA Grapalat" w:hAnsi="GHEA Grapalat"/>
                <w:sz w:val="19"/>
                <w:szCs w:val="19"/>
              </w:rPr>
              <w:t>_</w:t>
            </w:r>
            <w:r w:rsidRPr="009E01A4">
              <w:rPr>
                <w:rFonts w:ascii="GHEA Grapalat" w:hAnsi="GHEA Grapalat"/>
                <w:sz w:val="19"/>
                <w:szCs w:val="19"/>
              </w:rPr>
              <w:t>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w:t>
            </w:r>
            <w:r w:rsidR="00E67FD5" w:rsidRPr="009E01A4">
              <w:rPr>
                <w:rFonts w:ascii="GHEA Grapalat" w:hAnsi="GHEA Grapalat"/>
                <w:sz w:val="19"/>
                <w:szCs w:val="19"/>
              </w:rPr>
              <w:t>__</w:t>
            </w:r>
            <w:r w:rsidRPr="009E01A4">
              <w:rPr>
                <w:rFonts w:ascii="GHEA Grapalat" w:hAnsi="GHEA Grapalat"/>
                <w:sz w:val="19"/>
                <w:szCs w:val="19"/>
              </w:rPr>
              <w:t>_______</w:t>
            </w:r>
            <w:r w:rsidR="00E67FD5" w:rsidRPr="009E01A4">
              <w:rPr>
                <w:rFonts w:ascii="GHEA Grapalat" w:hAnsi="GHEA Grapalat"/>
                <w:sz w:val="19"/>
                <w:szCs w:val="19"/>
              </w:rPr>
              <w:t>_</w:t>
            </w:r>
            <w:r w:rsidRPr="009E01A4">
              <w:rPr>
                <w:rFonts w:ascii="GHEA Grapalat" w:hAnsi="GHEA Grapalat"/>
                <w:sz w:val="19"/>
                <w:szCs w:val="19"/>
              </w:rPr>
              <w:t>___</w:t>
            </w:r>
            <w:r w:rsidR="00E67FD5" w:rsidRPr="009E01A4">
              <w:rPr>
                <w:rFonts w:ascii="GHEA Grapalat" w:hAnsi="GHEA Grapalat"/>
                <w:sz w:val="19"/>
                <w:szCs w:val="19"/>
              </w:rPr>
              <w:t>_</w:t>
            </w:r>
            <w:r w:rsidRPr="009E01A4">
              <w:rPr>
                <w:rFonts w:ascii="GHEA Grapalat" w:hAnsi="GHEA Grapalat"/>
                <w:sz w:val="19"/>
                <w:szCs w:val="19"/>
              </w:rPr>
              <w:t>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место нахождения ____________</w:t>
            </w:r>
            <w:r w:rsidR="00E67FD5" w:rsidRPr="009E01A4">
              <w:rPr>
                <w:rFonts w:ascii="GHEA Grapalat" w:hAnsi="GHEA Grapalat"/>
                <w:sz w:val="19"/>
                <w:szCs w:val="19"/>
              </w:rPr>
              <w:t>_</w:t>
            </w:r>
            <w:r w:rsidRPr="009E01A4">
              <w:rPr>
                <w:rFonts w:ascii="GHEA Grapalat" w:hAnsi="GHEA Grapalat"/>
                <w:sz w:val="19"/>
                <w:szCs w:val="19"/>
              </w:rPr>
              <w:t>__</w:t>
            </w:r>
          </w:p>
          <w:p w:rsidR="0038400D" w:rsidRPr="009E01A4" w:rsidRDefault="00E67FD5" w:rsidP="009E01A4">
            <w:pPr>
              <w:widowControl w:val="0"/>
              <w:ind w:left="-567"/>
              <w:jc w:val="center"/>
              <w:rPr>
                <w:rFonts w:ascii="GHEA Grapalat" w:hAnsi="GHEA Grapalat"/>
                <w:iCs/>
                <w:sz w:val="19"/>
                <w:szCs w:val="19"/>
              </w:rPr>
            </w:pPr>
            <w:r w:rsidRPr="009E01A4">
              <w:rPr>
                <w:rFonts w:ascii="GHEA Grapalat" w:hAnsi="GHEA Grapalat"/>
                <w:sz w:val="19"/>
                <w:szCs w:val="19"/>
              </w:rPr>
              <w:t>Р/С____________________________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УНН______________________</w:t>
            </w:r>
            <w:r w:rsidR="00E67FD5" w:rsidRPr="009E01A4">
              <w:rPr>
                <w:rFonts w:ascii="GHEA Grapalat" w:hAnsi="GHEA Grapalat"/>
                <w:sz w:val="19"/>
                <w:szCs w:val="19"/>
              </w:rPr>
              <w:t>____</w:t>
            </w:r>
            <w:r w:rsidRPr="009E01A4">
              <w:rPr>
                <w:rFonts w:ascii="GHEA Grapalat" w:hAnsi="GHEA Grapalat"/>
                <w:sz w:val="19"/>
                <w:szCs w:val="19"/>
              </w:rPr>
              <w:t>_</w:t>
            </w:r>
          </w:p>
        </w:tc>
        <w:tc>
          <w:tcPr>
            <w:tcW w:w="0" w:type="auto"/>
            <w:vAlign w:val="center"/>
          </w:tcPr>
          <w:p w:rsidR="0038400D" w:rsidRPr="009E01A4" w:rsidRDefault="00E67FD5"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Заказчик </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w:t>
            </w:r>
            <w:r w:rsidR="00E67FD5" w:rsidRPr="009E01A4">
              <w:rPr>
                <w:rFonts w:ascii="GHEA Grapalat" w:hAnsi="GHEA Grapalat"/>
                <w:sz w:val="19"/>
                <w:szCs w:val="19"/>
              </w:rPr>
              <w:t>_____</w:t>
            </w:r>
            <w:r w:rsidRPr="009E01A4">
              <w:rPr>
                <w:rFonts w:ascii="GHEA Grapalat" w:hAnsi="GHEA Grapalat"/>
                <w:sz w:val="19"/>
                <w:szCs w:val="19"/>
              </w:rPr>
              <w:t>________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w:t>
            </w:r>
            <w:r w:rsidR="00E67FD5" w:rsidRPr="009E01A4">
              <w:rPr>
                <w:rFonts w:ascii="GHEA Grapalat" w:hAnsi="GHEA Grapalat"/>
                <w:sz w:val="19"/>
                <w:szCs w:val="19"/>
              </w:rPr>
              <w:t>_____</w:t>
            </w:r>
            <w:r w:rsidRPr="009E01A4">
              <w:rPr>
                <w:rFonts w:ascii="GHEA Grapalat" w:hAnsi="GHEA Grapalat"/>
                <w:sz w:val="19"/>
                <w:szCs w:val="19"/>
              </w:rPr>
              <w:t>________</w:t>
            </w:r>
          </w:p>
          <w:p w:rsidR="0038400D" w:rsidRPr="009E01A4" w:rsidRDefault="00E67FD5"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место нахождения </w:t>
            </w:r>
            <w:r w:rsidR="0038400D" w:rsidRPr="009E01A4">
              <w:rPr>
                <w:rFonts w:ascii="GHEA Grapalat" w:hAnsi="GHEA Grapalat"/>
                <w:sz w:val="19"/>
                <w:szCs w:val="19"/>
              </w:rPr>
              <w:t>_________________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Р/С________________________</w:t>
            </w:r>
            <w:r w:rsidR="00E67FD5" w:rsidRPr="009E01A4">
              <w:rPr>
                <w:rFonts w:ascii="GHEA Grapalat" w:hAnsi="GHEA Grapalat"/>
                <w:sz w:val="19"/>
                <w:szCs w:val="19"/>
              </w:rPr>
              <w:t>___</w:t>
            </w:r>
            <w:r w:rsidRPr="009E01A4">
              <w:rPr>
                <w:rFonts w:ascii="GHEA Grapalat" w:hAnsi="GHEA Grapalat"/>
                <w:sz w:val="19"/>
                <w:szCs w:val="19"/>
              </w:rPr>
              <w:t>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УНН______________________</w:t>
            </w:r>
            <w:r w:rsidR="00E67FD5" w:rsidRPr="009E01A4">
              <w:rPr>
                <w:rFonts w:ascii="GHEA Grapalat" w:hAnsi="GHEA Grapalat"/>
                <w:sz w:val="19"/>
                <w:szCs w:val="19"/>
              </w:rPr>
              <w:t>___</w:t>
            </w:r>
            <w:r w:rsidRPr="009E01A4">
              <w:rPr>
                <w:rFonts w:ascii="GHEA Grapalat" w:hAnsi="GHEA Grapalat"/>
                <w:sz w:val="19"/>
                <w:szCs w:val="19"/>
              </w:rPr>
              <w:t>_____</w:t>
            </w:r>
          </w:p>
        </w:tc>
      </w:tr>
    </w:tbl>
    <w:p w:rsidR="0038400D" w:rsidRPr="009E01A4" w:rsidRDefault="0038400D" w:rsidP="009E01A4">
      <w:pPr>
        <w:widowControl w:val="0"/>
        <w:ind w:left="-567" w:firstLine="375"/>
        <w:rPr>
          <w:rFonts w:ascii="GHEA Grapalat" w:hAnsi="GHEA Grapalat"/>
          <w:iCs/>
          <w:sz w:val="19"/>
          <w:szCs w:val="19"/>
        </w:rPr>
      </w:pPr>
    </w:p>
    <w:p w:rsidR="0038400D" w:rsidRPr="009E01A4" w:rsidRDefault="0038400D" w:rsidP="009E01A4">
      <w:pPr>
        <w:widowControl w:val="0"/>
        <w:ind w:left="-567" w:right="467"/>
        <w:jc w:val="center"/>
        <w:rPr>
          <w:rFonts w:ascii="GHEA Grapalat" w:hAnsi="GHEA Grapalat"/>
          <w:iCs/>
          <w:sz w:val="19"/>
          <w:szCs w:val="19"/>
        </w:rPr>
      </w:pPr>
      <w:r w:rsidRPr="009E01A4">
        <w:rPr>
          <w:rFonts w:ascii="GHEA Grapalat" w:hAnsi="GHEA Grapalat"/>
          <w:b/>
          <w:sz w:val="19"/>
          <w:szCs w:val="19"/>
        </w:rPr>
        <w:t>АКТ №</w:t>
      </w:r>
    </w:p>
    <w:p w:rsidR="0038400D" w:rsidRPr="009E01A4" w:rsidRDefault="0038400D" w:rsidP="009E01A4">
      <w:pPr>
        <w:widowControl w:val="0"/>
        <w:ind w:left="-567" w:right="467"/>
        <w:jc w:val="center"/>
        <w:rPr>
          <w:rFonts w:ascii="GHEA Grapalat" w:hAnsi="GHEA Grapalat"/>
          <w:b/>
          <w:bCs/>
          <w:iCs/>
          <w:sz w:val="19"/>
          <w:szCs w:val="19"/>
        </w:rPr>
      </w:pPr>
      <w:r w:rsidRPr="009E01A4">
        <w:rPr>
          <w:rFonts w:ascii="GHEA Grapalat" w:hAnsi="GHEA Grapalat"/>
          <w:b/>
          <w:sz w:val="19"/>
          <w:szCs w:val="19"/>
        </w:rPr>
        <w:t xml:space="preserve">ПРИЕМА-ПЕРЕДАЧИ РЕЗУЛЬТАТОВ </w:t>
      </w:r>
      <w:r w:rsidR="00AB4EAB" w:rsidRPr="009E01A4">
        <w:rPr>
          <w:rFonts w:ascii="GHEA Grapalat" w:hAnsi="GHEA Grapalat"/>
          <w:b/>
          <w:sz w:val="19"/>
          <w:szCs w:val="19"/>
        </w:rPr>
        <w:br/>
      </w:r>
      <w:r w:rsidRPr="009E01A4">
        <w:rPr>
          <w:rFonts w:ascii="GHEA Grapalat" w:hAnsi="GHEA Grapalat"/>
          <w:b/>
          <w:sz w:val="19"/>
          <w:szCs w:val="19"/>
        </w:rPr>
        <w:t>ИСПОЛНЕНИЯ ДОГОВОРАИЛИ ЕГО ЧАСТИ</w:t>
      </w:r>
    </w:p>
    <w:p w:rsidR="0038400D" w:rsidRPr="009E01A4" w:rsidRDefault="0038400D" w:rsidP="009E01A4">
      <w:pPr>
        <w:pStyle w:val="BodyTextIndent"/>
        <w:widowControl w:val="0"/>
        <w:spacing w:line="240" w:lineRule="auto"/>
        <w:ind w:left="-567" w:firstLine="0"/>
        <w:jc w:val="center"/>
        <w:rPr>
          <w:rFonts w:ascii="GHEA Grapalat" w:hAnsi="GHEA Grapalat"/>
          <w:b/>
          <w:bCs/>
          <w:iCs/>
          <w:sz w:val="19"/>
          <w:szCs w:val="19"/>
        </w:rPr>
      </w:pPr>
    </w:p>
    <w:p w:rsidR="0038400D" w:rsidRPr="009E01A4" w:rsidRDefault="0038400D" w:rsidP="009E01A4">
      <w:pPr>
        <w:pStyle w:val="BodyTextIndent"/>
        <w:widowControl w:val="0"/>
        <w:tabs>
          <w:tab w:val="left" w:pos="1134"/>
          <w:tab w:val="left" w:pos="1843"/>
        </w:tabs>
        <w:spacing w:line="240" w:lineRule="auto"/>
        <w:ind w:left="-567" w:firstLine="540"/>
        <w:rPr>
          <w:rFonts w:ascii="GHEA Grapalat" w:hAnsi="GHEA Grapalat"/>
          <w:iCs/>
          <w:sz w:val="19"/>
          <w:szCs w:val="19"/>
        </w:rPr>
      </w:pPr>
      <w:r w:rsidRPr="009E01A4">
        <w:rPr>
          <w:rFonts w:ascii="GHEA Grapalat" w:hAnsi="GHEA Grapalat"/>
          <w:sz w:val="19"/>
          <w:szCs w:val="19"/>
        </w:rPr>
        <w:t>"</w:t>
      </w:r>
      <w:r w:rsidR="00D52566" w:rsidRPr="009E01A4">
        <w:rPr>
          <w:rFonts w:ascii="GHEA Grapalat" w:hAnsi="GHEA Grapalat"/>
          <w:sz w:val="19"/>
          <w:szCs w:val="19"/>
        </w:rPr>
        <w:tab/>
      </w:r>
      <w:r w:rsidRPr="009E01A4">
        <w:rPr>
          <w:rFonts w:ascii="GHEA Grapalat" w:hAnsi="GHEA Grapalat"/>
          <w:sz w:val="19"/>
          <w:szCs w:val="19"/>
        </w:rPr>
        <w:t>" "</w:t>
      </w:r>
      <w:r w:rsidR="00D52566" w:rsidRPr="009E01A4">
        <w:rPr>
          <w:rFonts w:ascii="GHEA Grapalat" w:hAnsi="GHEA Grapalat"/>
          <w:sz w:val="19"/>
          <w:szCs w:val="19"/>
        </w:rPr>
        <w:tab/>
      </w:r>
      <w:r w:rsidRPr="009E01A4">
        <w:rPr>
          <w:rFonts w:ascii="GHEA Grapalat" w:hAnsi="GHEA Grapalat"/>
          <w:sz w:val="19"/>
          <w:szCs w:val="19"/>
        </w:rPr>
        <w:t>"20</w:t>
      </w:r>
      <w:r w:rsidR="00D52566" w:rsidRPr="009E01A4">
        <w:rPr>
          <w:rFonts w:ascii="GHEA Grapalat" w:hAnsi="GHEA Grapalat"/>
          <w:sz w:val="19"/>
          <w:szCs w:val="19"/>
        </w:rPr>
        <w:tab/>
      </w:r>
      <w:r w:rsidRPr="009E01A4">
        <w:rPr>
          <w:rFonts w:ascii="GHEA Grapalat" w:hAnsi="GHEA Grapalat"/>
          <w:sz w:val="19"/>
          <w:szCs w:val="19"/>
        </w:rPr>
        <w:t>г.</w:t>
      </w:r>
    </w:p>
    <w:p w:rsidR="0038400D" w:rsidRPr="009E01A4" w:rsidRDefault="0038400D" w:rsidP="009E01A4">
      <w:pPr>
        <w:pStyle w:val="NormalWeb"/>
        <w:widowControl w:val="0"/>
        <w:spacing w:before="0" w:beforeAutospacing="0" w:after="0" w:afterAutospacing="0"/>
        <w:ind w:left="-567"/>
        <w:rPr>
          <w:rFonts w:ascii="GHEA Grapalat" w:hAnsi="GHEA Grapalat"/>
          <w:sz w:val="19"/>
          <w:szCs w:val="19"/>
        </w:rPr>
      </w:pPr>
      <w:r w:rsidRPr="009E01A4">
        <w:rPr>
          <w:rFonts w:ascii="GHEA Grapalat" w:hAnsi="GHEA Grapalat"/>
          <w:sz w:val="19"/>
          <w:szCs w:val="19"/>
        </w:rPr>
        <w:t>Наименование договора (далее — Договор)</w:t>
      </w:r>
      <w:r w:rsidR="00196F14" w:rsidRPr="009E01A4">
        <w:rPr>
          <w:rFonts w:ascii="GHEA Grapalat" w:hAnsi="GHEA Grapalat"/>
          <w:sz w:val="19"/>
          <w:szCs w:val="19"/>
        </w:rPr>
        <w:t>_</w:t>
      </w:r>
      <w:r w:rsidR="00F71F29" w:rsidRPr="009E01A4">
        <w:rPr>
          <w:rFonts w:ascii="GHEA Grapalat" w:hAnsi="GHEA Grapalat"/>
          <w:sz w:val="19"/>
          <w:szCs w:val="19"/>
        </w:rPr>
        <w:t>_______</w:t>
      </w:r>
      <w:r w:rsidR="00196F14" w:rsidRPr="009E01A4">
        <w:rPr>
          <w:rFonts w:ascii="GHEA Grapalat" w:hAnsi="GHEA Grapalat"/>
          <w:sz w:val="19"/>
          <w:szCs w:val="19"/>
        </w:rPr>
        <w:t>_</w:t>
      </w:r>
      <w:r w:rsidR="00F71F29" w:rsidRPr="009E01A4">
        <w:rPr>
          <w:rFonts w:ascii="GHEA Grapalat" w:hAnsi="GHEA Grapalat"/>
          <w:sz w:val="19"/>
          <w:szCs w:val="19"/>
        </w:rPr>
        <w:t>__</w:t>
      </w:r>
      <w:r w:rsidR="00196F14" w:rsidRPr="009E01A4">
        <w:rPr>
          <w:rFonts w:ascii="GHEA Grapalat" w:hAnsi="GHEA Grapalat"/>
          <w:sz w:val="19"/>
          <w:szCs w:val="19"/>
        </w:rPr>
        <w:t>_____</w:t>
      </w:r>
      <w:r w:rsidRPr="009E01A4">
        <w:rPr>
          <w:rFonts w:ascii="GHEA Grapalat" w:hAnsi="GHEA Grapalat"/>
          <w:sz w:val="19"/>
          <w:szCs w:val="19"/>
        </w:rPr>
        <w:t>__________________</w:t>
      </w:r>
    </w:p>
    <w:p w:rsidR="0038400D" w:rsidRPr="009E01A4" w:rsidRDefault="0038400D" w:rsidP="009E01A4">
      <w:pPr>
        <w:pStyle w:val="NormalWeb"/>
        <w:widowControl w:val="0"/>
        <w:spacing w:before="0" w:beforeAutospacing="0" w:after="0" w:afterAutospacing="0"/>
        <w:ind w:left="-567"/>
        <w:rPr>
          <w:rFonts w:ascii="GHEA Grapalat" w:hAnsi="GHEA Grapalat"/>
          <w:sz w:val="19"/>
          <w:szCs w:val="19"/>
        </w:rPr>
      </w:pPr>
      <w:r w:rsidRPr="009E01A4">
        <w:rPr>
          <w:rFonts w:ascii="GHEA Grapalat" w:hAnsi="GHEA Grapalat"/>
          <w:sz w:val="19"/>
          <w:szCs w:val="19"/>
        </w:rPr>
        <w:t>Дата заключения Договора "___</w:t>
      </w:r>
      <w:r w:rsidR="00196F14" w:rsidRPr="009E01A4">
        <w:rPr>
          <w:rFonts w:ascii="GHEA Grapalat" w:hAnsi="GHEA Grapalat"/>
          <w:sz w:val="19"/>
          <w:szCs w:val="19"/>
        </w:rPr>
        <w:t>___</w:t>
      </w:r>
      <w:r w:rsidR="00F71F29" w:rsidRPr="009E01A4">
        <w:rPr>
          <w:rFonts w:ascii="GHEA Grapalat" w:hAnsi="GHEA Grapalat"/>
          <w:sz w:val="19"/>
          <w:szCs w:val="19"/>
        </w:rPr>
        <w:t>___</w:t>
      </w:r>
      <w:r w:rsidRPr="009E01A4">
        <w:rPr>
          <w:rFonts w:ascii="GHEA Grapalat" w:hAnsi="GHEA Grapalat"/>
          <w:sz w:val="19"/>
          <w:szCs w:val="19"/>
        </w:rPr>
        <w:t>_" "______</w:t>
      </w:r>
      <w:r w:rsidR="00196F14" w:rsidRPr="009E01A4">
        <w:rPr>
          <w:rFonts w:ascii="GHEA Grapalat" w:hAnsi="GHEA Grapalat"/>
          <w:sz w:val="19"/>
          <w:szCs w:val="19"/>
        </w:rPr>
        <w:t>_______</w:t>
      </w:r>
      <w:r w:rsidRPr="009E01A4">
        <w:rPr>
          <w:rFonts w:ascii="GHEA Grapalat" w:hAnsi="GHEA Grapalat"/>
          <w:sz w:val="19"/>
          <w:szCs w:val="19"/>
        </w:rPr>
        <w:t xml:space="preserve">__________" 20 </w:t>
      </w:r>
      <w:r w:rsidR="00196F14" w:rsidRPr="009E01A4">
        <w:rPr>
          <w:rFonts w:ascii="GHEA Grapalat" w:hAnsi="GHEA Grapalat"/>
          <w:sz w:val="19"/>
          <w:szCs w:val="19"/>
        </w:rPr>
        <w:t>___</w:t>
      </w:r>
      <w:r w:rsidR="00F71F29" w:rsidRPr="009E01A4">
        <w:rPr>
          <w:rFonts w:ascii="GHEA Grapalat" w:hAnsi="GHEA Grapalat"/>
          <w:sz w:val="19"/>
          <w:szCs w:val="19"/>
        </w:rPr>
        <w:t>___</w:t>
      </w:r>
      <w:r w:rsidRPr="009E01A4">
        <w:rPr>
          <w:rFonts w:ascii="GHEA Grapalat" w:hAnsi="GHEA Grapalat"/>
          <w:sz w:val="19"/>
          <w:szCs w:val="19"/>
        </w:rPr>
        <w:t xml:space="preserve"> г.</w:t>
      </w:r>
    </w:p>
    <w:p w:rsidR="0038400D" w:rsidRPr="009E01A4" w:rsidRDefault="0038400D" w:rsidP="009E01A4">
      <w:pPr>
        <w:pStyle w:val="NormalWeb"/>
        <w:widowControl w:val="0"/>
        <w:spacing w:before="0" w:beforeAutospacing="0" w:after="0" w:afterAutospacing="0"/>
        <w:ind w:left="-567"/>
        <w:rPr>
          <w:rFonts w:ascii="GHEA Grapalat" w:hAnsi="GHEA Grapalat"/>
          <w:sz w:val="19"/>
          <w:szCs w:val="19"/>
        </w:rPr>
      </w:pPr>
      <w:r w:rsidRPr="009E01A4">
        <w:rPr>
          <w:rFonts w:ascii="GHEA Grapalat" w:hAnsi="GHEA Grapalat"/>
          <w:sz w:val="19"/>
          <w:szCs w:val="19"/>
        </w:rPr>
        <w:t>Номер Договора ____</w:t>
      </w:r>
      <w:r w:rsidR="00196F14" w:rsidRPr="009E01A4">
        <w:rPr>
          <w:rFonts w:ascii="GHEA Grapalat" w:hAnsi="GHEA Grapalat"/>
          <w:sz w:val="19"/>
          <w:szCs w:val="19"/>
        </w:rPr>
        <w:t>_____________</w:t>
      </w:r>
      <w:r w:rsidR="00F71F29" w:rsidRPr="009E01A4">
        <w:rPr>
          <w:rFonts w:ascii="GHEA Grapalat" w:hAnsi="GHEA Grapalat"/>
          <w:sz w:val="19"/>
          <w:szCs w:val="19"/>
        </w:rPr>
        <w:t>___________________________________</w:t>
      </w:r>
      <w:r w:rsidRPr="009E01A4">
        <w:rPr>
          <w:rFonts w:ascii="GHEA Grapalat" w:hAnsi="GHEA Grapalat"/>
          <w:sz w:val="19"/>
          <w:szCs w:val="19"/>
        </w:rPr>
        <w:t>______</w:t>
      </w:r>
    </w:p>
    <w:p w:rsidR="0038400D" w:rsidRPr="009E01A4" w:rsidRDefault="0038400D" w:rsidP="00E9428F">
      <w:pPr>
        <w:widowControl w:val="0"/>
        <w:tabs>
          <w:tab w:val="left" w:pos="5954"/>
          <w:tab w:val="left" w:pos="6663"/>
          <w:tab w:val="left" w:pos="7513"/>
        </w:tabs>
        <w:ind w:left="-567"/>
        <w:jc w:val="both"/>
        <w:rPr>
          <w:rFonts w:ascii="GHEA Grapalat" w:hAnsi="GHEA Grapalat"/>
          <w:iCs/>
          <w:sz w:val="19"/>
          <w:szCs w:val="19"/>
        </w:rPr>
      </w:pPr>
      <w:r w:rsidRPr="009E01A4">
        <w:rPr>
          <w:rFonts w:ascii="GHEA Grapalat" w:hAnsi="GHEA Grapalat"/>
          <w:sz w:val="19"/>
          <w:szCs w:val="19"/>
        </w:rPr>
        <w:t>Заказчик и сторона Договора, принимая за основание относящийся к исполнению договора счет-фактуру N __</w:t>
      </w:r>
      <w:r w:rsidR="00F71F29" w:rsidRPr="009E01A4">
        <w:rPr>
          <w:rFonts w:ascii="GHEA Grapalat" w:hAnsi="GHEA Grapalat"/>
          <w:sz w:val="19"/>
          <w:szCs w:val="19"/>
        </w:rPr>
        <w:t>_____</w:t>
      </w:r>
      <w:r w:rsidRPr="009E01A4">
        <w:rPr>
          <w:rFonts w:ascii="GHEA Grapalat" w:hAnsi="GHEA Grapalat"/>
          <w:sz w:val="19"/>
          <w:szCs w:val="19"/>
        </w:rPr>
        <w:t>_ , выписанный "</w:t>
      </w:r>
      <w:r w:rsidR="00D52566" w:rsidRPr="009E01A4">
        <w:rPr>
          <w:rFonts w:ascii="GHEA Grapalat" w:hAnsi="GHEA Grapalat"/>
          <w:sz w:val="19"/>
          <w:szCs w:val="19"/>
        </w:rPr>
        <w:tab/>
      </w:r>
      <w:r w:rsidRPr="009E01A4">
        <w:rPr>
          <w:rFonts w:ascii="GHEA Grapalat" w:hAnsi="GHEA Grapalat"/>
          <w:sz w:val="19"/>
          <w:szCs w:val="19"/>
        </w:rPr>
        <w:t>""</w:t>
      </w:r>
      <w:r w:rsidR="00D52566" w:rsidRPr="009E01A4">
        <w:rPr>
          <w:rFonts w:ascii="GHEA Grapalat" w:hAnsi="GHEA Grapalat"/>
          <w:sz w:val="19"/>
          <w:szCs w:val="19"/>
        </w:rPr>
        <w:tab/>
      </w:r>
      <w:r w:rsidR="00AB4EAB" w:rsidRPr="009E01A4">
        <w:rPr>
          <w:rFonts w:ascii="GHEA Grapalat" w:hAnsi="GHEA Grapalat"/>
          <w:sz w:val="19"/>
          <w:szCs w:val="19"/>
        </w:rPr>
        <w:t>"</w:t>
      </w:r>
      <w:r w:rsidRPr="009E01A4">
        <w:rPr>
          <w:rFonts w:ascii="GHEA Grapalat" w:hAnsi="GHEA Grapalat"/>
          <w:sz w:val="19"/>
          <w:szCs w:val="19"/>
        </w:rPr>
        <w:t xml:space="preserve"> 20</w:t>
      </w:r>
      <w:r w:rsidR="00D52566" w:rsidRPr="009E01A4">
        <w:rPr>
          <w:rFonts w:ascii="GHEA Grapalat" w:hAnsi="GHEA Grapalat"/>
          <w:sz w:val="19"/>
          <w:szCs w:val="19"/>
        </w:rPr>
        <w:tab/>
      </w:r>
      <w:r w:rsidRPr="009E01A4">
        <w:rPr>
          <w:rFonts w:ascii="GHEA Grapalat" w:hAnsi="GHEA Grapalat"/>
          <w:sz w:val="19"/>
          <w:szCs w:val="19"/>
        </w:rPr>
        <w:t>г., составили настоящий актследующем:В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609"/>
        <w:gridCol w:w="1350"/>
        <w:gridCol w:w="1783"/>
      </w:tblGrid>
      <w:tr w:rsidR="00B138F3" w:rsidRPr="009E01A4" w:rsidTr="00AB4EAB">
        <w:trPr>
          <w:jc w:val="center"/>
        </w:trPr>
        <w:tc>
          <w:tcPr>
            <w:tcW w:w="442" w:type="dxa"/>
            <w:vMerge w:val="restart"/>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w:t>
            </w:r>
          </w:p>
        </w:tc>
        <w:tc>
          <w:tcPr>
            <w:tcW w:w="10263" w:type="dxa"/>
            <w:gridSpan w:val="8"/>
            <w:shd w:val="clear" w:color="auto" w:fill="auto"/>
            <w:vAlign w:val="center"/>
          </w:tcPr>
          <w:p w:rsidR="0038400D" w:rsidRPr="009E01A4" w:rsidRDefault="0038400D" w:rsidP="009E01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rFonts w:ascii="GHEA Grapalat" w:hAnsi="GHEA Grapalat"/>
                <w:sz w:val="19"/>
                <w:szCs w:val="19"/>
              </w:rPr>
            </w:pPr>
            <w:r w:rsidRPr="009E01A4">
              <w:rPr>
                <w:rFonts w:ascii="GHEA Grapalat" w:hAnsi="GHEA Grapalat"/>
                <w:sz w:val="19"/>
                <w:szCs w:val="19"/>
              </w:rPr>
              <w:t>Поставленные товары</w:t>
            </w:r>
          </w:p>
        </w:tc>
      </w:tr>
      <w:tr w:rsidR="00B138F3" w:rsidRPr="009E01A4" w:rsidTr="00F86C2C">
        <w:trPr>
          <w:jc w:val="center"/>
        </w:trPr>
        <w:tc>
          <w:tcPr>
            <w:tcW w:w="442" w:type="dxa"/>
            <w:vMerge/>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088" w:type="dxa"/>
            <w:vMerge w:val="restart"/>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наименование</w:t>
            </w:r>
          </w:p>
        </w:tc>
        <w:tc>
          <w:tcPr>
            <w:tcW w:w="1440" w:type="dxa"/>
            <w:vMerge w:val="restart"/>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краткое изложение технической характеристики</w:t>
            </w:r>
          </w:p>
        </w:tc>
        <w:tc>
          <w:tcPr>
            <w:tcW w:w="2575" w:type="dxa"/>
            <w:gridSpan w:val="2"/>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количественный показатель</w:t>
            </w:r>
          </w:p>
        </w:tc>
        <w:tc>
          <w:tcPr>
            <w:tcW w:w="2027" w:type="dxa"/>
            <w:gridSpan w:val="2"/>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срок исполнения</w:t>
            </w:r>
          </w:p>
        </w:tc>
        <w:tc>
          <w:tcPr>
            <w:tcW w:w="1350" w:type="dxa"/>
            <w:vMerge w:val="restart"/>
            <w:shd w:val="clear" w:color="auto" w:fill="auto"/>
            <w:vAlign w:val="center"/>
          </w:tcPr>
          <w:p w:rsidR="0038400D" w:rsidRPr="009E01A4" w:rsidRDefault="00A20240" w:rsidP="00F86C2C">
            <w:pPr>
              <w:pStyle w:val="NormalWeb"/>
              <w:widowControl w:val="0"/>
              <w:spacing w:before="0" w:beforeAutospacing="0" w:after="0" w:afterAutospacing="0"/>
              <w:ind w:left="72"/>
              <w:jc w:val="center"/>
              <w:rPr>
                <w:rFonts w:ascii="GHEA Grapalat" w:hAnsi="GHEA Grapalat"/>
                <w:sz w:val="19"/>
                <w:szCs w:val="19"/>
              </w:rPr>
            </w:pPr>
            <w:r w:rsidRPr="009E01A4">
              <w:rPr>
                <w:rFonts w:ascii="GHEA Grapalat" w:hAnsi="GHEA Grapalat"/>
                <w:sz w:val="19"/>
                <w:szCs w:val="19"/>
              </w:rPr>
              <w:t>с</w:t>
            </w:r>
            <w:r w:rsidR="0038400D" w:rsidRPr="009E01A4">
              <w:rPr>
                <w:rFonts w:ascii="GHEA Grapalat" w:hAnsi="GHEA Grapalat"/>
                <w:sz w:val="19"/>
                <w:szCs w:val="19"/>
              </w:rPr>
              <w:t>умма, подлежащая уплате (тыс. драмов)</w:t>
            </w:r>
          </w:p>
        </w:tc>
        <w:tc>
          <w:tcPr>
            <w:tcW w:w="1783" w:type="dxa"/>
            <w:vMerge w:val="restart"/>
            <w:shd w:val="clear" w:color="auto" w:fill="auto"/>
            <w:vAlign w:val="center"/>
          </w:tcPr>
          <w:p w:rsidR="0038400D" w:rsidRPr="009E01A4" w:rsidRDefault="00A20240" w:rsidP="00F86C2C">
            <w:pPr>
              <w:pStyle w:val="NormalWeb"/>
              <w:widowControl w:val="0"/>
              <w:spacing w:before="0" w:beforeAutospacing="0" w:after="0" w:afterAutospacing="0"/>
              <w:ind w:left="314"/>
              <w:jc w:val="center"/>
              <w:rPr>
                <w:rFonts w:ascii="GHEA Grapalat" w:hAnsi="GHEA Grapalat"/>
                <w:sz w:val="19"/>
                <w:szCs w:val="19"/>
              </w:rPr>
            </w:pPr>
            <w:r w:rsidRPr="009E01A4">
              <w:rPr>
                <w:rFonts w:ascii="GHEA Grapalat" w:hAnsi="GHEA Grapalat"/>
                <w:sz w:val="19"/>
                <w:szCs w:val="19"/>
              </w:rPr>
              <w:t>с</w:t>
            </w:r>
            <w:r w:rsidR="0038400D" w:rsidRPr="009E01A4">
              <w:rPr>
                <w:rFonts w:ascii="GHEA Grapalat" w:hAnsi="GHEA Grapalat"/>
                <w:sz w:val="19"/>
                <w:szCs w:val="19"/>
              </w:rPr>
              <w:t>рок оплаты (по графику оплаты)</w:t>
            </w:r>
          </w:p>
        </w:tc>
      </w:tr>
      <w:tr w:rsidR="00B138F3" w:rsidRPr="009E01A4" w:rsidTr="00F86C2C">
        <w:trPr>
          <w:trHeight w:val="1105"/>
          <w:jc w:val="center"/>
        </w:trPr>
        <w:tc>
          <w:tcPr>
            <w:tcW w:w="442" w:type="dxa"/>
            <w:vMerge/>
            <w:tcBorders>
              <w:bottom w:val="single" w:sz="4" w:space="0" w:color="auto"/>
            </w:tcBorders>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088" w:type="dxa"/>
            <w:vMerge/>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440" w:type="dxa"/>
            <w:vMerge/>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299" w:type="dxa"/>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фактический</w:t>
            </w:r>
          </w:p>
        </w:tc>
        <w:tc>
          <w:tcPr>
            <w:tcW w:w="1418" w:type="dxa"/>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по графику закупки, утвержденному Договором</w:t>
            </w:r>
          </w:p>
        </w:tc>
        <w:tc>
          <w:tcPr>
            <w:tcW w:w="609" w:type="dxa"/>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фактический</w:t>
            </w:r>
          </w:p>
        </w:tc>
        <w:tc>
          <w:tcPr>
            <w:tcW w:w="1350" w:type="dxa"/>
            <w:vMerge/>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783" w:type="dxa"/>
            <w:vMerge/>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r>
      <w:tr w:rsidR="00B138F3" w:rsidRPr="009E01A4" w:rsidTr="00F86C2C">
        <w:trPr>
          <w:jc w:val="center"/>
        </w:trPr>
        <w:tc>
          <w:tcPr>
            <w:tcW w:w="442"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088"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440"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299"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276"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418"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609"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350"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783"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r>
      <w:tr w:rsidR="0038400D" w:rsidRPr="009E01A4" w:rsidTr="00F86C2C">
        <w:trPr>
          <w:jc w:val="center"/>
        </w:trPr>
        <w:tc>
          <w:tcPr>
            <w:tcW w:w="442"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088"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440"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299"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276"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418"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609"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350"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783"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r>
    </w:tbl>
    <w:p w:rsidR="0038400D" w:rsidRPr="009E01A4" w:rsidRDefault="0038400D" w:rsidP="009E01A4">
      <w:pPr>
        <w:widowControl w:val="0"/>
        <w:ind w:left="-567" w:firstLine="375"/>
        <w:jc w:val="both"/>
        <w:rPr>
          <w:rFonts w:ascii="GHEA Grapalat" w:hAnsi="GHEA Grapalat" w:cs="Arial"/>
          <w:iCs/>
          <w:sz w:val="19"/>
          <w:szCs w:val="19"/>
          <w:lang w:val="en-US"/>
        </w:rPr>
      </w:pPr>
    </w:p>
    <w:p w:rsidR="0038400D" w:rsidRPr="009E01A4" w:rsidRDefault="0038400D" w:rsidP="009E01A4">
      <w:pPr>
        <w:widowControl w:val="0"/>
        <w:ind w:left="-567" w:firstLine="567"/>
        <w:jc w:val="both"/>
        <w:rPr>
          <w:rFonts w:ascii="GHEA Grapalat" w:hAnsi="GHEA Grapalat"/>
          <w:iCs/>
          <w:snapToGrid w:val="0"/>
          <w:sz w:val="19"/>
          <w:szCs w:val="19"/>
        </w:rPr>
      </w:pPr>
      <w:r w:rsidRPr="009E01A4">
        <w:rPr>
          <w:rFonts w:ascii="GHEA Grapalat" w:hAnsi="GHEA Grapalat"/>
          <w:snapToGrid w:val="0"/>
          <w:sz w:val="19"/>
          <w:szCs w:val="19"/>
        </w:rPr>
        <w:t>Счет-фактура и положительное заключение, послужившие основанием для подтверждения в двустороннем порядке настоящего Акта,</w:t>
      </w:r>
      <w:r w:rsidRPr="009E01A4">
        <w:rPr>
          <w:rFonts w:ascii="GHEA Grapalat" w:hAnsi="GHEA Grapalat"/>
          <w:sz w:val="19"/>
          <w:szCs w:val="19"/>
        </w:rPr>
        <w:t>являются составляющей частью настоящего Акта и прилагаются.</w:t>
      </w:r>
    </w:p>
    <w:p w:rsidR="0038400D" w:rsidRPr="009E01A4" w:rsidRDefault="0038400D" w:rsidP="009E01A4">
      <w:pPr>
        <w:widowControl w:val="0"/>
        <w:ind w:left="-567" w:firstLine="375"/>
        <w:jc w:val="both"/>
        <w:rPr>
          <w:rFonts w:ascii="GHEA Grapalat" w:hAnsi="GHEA Grapalat"/>
          <w:iCs/>
          <w:snapToGrid w:val="0"/>
          <w:sz w:val="19"/>
          <w:szCs w:val="19"/>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9E01A4" w:rsidTr="007A2020">
        <w:trPr>
          <w:trHeight w:val="266"/>
          <w:tblCellSpacing w:w="7" w:type="dxa"/>
          <w:jc w:val="center"/>
        </w:trPr>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Товар передал </w:t>
            </w:r>
          </w:p>
        </w:tc>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Товар принят</w:t>
            </w:r>
          </w:p>
        </w:tc>
      </w:tr>
      <w:tr w:rsidR="00B138F3" w:rsidRPr="009E01A4" w:rsidTr="007A2020">
        <w:trPr>
          <w:trHeight w:val="473"/>
          <w:tblCellSpacing w:w="7" w:type="dxa"/>
          <w:jc w:val="center"/>
        </w:trPr>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w:t>
            </w:r>
            <w:r w:rsidR="00196F14" w:rsidRPr="009E01A4">
              <w:rPr>
                <w:rFonts w:ascii="GHEA Grapalat" w:hAnsi="GHEA Grapalat"/>
                <w:sz w:val="19"/>
                <w:szCs w:val="19"/>
              </w:rPr>
              <w:t>________</w:t>
            </w:r>
            <w:r w:rsidRPr="009E01A4">
              <w:rPr>
                <w:rFonts w:ascii="GHEA Grapalat" w:hAnsi="GHEA Grapalat"/>
                <w:sz w:val="19"/>
                <w:szCs w:val="19"/>
              </w:rPr>
              <w:t xml:space="preserve">___ </w:t>
            </w:r>
          </w:p>
          <w:p w:rsidR="0038400D" w:rsidRPr="009E01A4" w:rsidRDefault="0038400D" w:rsidP="009E01A4">
            <w:pPr>
              <w:widowControl w:val="0"/>
              <w:ind w:left="-567"/>
              <w:jc w:val="center"/>
              <w:rPr>
                <w:rFonts w:ascii="GHEA Grapalat" w:hAnsi="GHEA Grapalat"/>
                <w:iCs/>
                <w:sz w:val="19"/>
                <w:szCs w:val="19"/>
                <w:vertAlign w:val="superscript"/>
                <w:lang w:val="en-US"/>
              </w:rPr>
            </w:pPr>
            <w:r w:rsidRPr="009E01A4">
              <w:rPr>
                <w:rFonts w:ascii="GHEA Grapalat" w:hAnsi="GHEA Grapalat"/>
                <w:sz w:val="19"/>
                <w:szCs w:val="19"/>
                <w:vertAlign w:val="superscript"/>
              </w:rPr>
              <w:t xml:space="preserve">подпись </w:t>
            </w:r>
          </w:p>
        </w:tc>
        <w:tc>
          <w:tcPr>
            <w:tcW w:w="0" w:type="auto"/>
            <w:vAlign w:val="center"/>
          </w:tcPr>
          <w:p w:rsidR="0038400D" w:rsidRPr="009E01A4" w:rsidRDefault="00196F14" w:rsidP="009E01A4">
            <w:pPr>
              <w:widowControl w:val="0"/>
              <w:ind w:left="-567"/>
              <w:jc w:val="center"/>
              <w:rPr>
                <w:rFonts w:ascii="GHEA Grapalat" w:hAnsi="GHEA Grapalat"/>
                <w:iCs/>
                <w:sz w:val="19"/>
                <w:szCs w:val="19"/>
              </w:rPr>
            </w:pPr>
            <w:r w:rsidRPr="009E01A4">
              <w:rPr>
                <w:rFonts w:ascii="GHEA Grapalat" w:hAnsi="GHEA Grapalat"/>
                <w:sz w:val="19"/>
                <w:szCs w:val="19"/>
              </w:rPr>
              <w:t>_____</w:t>
            </w:r>
            <w:r w:rsidR="0038400D" w:rsidRPr="009E01A4">
              <w:rPr>
                <w:rFonts w:ascii="GHEA Grapalat" w:hAnsi="GHEA Grapalat"/>
                <w:sz w:val="19"/>
                <w:szCs w:val="19"/>
              </w:rPr>
              <w:t>__________________</w:t>
            </w:r>
          </w:p>
          <w:p w:rsidR="0038400D" w:rsidRPr="009E01A4" w:rsidRDefault="0038400D" w:rsidP="009E01A4">
            <w:pPr>
              <w:widowControl w:val="0"/>
              <w:ind w:left="-567"/>
              <w:jc w:val="center"/>
              <w:rPr>
                <w:rFonts w:ascii="GHEA Grapalat" w:hAnsi="GHEA Grapalat"/>
                <w:iCs/>
                <w:sz w:val="19"/>
                <w:szCs w:val="19"/>
                <w:vertAlign w:val="superscript"/>
              </w:rPr>
            </w:pPr>
            <w:r w:rsidRPr="009E01A4">
              <w:rPr>
                <w:rFonts w:ascii="GHEA Grapalat" w:hAnsi="GHEA Grapalat"/>
                <w:sz w:val="19"/>
                <w:szCs w:val="19"/>
                <w:vertAlign w:val="superscript"/>
              </w:rPr>
              <w:t xml:space="preserve">подпись </w:t>
            </w:r>
          </w:p>
        </w:tc>
      </w:tr>
      <w:tr w:rsidR="00B138F3" w:rsidRPr="009E01A4" w:rsidTr="007A2020">
        <w:trPr>
          <w:trHeight w:val="503"/>
          <w:tblCellSpacing w:w="7" w:type="dxa"/>
          <w:jc w:val="center"/>
        </w:trPr>
        <w:tc>
          <w:tcPr>
            <w:tcW w:w="0" w:type="auto"/>
            <w:vAlign w:val="center"/>
          </w:tcPr>
          <w:p w:rsidR="0038400D" w:rsidRPr="009E01A4" w:rsidRDefault="00196F14"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w:t>
            </w:r>
            <w:r w:rsidR="0038400D" w:rsidRPr="009E01A4">
              <w:rPr>
                <w:rFonts w:ascii="GHEA Grapalat" w:hAnsi="GHEA Grapalat"/>
                <w:sz w:val="19"/>
                <w:szCs w:val="19"/>
              </w:rPr>
              <w:t xml:space="preserve">_ </w:t>
            </w:r>
          </w:p>
          <w:p w:rsidR="0038400D" w:rsidRPr="009E01A4" w:rsidRDefault="0038400D" w:rsidP="009E01A4">
            <w:pPr>
              <w:widowControl w:val="0"/>
              <w:ind w:left="-567"/>
              <w:jc w:val="center"/>
              <w:rPr>
                <w:rFonts w:ascii="GHEA Grapalat" w:hAnsi="GHEA Grapalat"/>
                <w:iCs/>
                <w:sz w:val="19"/>
                <w:szCs w:val="19"/>
                <w:vertAlign w:val="superscript"/>
                <w:lang w:val="en-US"/>
              </w:rPr>
            </w:pPr>
            <w:r w:rsidRPr="009E01A4">
              <w:rPr>
                <w:rFonts w:ascii="GHEA Grapalat" w:hAnsi="GHEA Grapalat"/>
                <w:sz w:val="19"/>
                <w:szCs w:val="19"/>
                <w:vertAlign w:val="superscript"/>
              </w:rPr>
              <w:t>фамилия, имя</w:t>
            </w:r>
          </w:p>
        </w:tc>
        <w:tc>
          <w:tcPr>
            <w:tcW w:w="0" w:type="auto"/>
            <w:vAlign w:val="center"/>
          </w:tcPr>
          <w:p w:rsidR="0038400D" w:rsidRPr="009E01A4" w:rsidRDefault="00196F14" w:rsidP="009E01A4">
            <w:pPr>
              <w:widowControl w:val="0"/>
              <w:ind w:left="-567"/>
              <w:jc w:val="center"/>
              <w:rPr>
                <w:rFonts w:ascii="GHEA Grapalat" w:hAnsi="GHEA Grapalat"/>
                <w:iCs/>
                <w:sz w:val="19"/>
                <w:szCs w:val="19"/>
              </w:rPr>
            </w:pPr>
            <w:r w:rsidRPr="009E01A4">
              <w:rPr>
                <w:rFonts w:ascii="GHEA Grapalat" w:hAnsi="GHEA Grapalat"/>
                <w:sz w:val="19"/>
                <w:szCs w:val="19"/>
              </w:rPr>
              <w:t>____</w:t>
            </w:r>
            <w:r w:rsidR="0038400D" w:rsidRPr="009E01A4">
              <w:rPr>
                <w:rFonts w:ascii="GHEA Grapalat" w:hAnsi="GHEA Grapalat"/>
                <w:sz w:val="19"/>
                <w:szCs w:val="19"/>
              </w:rPr>
              <w:t>___________________</w:t>
            </w:r>
          </w:p>
          <w:p w:rsidR="0038400D" w:rsidRPr="009E01A4" w:rsidRDefault="0038400D" w:rsidP="009E01A4">
            <w:pPr>
              <w:widowControl w:val="0"/>
              <w:ind w:left="-567"/>
              <w:jc w:val="center"/>
              <w:rPr>
                <w:rFonts w:ascii="GHEA Grapalat" w:hAnsi="GHEA Grapalat"/>
                <w:iCs/>
                <w:sz w:val="19"/>
                <w:szCs w:val="19"/>
                <w:vertAlign w:val="superscript"/>
              </w:rPr>
            </w:pPr>
            <w:r w:rsidRPr="009E01A4">
              <w:rPr>
                <w:rFonts w:ascii="GHEA Grapalat" w:hAnsi="GHEA Grapalat"/>
                <w:sz w:val="19"/>
                <w:szCs w:val="19"/>
                <w:vertAlign w:val="superscript"/>
              </w:rPr>
              <w:t>фамилия, имя</w:t>
            </w:r>
          </w:p>
        </w:tc>
      </w:tr>
      <w:tr w:rsidR="00B138F3" w:rsidRPr="009E01A4" w:rsidTr="007A2020">
        <w:trPr>
          <w:trHeight w:val="281"/>
          <w:tblCellSpacing w:w="7" w:type="dxa"/>
          <w:jc w:val="center"/>
        </w:trPr>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М. П.</w:t>
            </w:r>
          </w:p>
        </w:tc>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М. П.</w:t>
            </w:r>
          </w:p>
        </w:tc>
      </w:tr>
    </w:tbl>
    <w:p w:rsidR="00196F14" w:rsidRPr="009E01A4" w:rsidRDefault="00196F14" w:rsidP="009E01A4">
      <w:pPr>
        <w:widowControl w:val="0"/>
        <w:ind w:left="-567"/>
        <w:jc w:val="right"/>
        <w:rPr>
          <w:rFonts w:ascii="GHEA Grapalat" w:hAnsi="GHEA Grapalat" w:cs="Sylfaen"/>
          <w:b/>
          <w:sz w:val="19"/>
          <w:szCs w:val="19"/>
        </w:rPr>
      </w:pPr>
    </w:p>
    <w:p w:rsidR="00196F14" w:rsidRPr="009E01A4" w:rsidRDefault="00196F14" w:rsidP="009E01A4">
      <w:pPr>
        <w:ind w:left="-567"/>
        <w:rPr>
          <w:rFonts w:ascii="GHEA Grapalat" w:hAnsi="GHEA Grapalat" w:cs="Sylfaen"/>
          <w:b/>
          <w:sz w:val="19"/>
          <w:szCs w:val="19"/>
        </w:rPr>
      </w:pPr>
      <w:r w:rsidRPr="009E01A4">
        <w:rPr>
          <w:rFonts w:ascii="GHEA Grapalat" w:hAnsi="GHEA Grapalat" w:cs="Sylfaen"/>
          <w:b/>
          <w:sz w:val="19"/>
          <w:szCs w:val="19"/>
        </w:rPr>
        <w:br w:type="page"/>
      </w:r>
    </w:p>
    <w:p w:rsidR="00071D1C" w:rsidRPr="009E01A4" w:rsidRDefault="00071D1C" w:rsidP="009E01A4">
      <w:pPr>
        <w:widowControl w:val="0"/>
        <w:ind w:left="-567"/>
        <w:jc w:val="right"/>
        <w:rPr>
          <w:rFonts w:ascii="GHEA Grapalat" w:hAnsi="GHEA Grapalat" w:cs="Sylfaen"/>
          <w:i/>
          <w:sz w:val="19"/>
          <w:szCs w:val="19"/>
        </w:rPr>
      </w:pPr>
      <w:r w:rsidRPr="009E01A4">
        <w:rPr>
          <w:rFonts w:ascii="GHEA Grapalat" w:hAnsi="GHEA Grapalat"/>
          <w:i/>
          <w:sz w:val="19"/>
          <w:szCs w:val="19"/>
        </w:rPr>
        <w:lastRenderedPageBreak/>
        <w:t>Приложение № 3.1</w:t>
      </w:r>
    </w:p>
    <w:p w:rsidR="00341A74" w:rsidRPr="009E01A4" w:rsidRDefault="00341A74" w:rsidP="009E01A4">
      <w:pPr>
        <w:widowControl w:val="0"/>
        <w:ind w:left="-567"/>
        <w:jc w:val="right"/>
        <w:rPr>
          <w:rFonts w:ascii="GHEA Grapalat" w:hAnsi="GHEA Grapalat" w:cs="Sylfaen"/>
          <w:i/>
          <w:sz w:val="19"/>
          <w:szCs w:val="19"/>
        </w:rPr>
      </w:pPr>
      <w:r w:rsidRPr="009E01A4">
        <w:rPr>
          <w:rFonts w:ascii="GHEA Grapalat" w:hAnsi="GHEA Grapalat"/>
          <w:i/>
          <w:sz w:val="19"/>
          <w:szCs w:val="19"/>
        </w:rPr>
        <w:t xml:space="preserve">к Договору под кодом </w:t>
      </w:r>
      <w:r w:rsidR="00196F14" w:rsidRPr="009E01A4">
        <w:rPr>
          <w:rFonts w:ascii="GHEA Grapalat" w:hAnsi="GHEA Grapalat" w:cs="Sylfaen"/>
          <w:i/>
          <w:sz w:val="19"/>
          <w:szCs w:val="19"/>
        </w:rPr>
        <w:br/>
      </w:r>
      <w:r w:rsidRPr="009E01A4">
        <w:rPr>
          <w:rFonts w:ascii="GHEA Grapalat" w:hAnsi="GHEA Grapalat"/>
          <w:i/>
          <w:sz w:val="19"/>
          <w:szCs w:val="19"/>
        </w:rPr>
        <w:t xml:space="preserve">заключенному </w:t>
      </w:r>
      <w:r w:rsidR="006132ED" w:rsidRPr="009E01A4">
        <w:rPr>
          <w:rFonts w:ascii="GHEA Grapalat" w:hAnsi="GHEA Grapalat"/>
          <w:i/>
          <w:sz w:val="19"/>
          <w:szCs w:val="19"/>
        </w:rPr>
        <w:t>"</w:t>
      </w:r>
      <w:r w:rsidR="00D52566" w:rsidRPr="009E01A4">
        <w:rPr>
          <w:rFonts w:ascii="GHEA Grapalat" w:hAnsi="GHEA Grapalat"/>
          <w:i/>
          <w:sz w:val="19"/>
          <w:szCs w:val="19"/>
        </w:rPr>
        <w:tab/>
      </w:r>
      <w:r w:rsidR="006132ED" w:rsidRPr="009E01A4">
        <w:rPr>
          <w:rFonts w:ascii="GHEA Grapalat" w:hAnsi="GHEA Grapalat"/>
          <w:i/>
          <w:sz w:val="19"/>
          <w:szCs w:val="19"/>
        </w:rPr>
        <w:t>"</w:t>
      </w:r>
      <w:r w:rsidR="00D52566" w:rsidRPr="009E01A4">
        <w:rPr>
          <w:rFonts w:ascii="GHEA Grapalat" w:hAnsi="GHEA Grapalat"/>
          <w:i/>
          <w:sz w:val="19"/>
          <w:szCs w:val="19"/>
        </w:rPr>
        <w:tab/>
      </w:r>
      <w:r w:rsidRPr="009E01A4">
        <w:rPr>
          <w:rFonts w:ascii="GHEA Grapalat" w:hAnsi="GHEA Grapalat"/>
          <w:i/>
          <w:sz w:val="19"/>
          <w:szCs w:val="19"/>
        </w:rPr>
        <w:t>20</w:t>
      </w:r>
      <w:r w:rsidR="00D52566" w:rsidRPr="009E01A4">
        <w:rPr>
          <w:rFonts w:ascii="GHEA Grapalat" w:hAnsi="GHEA Grapalat"/>
          <w:i/>
          <w:sz w:val="19"/>
          <w:szCs w:val="19"/>
        </w:rPr>
        <w:tab/>
      </w:r>
      <w:r w:rsidRPr="009E01A4">
        <w:rPr>
          <w:rFonts w:ascii="GHEA Grapalat" w:hAnsi="GHEA Grapalat"/>
          <w:i/>
          <w:sz w:val="19"/>
          <w:szCs w:val="19"/>
        </w:rPr>
        <w:t>г.</w:t>
      </w:r>
    </w:p>
    <w:p w:rsidR="00071D1C" w:rsidRPr="009E01A4" w:rsidRDefault="00071D1C" w:rsidP="009E01A4">
      <w:pPr>
        <w:widowControl w:val="0"/>
        <w:tabs>
          <w:tab w:val="left" w:pos="360"/>
          <w:tab w:val="left" w:pos="540"/>
        </w:tabs>
        <w:ind w:left="-567"/>
        <w:jc w:val="center"/>
        <w:rPr>
          <w:rFonts w:ascii="GHEA Grapalat" w:hAnsi="GHEA Grapalat" w:cs="Sylfaen"/>
          <w:b/>
          <w:bCs/>
          <w:sz w:val="19"/>
          <w:szCs w:val="19"/>
        </w:rPr>
      </w:pPr>
    </w:p>
    <w:p w:rsidR="00071D1C" w:rsidRPr="009E01A4" w:rsidRDefault="00196F14" w:rsidP="009E01A4">
      <w:pPr>
        <w:widowControl w:val="0"/>
        <w:ind w:left="-567"/>
        <w:jc w:val="center"/>
        <w:rPr>
          <w:rFonts w:ascii="GHEA Grapalat" w:hAnsi="GHEA Grapalat" w:cs="Sylfaen"/>
          <w:bCs/>
          <w:sz w:val="19"/>
          <w:szCs w:val="19"/>
        </w:rPr>
      </w:pPr>
      <w:r w:rsidRPr="009E01A4">
        <w:rPr>
          <w:rFonts w:ascii="GHEA Grapalat" w:hAnsi="GHEA Grapalat"/>
          <w:sz w:val="19"/>
          <w:szCs w:val="19"/>
        </w:rPr>
        <w:t>АКТ №———</w:t>
      </w:r>
    </w:p>
    <w:p w:rsidR="00071D1C" w:rsidRPr="009E01A4" w:rsidRDefault="00071D1C" w:rsidP="009E01A4">
      <w:pPr>
        <w:widowControl w:val="0"/>
        <w:ind w:left="-567"/>
        <w:jc w:val="center"/>
        <w:rPr>
          <w:rFonts w:ascii="GHEA Grapalat" w:hAnsi="GHEA Grapalat" w:cs="Sylfaen"/>
          <w:b/>
          <w:bCs/>
          <w:sz w:val="19"/>
          <w:szCs w:val="19"/>
        </w:rPr>
      </w:pPr>
      <w:r w:rsidRPr="009E01A4">
        <w:rPr>
          <w:rFonts w:ascii="GHEA Grapalat" w:hAnsi="GHEA Grapalat"/>
          <w:sz w:val="19"/>
          <w:szCs w:val="19"/>
        </w:rPr>
        <w:t xml:space="preserve">относительно фиксирования факта передачи Покупателю результата договора </w:t>
      </w:r>
    </w:p>
    <w:p w:rsidR="00071D1C" w:rsidRPr="009E01A4" w:rsidRDefault="00071D1C" w:rsidP="009E01A4">
      <w:pPr>
        <w:widowControl w:val="0"/>
        <w:tabs>
          <w:tab w:val="left" w:pos="360"/>
          <w:tab w:val="left" w:pos="540"/>
        </w:tabs>
        <w:ind w:left="-567"/>
        <w:jc w:val="center"/>
        <w:rPr>
          <w:rFonts w:ascii="GHEA Grapalat" w:hAnsi="GHEA Grapalat" w:cs="Sylfaen"/>
          <w:sz w:val="19"/>
          <w:szCs w:val="19"/>
        </w:rPr>
      </w:pPr>
    </w:p>
    <w:p w:rsidR="006B3AE3" w:rsidRPr="009E01A4" w:rsidRDefault="006B3AE3" w:rsidP="009E01A4">
      <w:pPr>
        <w:widowControl w:val="0"/>
        <w:ind w:left="-567" w:firstLine="567"/>
        <w:jc w:val="both"/>
        <w:rPr>
          <w:rFonts w:ascii="GHEA Grapalat" w:hAnsi="GHEA Grapalat"/>
          <w:sz w:val="19"/>
          <w:szCs w:val="19"/>
        </w:rPr>
      </w:pPr>
      <w:r w:rsidRPr="009E01A4">
        <w:rPr>
          <w:rFonts w:ascii="GHEA Grapalat" w:hAnsi="GHEA Grapalat"/>
          <w:sz w:val="19"/>
          <w:szCs w:val="19"/>
        </w:rPr>
        <w:t>Настоящим фиксируется, что в рамках договора закупки № ______________,</w:t>
      </w:r>
    </w:p>
    <w:p w:rsidR="006B3AE3" w:rsidRPr="009E01A4" w:rsidRDefault="006B3AE3" w:rsidP="009E01A4">
      <w:pPr>
        <w:widowControl w:val="0"/>
        <w:ind w:left="-567" w:hanging="141"/>
        <w:jc w:val="both"/>
        <w:rPr>
          <w:rFonts w:ascii="GHEA Grapalat" w:hAnsi="GHEA Grapalat"/>
          <w:sz w:val="19"/>
          <w:szCs w:val="19"/>
        </w:rPr>
      </w:pPr>
      <w:r w:rsidRPr="009E01A4">
        <w:rPr>
          <w:rFonts w:ascii="GHEA Grapalat" w:hAnsi="GHEA Grapalat"/>
          <w:sz w:val="19"/>
          <w:szCs w:val="19"/>
        </w:rPr>
        <w:t>номер договора</w:t>
      </w:r>
    </w:p>
    <w:p w:rsidR="006B3AE3" w:rsidRPr="009E01A4" w:rsidRDefault="006B3AE3" w:rsidP="009E01A4">
      <w:pPr>
        <w:widowControl w:val="0"/>
        <w:tabs>
          <w:tab w:val="left" w:pos="4480"/>
        </w:tabs>
        <w:ind w:left="-567"/>
        <w:jc w:val="both"/>
        <w:rPr>
          <w:rFonts w:ascii="GHEA Grapalat" w:hAnsi="GHEA Grapalat" w:cs="Sylfaen"/>
          <w:sz w:val="19"/>
          <w:szCs w:val="19"/>
        </w:rPr>
      </w:pPr>
      <w:r w:rsidRPr="009E01A4">
        <w:rPr>
          <w:rFonts w:ascii="GHEA Grapalat" w:hAnsi="GHEA Grapalat"/>
          <w:sz w:val="19"/>
          <w:szCs w:val="19"/>
        </w:rPr>
        <w:t>заключенного __________________ 20</w:t>
      </w:r>
      <w:r w:rsidRPr="009E01A4">
        <w:rPr>
          <w:rFonts w:ascii="GHEA Grapalat" w:hAnsi="GHEA Grapalat"/>
          <w:sz w:val="19"/>
          <w:szCs w:val="19"/>
        </w:rPr>
        <w:tab/>
        <w:t>г. между _____________________________</w:t>
      </w:r>
    </w:p>
    <w:p w:rsidR="006B3AE3" w:rsidRPr="009E01A4" w:rsidRDefault="006B3AE3" w:rsidP="009E01A4">
      <w:pPr>
        <w:widowControl w:val="0"/>
        <w:tabs>
          <w:tab w:val="left" w:pos="6379"/>
        </w:tabs>
        <w:ind w:left="-567" w:right="-360"/>
        <w:jc w:val="both"/>
        <w:rPr>
          <w:rFonts w:ascii="GHEA Grapalat" w:hAnsi="GHEA Grapalat" w:cs="Sylfaen"/>
          <w:sz w:val="19"/>
          <w:szCs w:val="19"/>
        </w:rPr>
      </w:pPr>
      <w:r w:rsidRPr="009E01A4">
        <w:rPr>
          <w:rFonts w:ascii="GHEA Grapalat" w:hAnsi="GHEA Grapalat"/>
          <w:sz w:val="19"/>
          <w:szCs w:val="19"/>
        </w:rPr>
        <w:t xml:space="preserve">дата заключения договора </w:t>
      </w:r>
      <w:r w:rsidRPr="009E01A4">
        <w:rPr>
          <w:rFonts w:ascii="GHEA Grapalat" w:hAnsi="GHEA Grapalat"/>
          <w:sz w:val="19"/>
          <w:szCs w:val="19"/>
        </w:rPr>
        <w:tab/>
        <w:t>наименование Покупателя</w:t>
      </w:r>
    </w:p>
    <w:p w:rsidR="006B3AE3" w:rsidRPr="009E01A4" w:rsidRDefault="006B3AE3" w:rsidP="009E01A4">
      <w:pPr>
        <w:widowControl w:val="0"/>
        <w:tabs>
          <w:tab w:val="left" w:pos="360"/>
          <w:tab w:val="left" w:pos="540"/>
        </w:tabs>
        <w:ind w:left="-567" w:right="-2"/>
        <w:jc w:val="both"/>
        <w:rPr>
          <w:rFonts w:ascii="GHEA Grapalat" w:hAnsi="GHEA Grapalat"/>
          <w:sz w:val="19"/>
          <w:szCs w:val="19"/>
        </w:rPr>
      </w:pPr>
      <w:r w:rsidRPr="009E01A4">
        <w:rPr>
          <w:rFonts w:ascii="GHEA Grapalat" w:hAnsi="GHEA Grapalat"/>
          <w:sz w:val="19"/>
          <w:szCs w:val="19"/>
        </w:rPr>
        <w:t xml:space="preserve">(далее — Покупатель) и ________________________________ (далее — Продавец), </w:t>
      </w:r>
    </w:p>
    <w:p w:rsidR="006B3AE3" w:rsidRPr="009E01A4" w:rsidRDefault="006B3AE3" w:rsidP="009E01A4">
      <w:pPr>
        <w:widowControl w:val="0"/>
        <w:ind w:left="-567" w:right="-360"/>
        <w:jc w:val="both"/>
        <w:rPr>
          <w:rFonts w:ascii="GHEA Grapalat" w:hAnsi="GHEA Grapalat"/>
          <w:sz w:val="19"/>
          <w:szCs w:val="19"/>
        </w:rPr>
      </w:pPr>
      <w:r w:rsidRPr="009E01A4">
        <w:rPr>
          <w:rFonts w:ascii="GHEA Grapalat" w:hAnsi="GHEA Grapalat"/>
          <w:sz w:val="19"/>
          <w:szCs w:val="19"/>
        </w:rPr>
        <w:t>наименование Продавца</w:t>
      </w:r>
    </w:p>
    <w:p w:rsidR="00071D1C" w:rsidRPr="009E01A4" w:rsidRDefault="006B3AE3" w:rsidP="009E01A4">
      <w:pPr>
        <w:widowControl w:val="0"/>
        <w:tabs>
          <w:tab w:val="left" w:pos="360"/>
          <w:tab w:val="left" w:pos="540"/>
        </w:tabs>
        <w:ind w:left="-567"/>
        <w:jc w:val="both"/>
        <w:rPr>
          <w:rFonts w:ascii="GHEA Grapalat" w:hAnsi="GHEA Grapalat" w:cs="Sylfaen"/>
          <w:sz w:val="19"/>
          <w:szCs w:val="19"/>
        </w:rPr>
      </w:pPr>
      <w:r w:rsidRPr="009E01A4">
        <w:rPr>
          <w:rFonts w:ascii="GHEA Grapalat" w:hAnsi="GHEA Grapalat"/>
          <w:sz w:val="19"/>
          <w:szCs w:val="19"/>
        </w:rPr>
        <w:t>Продавец _______ 20</w:t>
      </w:r>
      <w:r w:rsidRPr="009E01A4">
        <w:rPr>
          <w:rFonts w:ascii="GHEA Grapalat" w:hAnsi="GHEA Grapalat"/>
          <w:sz w:val="19"/>
          <w:szCs w:val="19"/>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9E01A4"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9E01A4" w:rsidRDefault="00071D1C" w:rsidP="009E01A4">
            <w:pPr>
              <w:widowControl w:val="0"/>
              <w:ind w:left="-567"/>
              <w:jc w:val="center"/>
              <w:rPr>
                <w:rFonts w:ascii="GHEA Grapalat" w:hAnsi="GHEA Grapalat" w:cs="Sylfaen"/>
                <w:bCs/>
                <w:sz w:val="19"/>
                <w:szCs w:val="19"/>
              </w:rPr>
            </w:pPr>
            <w:r w:rsidRPr="009E01A4">
              <w:rPr>
                <w:rFonts w:ascii="GHEA Grapalat" w:hAnsi="GHEA Grapalat"/>
                <w:sz w:val="19"/>
                <w:szCs w:val="19"/>
              </w:rPr>
              <w:t>Товар</w:t>
            </w:r>
          </w:p>
        </w:tc>
      </w:tr>
      <w:tr w:rsidR="00B138F3" w:rsidRPr="009E01A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E01A4" w:rsidRDefault="0016519F" w:rsidP="009E01A4">
            <w:pPr>
              <w:widowControl w:val="0"/>
              <w:ind w:left="-567"/>
              <w:jc w:val="center"/>
              <w:rPr>
                <w:rFonts w:ascii="GHEA Grapalat" w:hAnsi="GHEA Grapalat"/>
                <w:sz w:val="19"/>
                <w:szCs w:val="19"/>
              </w:rPr>
            </w:pPr>
            <w:r w:rsidRPr="009E01A4">
              <w:rPr>
                <w:rFonts w:ascii="GHEA Grapalat" w:hAnsi="GHEA Grapalat"/>
                <w:sz w:val="19"/>
                <w:szCs w:val="19"/>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E01A4" w:rsidRDefault="000F494F" w:rsidP="009E01A4">
            <w:pPr>
              <w:widowControl w:val="0"/>
              <w:ind w:left="-567"/>
              <w:jc w:val="center"/>
              <w:rPr>
                <w:rFonts w:ascii="GHEA Grapalat" w:hAnsi="GHEA Grapalat"/>
                <w:sz w:val="19"/>
                <w:szCs w:val="19"/>
              </w:rPr>
            </w:pPr>
            <w:r w:rsidRPr="009E01A4">
              <w:rPr>
                <w:rFonts w:ascii="GHEA Grapalat" w:hAnsi="GHEA Grapalat"/>
                <w:sz w:val="19"/>
                <w:szCs w:val="19"/>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E01A4" w:rsidRDefault="000F494F" w:rsidP="009E01A4">
            <w:pPr>
              <w:widowControl w:val="0"/>
              <w:ind w:left="-567"/>
              <w:jc w:val="center"/>
              <w:rPr>
                <w:rFonts w:ascii="GHEA Grapalat" w:hAnsi="GHEA Grapalat"/>
                <w:sz w:val="19"/>
                <w:szCs w:val="19"/>
              </w:rPr>
            </w:pPr>
            <w:r w:rsidRPr="009E01A4">
              <w:rPr>
                <w:rFonts w:ascii="GHEA Grapalat" w:hAnsi="GHEA Grapalat"/>
                <w:sz w:val="19"/>
                <w:szCs w:val="19"/>
              </w:rPr>
              <w:t>объем (фактический)</w:t>
            </w:r>
          </w:p>
        </w:tc>
      </w:tr>
      <w:tr w:rsidR="00B138F3" w:rsidRPr="009E01A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r>
      <w:tr w:rsidR="00071D1C" w:rsidRPr="009E01A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r>
    </w:tbl>
    <w:p w:rsidR="00071D1C" w:rsidRPr="009E01A4" w:rsidRDefault="00071D1C" w:rsidP="009E01A4">
      <w:pPr>
        <w:widowControl w:val="0"/>
        <w:tabs>
          <w:tab w:val="left" w:pos="360"/>
          <w:tab w:val="left" w:pos="540"/>
        </w:tabs>
        <w:ind w:left="-567"/>
        <w:jc w:val="both"/>
        <w:rPr>
          <w:rFonts w:ascii="GHEA Grapalat" w:hAnsi="GHEA Grapalat" w:cs="Sylfaen"/>
          <w:sz w:val="19"/>
          <w:szCs w:val="19"/>
        </w:rPr>
      </w:pPr>
    </w:p>
    <w:p w:rsidR="00071D1C" w:rsidRPr="009E01A4" w:rsidRDefault="00071D1C" w:rsidP="009E01A4">
      <w:pPr>
        <w:widowControl w:val="0"/>
        <w:ind w:left="-567" w:firstLine="567"/>
        <w:jc w:val="both"/>
        <w:rPr>
          <w:rFonts w:ascii="GHEA Grapalat" w:hAnsi="GHEA Grapalat" w:cs="Sylfaen"/>
          <w:sz w:val="19"/>
          <w:szCs w:val="19"/>
        </w:rPr>
      </w:pPr>
      <w:r w:rsidRPr="009E01A4">
        <w:rPr>
          <w:rFonts w:ascii="GHEA Grapalat" w:hAnsi="GHEA Grapalat"/>
          <w:sz w:val="19"/>
          <w:szCs w:val="19"/>
        </w:rPr>
        <w:t>Настоящий акт составлен в 2 экземплярах, каждой из сторон предоставляется по одному экземпляру.</w:t>
      </w:r>
    </w:p>
    <w:p w:rsidR="00B138F3" w:rsidRPr="009E01A4" w:rsidRDefault="00B138F3" w:rsidP="009E01A4">
      <w:pPr>
        <w:ind w:left="-567"/>
        <w:rPr>
          <w:rFonts w:ascii="GHEA Grapalat" w:hAnsi="GHEA Grapalat"/>
          <w:sz w:val="19"/>
          <w:szCs w:val="19"/>
        </w:rPr>
      </w:pPr>
    </w:p>
    <w:p w:rsidR="00071D1C" w:rsidRPr="009E01A4" w:rsidRDefault="00071D1C" w:rsidP="009E01A4">
      <w:pPr>
        <w:ind w:left="-567"/>
        <w:rPr>
          <w:rFonts w:ascii="GHEA Grapalat" w:hAnsi="GHEA Grapalat"/>
          <w:sz w:val="19"/>
          <w:szCs w:val="19"/>
          <w:lang w:val="en-US"/>
        </w:rPr>
      </w:pPr>
      <w:r w:rsidRPr="009E01A4">
        <w:rPr>
          <w:rFonts w:ascii="GHEA Grapalat" w:hAnsi="GHEA Grapalat"/>
          <w:sz w:val="19"/>
          <w:szCs w:val="19"/>
        </w:rPr>
        <w:t>СТОРОНЫ</w:t>
      </w:r>
    </w:p>
    <w:p w:rsidR="007072C5" w:rsidRPr="009E01A4" w:rsidRDefault="007072C5" w:rsidP="009E01A4">
      <w:pPr>
        <w:widowControl w:val="0"/>
        <w:ind w:left="-567"/>
        <w:jc w:val="center"/>
        <w:rPr>
          <w:rFonts w:ascii="GHEA Grapalat" w:hAnsi="GHEA Grapalat" w:cs="Sylfaen"/>
          <w:sz w:val="19"/>
          <w:szCs w:val="19"/>
          <w:lang w:val="en-US"/>
        </w:rPr>
      </w:pPr>
    </w:p>
    <w:tbl>
      <w:tblPr>
        <w:tblW w:w="0" w:type="auto"/>
        <w:tblLook w:val="00A0" w:firstRow="1" w:lastRow="0" w:firstColumn="1" w:lastColumn="0" w:noHBand="0" w:noVBand="0"/>
      </w:tblPr>
      <w:tblGrid>
        <w:gridCol w:w="4450"/>
        <w:gridCol w:w="4836"/>
      </w:tblGrid>
      <w:tr w:rsidR="00B138F3" w:rsidRPr="009E01A4" w:rsidTr="007072C5">
        <w:tc>
          <w:tcPr>
            <w:tcW w:w="4450" w:type="dxa"/>
          </w:tcPr>
          <w:p w:rsidR="00071D1C" w:rsidRPr="009E01A4" w:rsidRDefault="00071D1C" w:rsidP="009E01A4">
            <w:pPr>
              <w:widowControl w:val="0"/>
              <w:tabs>
                <w:tab w:val="left" w:pos="360"/>
                <w:tab w:val="left" w:pos="540"/>
              </w:tabs>
              <w:ind w:left="-567"/>
              <w:jc w:val="center"/>
              <w:rPr>
                <w:rFonts w:ascii="GHEA Grapalat" w:hAnsi="GHEA Grapalat" w:cs="Sylfaen"/>
                <w:b/>
                <w:bCs/>
                <w:sz w:val="19"/>
                <w:szCs w:val="19"/>
              </w:rPr>
            </w:pPr>
            <w:r w:rsidRPr="009E01A4">
              <w:rPr>
                <w:rFonts w:ascii="GHEA Grapalat" w:hAnsi="GHEA Grapalat"/>
                <w:b/>
                <w:sz w:val="19"/>
                <w:szCs w:val="19"/>
              </w:rPr>
              <w:t>Передал</w:t>
            </w:r>
          </w:p>
        </w:tc>
        <w:tc>
          <w:tcPr>
            <w:tcW w:w="4836" w:type="dxa"/>
          </w:tcPr>
          <w:p w:rsidR="00071D1C" w:rsidRPr="009E01A4" w:rsidRDefault="00071D1C" w:rsidP="009E01A4">
            <w:pPr>
              <w:widowControl w:val="0"/>
              <w:tabs>
                <w:tab w:val="left" w:pos="360"/>
                <w:tab w:val="left" w:pos="540"/>
              </w:tabs>
              <w:ind w:left="-567"/>
              <w:jc w:val="center"/>
              <w:rPr>
                <w:rFonts w:ascii="GHEA Grapalat" w:hAnsi="GHEA Grapalat" w:cs="Sylfaen"/>
                <w:b/>
                <w:bCs/>
                <w:sz w:val="19"/>
                <w:szCs w:val="19"/>
              </w:rPr>
            </w:pPr>
            <w:r w:rsidRPr="009E01A4">
              <w:rPr>
                <w:rFonts w:ascii="GHEA Grapalat" w:hAnsi="GHEA Grapalat"/>
                <w:b/>
                <w:sz w:val="19"/>
                <w:szCs w:val="19"/>
              </w:rPr>
              <w:t>Принял</w:t>
            </w:r>
          </w:p>
        </w:tc>
      </w:tr>
    </w:tbl>
    <w:p w:rsidR="00071D1C" w:rsidRPr="009E01A4" w:rsidRDefault="00071D1C" w:rsidP="009E01A4">
      <w:pPr>
        <w:widowControl w:val="0"/>
        <w:tabs>
          <w:tab w:val="left" w:pos="360"/>
          <w:tab w:val="left" w:pos="540"/>
        </w:tabs>
        <w:ind w:left="-567"/>
        <w:jc w:val="right"/>
        <w:rPr>
          <w:rFonts w:ascii="GHEA Grapalat" w:hAnsi="GHEA Grapalat" w:cs="Sylfaen"/>
          <w:sz w:val="19"/>
          <w:szCs w:val="19"/>
        </w:rPr>
      </w:pPr>
      <w:r w:rsidRPr="009E01A4">
        <w:rPr>
          <w:rFonts w:ascii="GHEA Grapalat" w:hAnsi="GHEA Grapalat"/>
          <w:sz w:val="19"/>
          <w:szCs w:val="19"/>
        </w:rPr>
        <w:t>представитель, спроектировавший заявку:</w:t>
      </w:r>
    </w:p>
    <w:p w:rsidR="00071D1C" w:rsidRPr="009E01A4" w:rsidRDefault="00071D1C" w:rsidP="009E01A4">
      <w:pPr>
        <w:widowControl w:val="0"/>
        <w:tabs>
          <w:tab w:val="left" w:pos="360"/>
          <w:tab w:val="left" w:pos="540"/>
        </w:tabs>
        <w:ind w:left="-567"/>
        <w:rPr>
          <w:rFonts w:ascii="GHEA Grapalat" w:hAnsi="GHEA Grapalat" w:cs="Sylfaen"/>
          <w:sz w:val="19"/>
          <w:szCs w:val="19"/>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9E01A4" w:rsidTr="00E22E51">
        <w:trPr>
          <w:tblCellSpacing w:w="7" w:type="dxa"/>
          <w:jc w:val="center"/>
        </w:trPr>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 xml:space="preserve">___________________________ </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фамилия, имя</w:t>
            </w:r>
          </w:p>
        </w:tc>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___________________________</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фамилия, имя</w:t>
            </w:r>
          </w:p>
        </w:tc>
      </w:tr>
      <w:tr w:rsidR="00B138F3" w:rsidRPr="009E01A4" w:rsidTr="00E22E51">
        <w:trPr>
          <w:tblCellSpacing w:w="7" w:type="dxa"/>
          <w:jc w:val="center"/>
        </w:trPr>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 xml:space="preserve">___________________________ </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подпись</w:t>
            </w:r>
          </w:p>
        </w:tc>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___________________________</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подпись</w:t>
            </w:r>
          </w:p>
        </w:tc>
      </w:tr>
    </w:tbl>
    <w:p w:rsidR="00071D1C" w:rsidRPr="009E01A4" w:rsidRDefault="00071D1C" w:rsidP="009E01A4">
      <w:pPr>
        <w:widowControl w:val="0"/>
        <w:ind w:left="-567" w:firstLine="142"/>
        <w:jc w:val="center"/>
        <w:rPr>
          <w:rFonts w:ascii="GHEA Grapalat" w:hAnsi="GHEA Grapalat" w:cs="Sylfaen"/>
          <w:b/>
          <w:sz w:val="19"/>
          <w:szCs w:val="19"/>
        </w:rPr>
      </w:pPr>
    </w:p>
    <w:sectPr w:rsidR="00071D1C" w:rsidRPr="009E01A4" w:rsidSect="009E01A4">
      <w:pgSz w:w="11906" w:h="16838" w:code="9"/>
      <w:pgMar w:top="1418" w:right="707"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33F4" w:rsidRDefault="00C233F4">
      <w:r>
        <w:separator/>
      </w:r>
    </w:p>
  </w:endnote>
  <w:endnote w:type="continuationSeparator" w:id="0">
    <w:p w:rsidR="00C233F4" w:rsidRDefault="00C23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Cambria Math"/>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48873"/>
      <w:docPartObj>
        <w:docPartGallery w:val="Page Numbers (Bottom of Page)"/>
        <w:docPartUnique/>
      </w:docPartObj>
    </w:sdtPr>
    <w:sdtEndPr>
      <w:rPr>
        <w:rFonts w:ascii="GHEA Grapalat" w:hAnsi="GHEA Grapalat"/>
        <w:sz w:val="24"/>
        <w:szCs w:val="24"/>
      </w:rPr>
    </w:sdtEndPr>
    <w:sdtContent>
      <w:p w:rsidR="00FC335C" w:rsidRPr="00C861E9" w:rsidRDefault="00FC335C">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D5465">
          <w:rPr>
            <w:rFonts w:ascii="GHEA Grapalat" w:hAnsi="GHEA Grapalat"/>
            <w:noProof/>
            <w:sz w:val="24"/>
            <w:szCs w:val="24"/>
          </w:rPr>
          <w:t>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33F4" w:rsidRDefault="00C233F4">
      <w:r>
        <w:separator/>
      </w:r>
    </w:p>
  </w:footnote>
  <w:footnote w:type="continuationSeparator" w:id="0">
    <w:p w:rsidR="00C233F4" w:rsidRDefault="00C233F4">
      <w:r>
        <w:continuationSeparator/>
      </w:r>
    </w:p>
  </w:footnote>
  <w:footnote w:id="1">
    <w:p w:rsidR="00FC335C" w:rsidRPr="00ED3BA4" w:rsidRDefault="00FC335C" w:rsidP="00F5607C">
      <w:pPr>
        <w:pStyle w:val="FootnoteText"/>
        <w:jc w:val="both"/>
        <w:rPr>
          <w:rFonts w:asciiTheme="minorHAnsi" w:hAnsiTheme="minorHAnsi"/>
          <w:i/>
          <w:lang w:val="hy-AM"/>
        </w:rPr>
      </w:pPr>
    </w:p>
  </w:footnote>
  <w:footnote w:id="2">
    <w:p w:rsidR="00FC335C" w:rsidRPr="00291EFE" w:rsidRDefault="00FC335C" w:rsidP="0093610F">
      <w:pPr>
        <w:pStyle w:val="FootnoteText"/>
        <w:widowControl w:val="0"/>
        <w:jc w:val="both"/>
        <w:rPr>
          <w:rFonts w:ascii="GHEA Grapalat" w:hAnsi="GHEA Grapalat"/>
          <w:sz w:val="14"/>
          <w:lang w:val="af-ZA"/>
        </w:rPr>
      </w:pPr>
      <w:r w:rsidRPr="00291EFE">
        <w:rPr>
          <w:rStyle w:val="FootnoteReference"/>
          <w:sz w:val="14"/>
        </w:rPr>
        <w:t>11</w:t>
      </w:r>
      <w:r w:rsidRPr="00291EFE">
        <w:rPr>
          <w:rFonts w:ascii="GHEA Grapalat" w:hAnsi="GHEA Grapalat"/>
          <w:i/>
          <w:sz w:val="14"/>
        </w:rPr>
        <w:t>Настоящее предложение исключается из приглашения, если процедура закупки не организуется по лотам.</w:t>
      </w:r>
    </w:p>
    <w:p w:rsidR="00FC335C" w:rsidRPr="000811C1" w:rsidRDefault="00FC335C">
      <w:pPr>
        <w:pStyle w:val="FootnoteText"/>
        <w:rPr>
          <w:lang w:val="af-ZA"/>
        </w:rPr>
      </w:pPr>
    </w:p>
  </w:footnote>
  <w:footnote w:id="3">
    <w:p w:rsidR="00FC335C" w:rsidRPr="007E6EC3" w:rsidRDefault="00FC335C">
      <w:pPr>
        <w:pStyle w:val="FootnoteText"/>
        <w:rPr>
          <w:sz w:val="16"/>
        </w:rPr>
      </w:pPr>
      <w:r w:rsidRPr="007E6EC3">
        <w:rPr>
          <w:rStyle w:val="FootnoteReference"/>
          <w:sz w:val="16"/>
        </w:rPr>
        <w:t>15</w:t>
      </w:r>
      <w:r w:rsidRPr="007E6EC3">
        <w:rPr>
          <w:rFonts w:ascii="GHEA Grapalat" w:hAnsi="GHEA Grapalat"/>
          <w:i/>
          <w:sz w:val="16"/>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4">
    <w:p w:rsidR="00FC335C" w:rsidRPr="00FF2E85" w:rsidRDefault="00FC335C" w:rsidP="009755AE">
      <w:pPr>
        <w:pStyle w:val="FootnoteText"/>
        <w:jc w:val="both"/>
        <w:rPr>
          <w:rFonts w:ascii="GHEA Grapalat" w:hAnsi="GHEA Grapalat"/>
          <w:i/>
          <w:sz w:val="12"/>
        </w:rPr>
      </w:pPr>
      <w:r w:rsidRPr="00FF2E85">
        <w:rPr>
          <w:rFonts w:ascii="GHEA Grapalat" w:hAnsi="GHEA Grapalat"/>
          <w:i/>
          <w:sz w:val="12"/>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FC335C" w:rsidRPr="00FF2E85" w:rsidRDefault="00FC335C" w:rsidP="009755AE">
      <w:pPr>
        <w:jc w:val="both"/>
        <w:rPr>
          <w:rFonts w:ascii="GHEA Grapalat" w:hAnsi="GHEA Grapalat"/>
          <w:i/>
          <w:sz w:val="12"/>
          <w:szCs w:val="20"/>
        </w:rPr>
      </w:pPr>
      <w:r w:rsidRPr="00FF2E85">
        <w:rPr>
          <w:rFonts w:ascii="GHEA Grapalat" w:hAnsi="GHEA Grapalat"/>
          <w:i/>
          <w:sz w:val="12"/>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FC335C" w:rsidRPr="00FF2E85" w:rsidRDefault="00FC335C" w:rsidP="009755AE">
      <w:pPr>
        <w:jc w:val="both"/>
        <w:rPr>
          <w:rFonts w:ascii="GHEA Grapalat" w:hAnsi="GHEA Grapalat"/>
          <w:i/>
          <w:sz w:val="12"/>
          <w:szCs w:val="20"/>
        </w:rPr>
      </w:pPr>
      <w:r w:rsidRPr="00FF2E85">
        <w:rPr>
          <w:rFonts w:ascii="GHEA Grapalat" w:hAnsi="GHEA Grapalat"/>
          <w:i/>
          <w:sz w:val="12"/>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FC335C" w:rsidRPr="00FF2E85" w:rsidRDefault="00FC335C" w:rsidP="009755AE">
      <w:pPr>
        <w:jc w:val="both"/>
        <w:rPr>
          <w:rFonts w:ascii="GHEA Grapalat" w:hAnsi="GHEA Grapalat"/>
          <w:i/>
          <w:sz w:val="12"/>
          <w:szCs w:val="20"/>
        </w:rPr>
      </w:pPr>
      <w:r w:rsidRPr="00FF2E85">
        <w:rPr>
          <w:rFonts w:ascii="GHEA Grapalat" w:hAnsi="GHEA Grapalat"/>
          <w:i/>
          <w:sz w:val="12"/>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FC335C" w:rsidRPr="00FF2E85" w:rsidRDefault="00FC335C" w:rsidP="009755AE">
      <w:pPr>
        <w:jc w:val="both"/>
        <w:rPr>
          <w:rFonts w:asciiTheme="minorHAnsi" w:hAnsiTheme="minorHAnsi"/>
          <w:sz w:val="22"/>
          <w:lang w:val="af-ZA"/>
        </w:rPr>
      </w:pPr>
    </w:p>
  </w:footnote>
  <w:footnote w:id="5">
    <w:p w:rsidR="00FC335C" w:rsidRPr="00C7634E" w:rsidRDefault="00FC335C" w:rsidP="008C2FBD">
      <w:pPr>
        <w:widowControl w:val="0"/>
        <w:ind w:right="309"/>
        <w:jc w:val="both"/>
        <w:rPr>
          <w:rFonts w:ascii="GHEA Grapalat" w:hAnsi="GHEA Grapalat"/>
          <w:i/>
          <w:sz w:val="20"/>
          <w:szCs w:val="20"/>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C335C" w:rsidRPr="00C7634E" w:rsidRDefault="00FC335C" w:rsidP="008C2FBD">
      <w:pPr>
        <w:pStyle w:val="FootnoteText"/>
      </w:pPr>
    </w:p>
  </w:footnote>
  <w:footnote w:id="6">
    <w:p w:rsidR="00FC335C" w:rsidRPr="008842CE" w:rsidRDefault="00FC335C" w:rsidP="008C2FBD">
      <w:pPr>
        <w:pStyle w:val="FootnoteText"/>
        <w:jc w:val="both"/>
      </w:pPr>
    </w:p>
  </w:footnote>
  <w:footnote w:id="7">
    <w:p w:rsidR="00FC335C" w:rsidRPr="00C27963" w:rsidRDefault="00FC335C" w:rsidP="008C2FBD">
      <w:pPr>
        <w:pStyle w:val="FootnoteText"/>
        <w:jc w:val="both"/>
        <w:rPr>
          <w:rFonts w:asciiTheme="minorHAnsi" w:hAnsiTheme="minorHAnsi"/>
        </w:rPr>
      </w:pPr>
    </w:p>
  </w:footnote>
  <w:footnote w:id="8">
    <w:p w:rsidR="00FC335C" w:rsidRPr="00402BC3" w:rsidRDefault="00FC335C" w:rsidP="008C2FBD">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C335C" w:rsidRPr="00552088" w:rsidRDefault="00FC335C" w:rsidP="008C2FBD">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C335C" w:rsidRPr="00D3436F" w:rsidRDefault="00FC335C" w:rsidP="008C2FBD">
      <w:pPr>
        <w:pStyle w:val="FootnoteText"/>
        <w:rPr>
          <w:lang w:val="hy-AM"/>
        </w:rPr>
      </w:pPr>
    </w:p>
  </w:footnote>
  <w:footnote w:id="9">
    <w:p w:rsidR="00FC335C" w:rsidRPr="008842CE" w:rsidRDefault="00FC335C" w:rsidP="008C2FBD">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C335C" w:rsidRPr="00D3436F" w:rsidRDefault="00FC335C" w:rsidP="008C2FBD">
      <w:pPr>
        <w:pStyle w:val="FootnoteText"/>
        <w:rPr>
          <w:lang w:val="hy-AM"/>
        </w:rPr>
      </w:pPr>
    </w:p>
  </w:footnote>
  <w:footnote w:id="10">
    <w:p w:rsidR="00FC335C" w:rsidRPr="00D3436F" w:rsidRDefault="00FC335C" w:rsidP="008C2FBD">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FC335C" w:rsidRPr="008842CE" w:rsidRDefault="00FC335C" w:rsidP="008C2FBD">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C335C" w:rsidRPr="00D3436F" w:rsidRDefault="00FC335C" w:rsidP="008C2FBD">
      <w:pPr>
        <w:pStyle w:val="FootnoteText"/>
        <w:rPr>
          <w:lang w:val="hy-AM"/>
        </w:rPr>
      </w:pPr>
    </w:p>
  </w:footnote>
  <w:footnote w:id="12">
    <w:p w:rsidR="00FC335C" w:rsidRPr="00124BE9" w:rsidRDefault="00FC335C" w:rsidP="00A202AB">
      <w:pPr>
        <w:pStyle w:val="FootnoteText"/>
        <w:widowControl w:val="0"/>
        <w:jc w:val="both"/>
      </w:pPr>
      <w:r w:rsidRPr="00124BE9">
        <w:rPr>
          <w:rFonts w:ascii="GHEA Grapalat" w:hAnsi="GHEA Grapalat"/>
          <w:i/>
        </w:rPr>
        <w:t>.</w:t>
      </w:r>
    </w:p>
    <w:tbl>
      <w:tblPr>
        <w:tblW w:w="13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2018"/>
        <w:gridCol w:w="6710"/>
        <w:gridCol w:w="1382"/>
        <w:gridCol w:w="1701"/>
      </w:tblGrid>
      <w:tr w:rsidR="00FC335C" w:rsidRPr="004744B4" w:rsidTr="00034872">
        <w:trPr>
          <w:trHeight w:val="318"/>
          <w:jc w:val="center"/>
        </w:trPr>
        <w:tc>
          <w:tcPr>
            <w:tcW w:w="13445" w:type="dxa"/>
            <w:gridSpan w:val="5"/>
            <w:shd w:val="clear" w:color="auto" w:fill="F2F2F2"/>
            <w:vAlign w:val="center"/>
          </w:tcPr>
          <w:p w:rsidR="00FC335C" w:rsidRPr="004744B4" w:rsidRDefault="00FC335C" w:rsidP="004941FC">
            <w:pPr>
              <w:rPr>
                <w:rFonts w:ascii="GHEA Grapalat" w:hAnsi="GHEA Grapalat"/>
                <w:b/>
                <w:sz w:val="19"/>
                <w:szCs w:val="19"/>
              </w:rPr>
            </w:pPr>
            <w:bookmarkStart w:id="2" w:name="_Hlk107439327"/>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941FC">
              <w:rPr>
                <w:rFonts w:ascii="GHEA Grapalat" w:hAnsi="GHEA Grapalat"/>
                <w:b/>
                <w:sz w:val="19"/>
                <w:szCs w:val="19"/>
              </w:rPr>
              <w:t>Покупка предмета</w:t>
            </w:r>
          </w:p>
        </w:tc>
      </w:tr>
      <w:tr w:rsidR="00FC335C" w:rsidRPr="004744B4" w:rsidTr="00034872">
        <w:trPr>
          <w:trHeight w:val="20"/>
          <w:jc w:val="center"/>
        </w:trPr>
        <w:tc>
          <w:tcPr>
            <w:tcW w:w="1634" w:type="dxa"/>
            <w:shd w:val="clear" w:color="auto" w:fill="F2F2F2"/>
            <w:vAlign w:val="center"/>
          </w:tcPr>
          <w:p w:rsidR="00FC335C" w:rsidRPr="00651CF5" w:rsidRDefault="00FC335C" w:rsidP="00034872">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2018" w:type="dxa"/>
            <w:shd w:val="clear" w:color="auto" w:fill="F2F2F2"/>
            <w:vAlign w:val="center"/>
          </w:tcPr>
          <w:p w:rsidR="00FC335C" w:rsidRPr="004744B4" w:rsidRDefault="00FC335C" w:rsidP="00034872">
            <w:pPr>
              <w:jc w:val="center"/>
              <w:rPr>
                <w:rFonts w:ascii="GHEA Grapalat" w:hAnsi="GHEA Grapalat"/>
                <w:b/>
                <w:sz w:val="19"/>
                <w:szCs w:val="19"/>
                <w:lang w:val="pt-BR"/>
              </w:rPr>
            </w:pPr>
            <w:r w:rsidRPr="004941FC">
              <w:rPr>
                <w:rFonts w:ascii="GHEA Grapalat" w:hAnsi="GHEA Grapalat"/>
                <w:b/>
                <w:sz w:val="19"/>
                <w:szCs w:val="19"/>
                <w:lang w:val="pt-BR"/>
              </w:rPr>
              <w:t>название</w:t>
            </w:r>
          </w:p>
        </w:tc>
        <w:tc>
          <w:tcPr>
            <w:tcW w:w="6710" w:type="dxa"/>
            <w:shd w:val="clear" w:color="auto" w:fill="F2F2F2"/>
            <w:vAlign w:val="center"/>
          </w:tcPr>
          <w:p w:rsidR="00FC335C" w:rsidRPr="004744B4" w:rsidRDefault="00FC335C" w:rsidP="00034872">
            <w:pPr>
              <w:jc w:val="center"/>
              <w:rPr>
                <w:rFonts w:ascii="GHEA Grapalat" w:hAnsi="GHEA Grapalat"/>
                <w:b/>
                <w:sz w:val="19"/>
                <w:szCs w:val="19"/>
                <w:lang w:val="pt-BR"/>
              </w:rPr>
            </w:pPr>
            <w:r w:rsidRPr="004941FC">
              <w:rPr>
                <w:rFonts w:ascii="GHEA Grapalat" w:hAnsi="GHEA Grapalat"/>
                <w:b/>
                <w:sz w:val="19"/>
                <w:szCs w:val="19"/>
              </w:rPr>
              <w:t>технические характеристики</w:t>
            </w:r>
          </w:p>
        </w:tc>
        <w:tc>
          <w:tcPr>
            <w:tcW w:w="1382" w:type="dxa"/>
            <w:shd w:val="clear" w:color="auto" w:fill="F2F2F2"/>
            <w:vAlign w:val="center"/>
          </w:tcPr>
          <w:p w:rsidR="00FC335C" w:rsidRPr="004744B4" w:rsidRDefault="00FC335C" w:rsidP="00034872">
            <w:pPr>
              <w:jc w:val="center"/>
              <w:rPr>
                <w:rFonts w:ascii="GHEA Grapalat" w:hAnsi="GHEA Grapalat"/>
                <w:b/>
                <w:bCs/>
                <w:sz w:val="14"/>
                <w:szCs w:val="18"/>
                <w:lang w:val="es-ES"/>
              </w:rPr>
            </w:pPr>
            <w:r w:rsidRPr="004941FC">
              <w:rPr>
                <w:rFonts w:ascii="GHEA Grapalat" w:hAnsi="GHEA Grapalat"/>
                <w:b/>
                <w:bCs/>
                <w:sz w:val="14"/>
                <w:szCs w:val="18"/>
                <w:lang w:val="es-ES"/>
              </w:rPr>
              <w:t>товарный знак</w:t>
            </w:r>
          </w:p>
        </w:tc>
        <w:tc>
          <w:tcPr>
            <w:tcW w:w="1701" w:type="dxa"/>
            <w:shd w:val="clear" w:color="auto" w:fill="F2F2F2"/>
            <w:vAlign w:val="center"/>
          </w:tcPr>
          <w:p w:rsidR="00FC335C" w:rsidRPr="004744B4" w:rsidRDefault="00FC335C" w:rsidP="00034872">
            <w:pPr>
              <w:jc w:val="center"/>
              <w:rPr>
                <w:rFonts w:ascii="GHEA Grapalat" w:hAnsi="GHEA Grapalat"/>
                <w:b/>
                <w:bCs/>
                <w:sz w:val="14"/>
                <w:szCs w:val="18"/>
                <w:lang w:val="es-ES"/>
              </w:rPr>
            </w:pPr>
            <w:r w:rsidRPr="004941FC">
              <w:rPr>
                <w:rFonts w:ascii="GHEA Grapalat" w:hAnsi="GHEA Grapalat"/>
                <w:b/>
                <w:bCs/>
                <w:sz w:val="14"/>
                <w:szCs w:val="18"/>
                <w:lang w:val="es-ES"/>
              </w:rPr>
              <w:t>название производителя</w:t>
            </w:r>
          </w:p>
        </w:tc>
      </w:tr>
      <w:tr w:rsidR="00FC335C" w:rsidRPr="00C476A4" w:rsidTr="00034872">
        <w:trPr>
          <w:trHeight w:val="381"/>
          <w:jc w:val="center"/>
        </w:trPr>
        <w:tc>
          <w:tcPr>
            <w:tcW w:w="1634" w:type="dxa"/>
            <w:vAlign w:val="center"/>
          </w:tcPr>
          <w:p w:rsidR="00FC335C" w:rsidRPr="004744B4" w:rsidRDefault="00FC335C" w:rsidP="00034872">
            <w:pPr>
              <w:pStyle w:val="ListParagraph"/>
              <w:tabs>
                <w:tab w:val="left" w:pos="0"/>
                <w:tab w:val="left" w:pos="369"/>
              </w:tabs>
              <w:ind w:left="-57"/>
              <w:contextualSpacing/>
              <w:rPr>
                <w:rFonts w:ascii="GHEA Grapalat" w:hAnsi="GHEA Grapalat"/>
                <w:sz w:val="19"/>
                <w:szCs w:val="19"/>
              </w:rPr>
            </w:pPr>
            <w:r w:rsidRPr="004744B4">
              <w:rPr>
                <w:rFonts w:ascii="GHEA Grapalat" w:hAnsi="GHEA Grapalat"/>
                <w:bCs/>
                <w:color w:val="000000"/>
                <w:sz w:val="20"/>
                <w:lang w:val="hy-AM"/>
              </w:rPr>
              <w:t>1.</w:t>
            </w:r>
          </w:p>
        </w:tc>
        <w:tc>
          <w:tcPr>
            <w:tcW w:w="2018" w:type="dxa"/>
            <w:vAlign w:val="center"/>
          </w:tcPr>
          <w:p w:rsidR="00FC335C" w:rsidRPr="00026435" w:rsidRDefault="00FC335C" w:rsidP="00034872">
            <w:pPr>
              <w:pStyle w:val="leftalignedtext"/>
              <w:spacing w:line="240" w:lineRule="auto"/>
              <w:ind w:left="-108" w:firstLine="108"/>
              <w:contextualSpacing/>
              <w:jc w:val="center"/>
              <w:rPr>
                <w:rFonts w:ascii="GHEA Grapalat" w:hAnsi="GHEA Grapalat"/>
                <w:bCs/>
                <w:color w:val="000000"/>
                <w:sz w:val="20"/>
                <w:szCs w:val="24"/>
                <w:lang w:val="hy-AM"/>
              </w:rPr>
            </w:pPr>
            <w:r w:rsidRPr="004B23E4">
              <w:rPr>
                <w:rFonts w:ascii="Sylfaen" w:hAnsi="Sylfaen" w:cs="Calibri"/>
                <w:sz w:val="22"/>
                <w:szCs w:val="22"/>
              </w:rPr>
              <w:t>СМАЗОЧНЫЕ МАТЕРИАЛЫ</w:t>
            </w:r>
          </w:p>
        </w:tc>
        <w:tc>
          <w:tcPr>
            <w:tcW w:w="6710" w:type="dxa"/>
          </w:tcPr>
          <w:p w:rsidR="00FC335C" w:rsidRPr="00026435" w:rsidRDefault="00FC335C" w:rsidP="00034872">
            <w:pPr>
              <w:pStyle w:val="leftalignedtext"/>
              <w:spacing w:line="240" w:lineRule="auto"/>
              <w:ind w:left="360"/>
              <w:contextualSpacing/>
              <w:jc w:val="center"/>
              <w:rPr>
                <w:rFonts w:ascii="GHEA Grapalat" w:hAnsi="GHEA Grapalat"/>
                <w:bCs/>
                <w:color w:val="000000"/>
                <w:sz w:val="20"/>
                <w:szCs w:val="24"/>
                <w:lang w:val="hy-AM"/>
              </w:rPr>
            </w:pPr>
            <w:r w:rsidRPr="004941FC">
              <w:rPr>
                <w:rFonts w:ascii="GHEA Grapalat" w:hAnsi="GHEA Grapalat"/>
                <w:bCs/>
                <w:color w:val="000000"/>
                <w:sz w:val="20"/>
                <w:szCs w:val="24"/>
                <w:lang w:val="hy-AM"/>
              </w:rPr>
              <w:t>Флаконы емкостью 50 мл с водной или силиконовой глицерией, в соответствующей упаковке"</w:t>
            </w:r>
            <w:r w:rsidRPr="00026435">
              <w:rPr>
                <w:rFonts w:ascii="GHEA Grapalat" w:hAnsi="GHEA Grapalat"/>
                <w:bCs/>
                <w:color w:val="000000"/>
                <w:sz w:val="20"/>
                <w:szCs w:val="24"/>
                <w:lang w:val="hy-AM"/>
              </w:rPr>
              <w:t>"</w:t>
            </w:r>
          </w:p>
        </w:tc>
        <w:tc>
          <w:tcPr>
            <w:tcW w:w="1382" w:type="dxa"/>
            <w:vAlign w:val="center"/>
          </w:tcPr>
          <w:p w:rsidR="00FC335C" w:rsidRPr="004744B4" w:rsidRDefault="00FC335C" w:rsidP="00034872">
            <w:pPr>
              <w:jc w:val="center"/>
              <w:rPr>
                <w:rFonts w:ascii="GHEA Grapalat" w:hAnsi="GHEA Grapalat"/>
                <w:sz w:val="22"/>
                <w:szCs w:val="22"/>
                <w:lang w:val="hy-AM"/>
              </w:rPr>
            </w:pPr>
          </w:p>
        </w:tc>
        <w:tc>
          <w:tcPr>
            <w:tcW w:w="1701" w:type="dxa"/>
            <w:vAlign w:val="center"/>
          </w:tcPr>
          <w:p w:rsidR="00FC335C" w:rsidRPr="004744B4" w:rsidRDefault="00FC335C" w:rsidP="00034872">
            <w:pPr>
              <w:jc w:val="center"/>
              <w:rPr>
                <w:rFonts w:ascii="GHEA Grapalat" w:hAnsi="GHEA Grapalat"/>
                <w:sz w:val="22"/>
                <w:szCs w:val="22"/>
                <w:lang w:val="hy-AM"/>
              </w:rPr>
            </w:pPr>
          </w:p>
        </w:tc>
      </w:tr>
    </w:tbl>
    <w:bookmarkEnd w:id="2"/>
    <w:p w:rsidR="00FC335C" w:rsidRPr="00F86C2C" w:rsidRDefault="00FC335C" w:rsidP="00F86C2C">
      <w:pPr>
        <w:widowControl w:val="0"/>
        <w:rPr>
          <w:rFonts w:ascii="GHEA Grapalat" w:hAnsi="GHEA Grapalat" w:cs="Sylfaen"/>
          <w:i/>
          <w:sz w:val="20"/>
          <w:szCs w:val="16"/>
          <w:lang w:val="pt-BR"/>
        </w:rPr>
      </w:pPr>
      <w:r w:rsidRPr="00F86C2C">
        <w:rPr>
          <w:rFonts w:ascii="GHEA Grapalat" w:hAnsi="GHEA Grapalat" w:cs="Sylfaen"/>
          <w:i/>
          <w:sz w:val="20"/>
          <w:szCs w:val="16"/>
          <w:lang w:val="pt-BR"/>
        </w:rPr>
        <w:t>Последние две графы заполняются на основании данных, представленных участником:</w:t>
      </w:r>
    </w:p>
    <w:p w:rsidR="00FC335C" w:rsidRPr="00F86C2C" w:rsidRDefault="00FC335C" w:rsidP="00F86C2C">
      <w:pPr>
        <w:widowControl w:val="0"/>
        <w:rPr>
          <w:rFonts w:ascii="GHEA Grapalat" w:hAnsi="GHEA Grapalat" w:cs="Sylfaen"/>
          <w:i/>
          <w:sz w:val="20"/>
          <w:szCs w:val="16"/>
          <w:lang w:val="pt-BR"/>
        </w:rPr>
      </w:pPr>
    </w:p>
    <w:p w:rsidR="00FC335C" w:rsidRPr="00F86C2C" w:rsidRDefault="00FC335C" w:rsidP="00F86C2C">
      <w:pPr>
        <w:widowControl w:val="0"/>
        <w:rPr>
          <w:rFonts w:ascii="GHEA Grapalat" w:hAnsi="GHEA Grapalat" w:cs="Sylfaen"/>
          <w:i/>
          <w:sz w:val="20"/>
          <w:szCs w:val="16"/>
          <w:lang w:val="pt-BR"/>
        </w:rPr>
      </w:pPr>
      <w:r w:rsidRPr="00F86C2C">
        <w:rPr>
          <w:rFonts w:ascii="GHEA Grapalat" w:hAnsi="GHEA Grapalat" w:cs="Sylfaen"/>
          <w:i/>
          <w:sz w:val="20"/>
          <w:szCs w:val="16"/>
          <w:lang w:val="pt-BR"/>
        </w:rPr>
        <w:t>Знакомство</w:t>
      </w:r>
    </w:p>
    <w:p w:rsidR="00FC335C" w:rsidRPr="00F86C2C" w:rsidRDefault="00FC335C" w:rsidP="00F86C2C">
      <w:pPr>
        <w:widowControl w:val="0"/>
        <w:rPr>
          <w:rFonts w:ascii="GHEA Grapalat" w:hAnsi="GHEA Grapalat" w:cs="Sylfaen"/>
          <w:i/>
          <w:sz w:val="20"/>
          <w:szCs w:val="16"/>
          <w:lang w:val="pt-BR"/>
        </w:rPr>
      </w:pPr>
      <w:r w:rsidRPr="00F86C2C">
        <w:rPr>
          <w:rFonts w:ascii="GHEA Grapalat" w:hAnsi="GHEA Grapalat" w:cs="Sylfaen"/>
          <w:i/>
          <w:sz w:val="20"/>
          <w:szCs w:val="16"/>
          <w:lang w:val="pt-BR"/>
        </w:rPr>
        <w:t>Место поставки: РА, г. Ереван, ул. Туманяна 10, кв. 10Семь</w:t>
      </w:r>
    </w:p>
    <w:p w:rsidR="00FC335C" w:rsidRPr="00F86C2C" w:rsidRDefault="00FC335C" w:rsidP="00F86C2C">
      <w:pPr>
        <w:widowControl w:val="0"/>
        <w:rPr>
          <w:rFonts w:ascii="GHEA Grapalat" w:hAnsi="GHEA Grapalat" w:cs="Sylfaen"/>
          <w:i/>
          <w:sz w:val="20"/>
          <w:szCs w:val="16"/>
          <w:lang w:val="pt-BR"/>
        </w:rPr>
      </w:pPr>
      <w:r w:rsidRPr="00F86C2C">
        <w:rPr>
          <w:rFonts w:ascii="GHEA Grapalat" w:hAnsi="GHEA Grapalat" w:cs="Sylfaen"/>
          <w:i/>
          <w:sz w:val="20"/>
          <w:szCs w:val="16"/>
          <w:lang w:val="pt-BR"/>
        </w:rPr>
        <w:t>Приобретаемые товары должны быть новыми, неиспользованными</w:t>
      </w:r>
    </w:p>
    <w:p w:rsidR="00FC335C" w:rsidRDefault="00FC335C" w:rsidP="00C476A4">
      <w:pPr>
        <w:jc w:val="center"/>
        <w:rPr>
          <w:rFonts w:ascii="GHEA Grapalat" w:hAnsi="GHEA Grapalat"/>
          <w:b/>
          <w:sz w:val="18"/>
          <w:szCs w:val="20"/>
        </w:rPr>
      </w:pP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941FC">
        <w:rPr>
          <w:rFonts w:ascii="GHEA Grapalat" w:hAnsi="GHEA Grapalat"/>
          <w:b/>
          <w:sz w:val="18"/>
          <w:szCs w:val="20"/>
          <w:lang w:val="hy-AM"/>
        </w:rPr>
        <w:t>ГРАФИК ПОКУПКИ</w:t>
      </w:r>
    </w:p>
    <w:p w:rsidR="00FC335C" w:rsidRPr="00B13142" w:rsidRDefault="00FC335C" w:rsidP="00C476A4">
      <w:pPr>
        <w:jc w:val="center"/>
        <w:rPr>
          <w:rFonts w:ascii="GHEA Grapalat" w:hAnsi="GHEA Grapalat"/>
          <w:b/>
          <w:sz w:val="18"/>
          <w:szCs w:val="20"/>
        </w:rPr>
      </w:pPr>
    </w:p>
    <w:tbl>
      <w:tblPr>
        <w:tblW w:w="3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1996"/>
        <w:gridCol w:w="1158"/>
        <w:gridCol w:w="1320"/>
        <w:gridCol w:w="1661"/>
        <w:gridCol w:w="1600"/>
        <w:gridCol w:w="2413"/>
      </w:tblGrid>
      <w:tr w:rsidR="00FC335C" w:rsidRPr="004744B4" w:rsidTr="0086440C">
        <w:trPr>
          <w:trHeight w:val="20"/>
          <w:jc w:val="center"/>
        </w:trPr>
        <w:tc>
          <w:tcPr>
            <w:tcW w:w="5000" w:type="pct"/>
            <w:gridSpan w:val="7"/>
            <w:tcBorders>
              <w:bottom w:val="single" w:sz="4" w:space="0" w:color="auto"/>
            </w:tcBorders>
            <w:shd w:val="clear" w:color="auto" w:fill="F2F2F2"/>
            <w:vAlign w:val="center"/>
          </w:tcPr>
          <w:p w:rsidR="00FC335C" w:rsidRPr="00026435" w:rsidRDefault="00FC335C" w:rsidP="00034872">
            <w:pPr>
              <w:jc w:val="center"/>
              <w:rPr>
                <w:rFonts w:ascii="GHEA Grapalat" w:hAnsi="GHEA Grapalat"/>
                <w:b/>
                <w:sz w:val="18"/>
                <w:szCs w:val="18"/>
              </w:rPr>
            </w:pPr>
            <w:bookmarkStart w:id="3" w:name="_Hlk92232562"/>
            <w:r w:rsidRPr="004744B4">
              <w:rPr>
                <w:rFonts w:ascii="GHEA Grapalat" w:hAnsi="GHEA Grapalat"/>
                <w:sz w:val="20"/>
                <w:lang w:val="hy-AM"/>
              </w:rPr>
              <w:tab/>
            </w:r>
            <w:r w:rsidRPr="004941FC">
              <w:rPr>
                <w:rFonts w:ascii="GHEA Grapalat" w:hAnsi="GHEA Grapalat"/>
                <w:b/>
                <w:sz w:val="19"/>
                <w:szCs w:val="19"/>
              </w:rPr>
              <w:t>Покупка предмета</w:t>
            </w:r>
          </w:p>
        </w:tc>
      </w:tr>
      <w:tr w:rsidR="0086440C" w:rsidRPr="004744B4" w:rsidTr="0086440C">
        <w:trPr>
          <w:trHeight w:val="290"/>
          <w:jc w:val="center"/>
        </w:trPr>
        <w:tc>
          <w:tcPr>
            <w:tcW w:w="656" w:type="pct"/>
            <w:vMerge w:val="restart"/>
            <w:shd w:val="clear" w:color="auto" w:fill="F2F2F2"/>
            <w:vAlign w:val="center"/>
          </w:tcPr>
          <w:p w:rsidR="0086440C" w:rsidRPr="00651CF5" w:rsidRDefault="0086440C" w:rsidP="00034872">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854" w:type="pct"/>
            <w:vMerge w:val="restart"/>
            <w:shd w:val="clear" w:color="auto" w:fill="F2F2F2"/>
            <w:vAlign w:val="center"/>
          </w:tcPr>
          <w:p w:rsidR="0086440C" w:rsidRPr="00651CF5" w:rsidRDefault="0086440C" w:rsidP="00034872">
            <w:pPr>
              <w:widowControl w:val="0"/>
              <w:jc w:val="center"/>
              <w:rPr>
                <w:rFonts w:ascii="Sylfaen" w:hAnsi="Sylfaen"/>
                <w:sz w:val="16"/>
                <w:szCs w:val="16"/>
              </w:rPr>
            </w:pPr>
            <w:r w:rsidRPr="00651CF5">
              <w:rPr>
                <w:rFonts w:ascii="Sylfaen" w:hAnsi="Sylfaen"/>
                <w:sz w:val="16"/>
                <w:szCs w:val="16"/>
              </w:rPr>
              <w:t>наименование</w:t>
            </w:r>
          </w:p>
        </w:tc>
        <w:tc>
          <w:tcPr>
            <w:tcW w:w="496" w:type="pct"/>
            <w:vMerge w:val="restart"/>
            <w:shd w:val="clear" w:color="auto" w:fill="F2F2F2"/>
            <w:vAlign w:val="center"/>
          </w:tcPr>
          <w:p w:rsidR="0086440C" w:rsidRPr="00026435" w:rsidRDefault="0086440C" w:rsidP="00034872">
            <w:pPr>
              <w:jc w:val="center"/>
              <w:rPr>
                <w:rFonts w:ascii="GHEA Grapalat" w:hAnsi="GHEA Grapalat"/>
                <w:b/>
                <w:sz w:val="16"/>
                <w:szCs w:val="17"/>
              </w:rPr>
            </w:pPr>
            <w:r w:rsidRPr="00651CF5">
              <w:rPr>
                <w:rFonts w:ascii="Sylfaen" w:hAnsi="Sylfaen"/>
                <w:sz w:val="20"/>
                <w:szCs w:val="20"/>
              </w:rPr>
              <w:t>единица измерения</w:t>
            </w:r>
          </w:p>
        </w:tc>
        <w:tc>
          <w:tcPr>
            <w:tcW w:w="565" w:type="pct"/>
            <w:vMerge w:val="restart"/>
            <w:shd w:val="clear" w:color="auto" w:fill="F2F2F2"/>
            <w:vAlign w:val="center"/>
          </w:tcPr>
          <w:p w:rsidR="0086440C" w:rsidRPr="0086440C" w:rsidRDefault="0086440C" w:rsidP="00034872">
            <w:pPr>
              <w:jc w:val="center"/>
              <w:rPr>
                <w:rFonts w:ascii="Sylfaen" w:hAnsi="Sylfaen"/>
                <w:sz w:val="20"/>
                <w:szCs w:val="20"/>
              </w:rPr>
            </w:pPr>
            <w:r w:rsidRPr="0086440C">
              <w:rPr>
                <w:rFonts w:ascii="Sylfaen" w:hAnsi="Sylfaen"/>
                <w:sz w:val="20"/>
                <w:szCs w:val="20"/>
              </w:rPr>
              <w:t>количество</w:t>
            </w:r>
          </w:p>
        </w:tc>
        <w:tc>
          <w:tcPr>
            <w:tcW w:w="711" w:type="pct"/>
            <w:vMerge w:val="restart"/>
            <w:shd w:val="clear" w:color="auto" w:fill="F2F2F2"/>
            <w:vAlign w:val="center"/>
          </w:tcPr>
          <w:p w:rsidR="0086440C" w:rsidRPr="00651CF5" w:rsidRDefault="0086440C" w:rsidP="0041577C">
            <w:pPr>
              <w:widowControl w:val="0"/>
              <w:tabs>
                <w:tab w:val="left" w:pos="212"/>
              </w:tabs>
              <w:ind w:left="-71" w:right="-108"/>
              <w:jc w:val="center"/>
              <w:rPr>
                <w:rFonts w:ascii="Sylfaen" w:hAnsi="Sylfaen"/>
                <w:sz w:val="20"/>
                <w:szCs w:val="20"/>
              </w:rPr>
            </w:pPr>
            <w:r w:rsidRPr="00651CF5">
              <w:rPr>
                <w:rFonts w:ascii="Sylfaen" w:hAnsi="Sylfaen"/>
                <w:sz w:val="20"/>
                <w:szCs w:val="20"/>
              </w:rPr>
              <w:t>цена единицы/драмов РА</w:t>
            </w:r>
          </w:p>
        </w:tc>
        <w:tc>
          <w:tcPr>
            <w:tcW w:w="685" w:type="pct"/>
            <w:vMerge w:val="restart"/>
            <w:shd w:val="clear" w:color="auto" w:fill="F2F2F2"/>
            <w:vAlign w:val="center"/>
          </w:tcPr>
          <w:p w:rsidR="0086440C" w:rsidRPr="00651CF5" w:rsidRDefault="0086440C" w:rsidP="0041577C">
            <w:pPr>
              <w:tabs>
                <w:tab w:val="left" w:pos="212"/>
              </w:tabs>
              <w:ind w:left="-71"/>
              <w:jc w:val="center"/>
              <w:rPr>
                <w:rFonts w:ascii="Sylfaen" w:hAnsi="Sylfaen"/>
                <w:sz w:val="20"/>
                <w:szCs w:val="20"/>
              </w:rPr>
            </w:pPr>
            <w:r w:rsidRPr="00651CF5">
              <w:rPr>
                <w:rFonts w:ascii="Sylfaen" w:hAnsi="Sylfaen"/>
                <w:sz w:val="20"/>
                <w:szCs w:val="20"/>
              </w:rPr>
              <w:t>общая цена/драмов РА</w:t>
            </w:r>
          </w:p>
        </w:tc>
        <w:tc>
          <w:tcPr>
            <w:tcW w:w="1033" w:type="pct"/>
            <w:vMerge w:val="restart"/>
            <w:shd w:val="clear" w:color="auto" w:fill="F2F2F2"/>
            <w:vAlign w:val="center"/>
          </w:tcPr>
          <w:p w:rsidR="0086440C" w:rsidRPr="0086440C" w:rsidRDefault="0086440C" w:rsidP="0086440C">
            <w:pPr>
              <w:tabs>
                <w:tab w:val="left" w:pos="212"/>
              </w:tabs>
              <w:ind w:left="-71"/>
              <w:jc w:val="center"/>
              <w:rPr>
                <w:rFonts w:ascii="Sylfaen" w:hAnsi="Sylfaen"/>
                <w:sz w:val="20"/>
                <w:szCs w:val="20"/>
              </w:rPr>
            </w:pPr>
            <w:r w:rsidRPr="0086440C">
              <w:rPr>
                <w:rFonts w:ascii="Sylfaen" w:hAnsi="Sylfaen"/>
                <w:sz w:val="20"/>
                <w:szCs w:val="20"/>
              </w:rPr>
              <w:t>График закупок, 2022</w:t>
            </w:r>
          </w:p>
        </w:tc>
      </w:tr>
      <w:tr w:rsidR="0086440C" w:rsidRPr="004744B4" w:rsidTr="0086440C">
        <w:trPr>
          <w:trHeight w:val="212"/>
          <w:jc w:val="center"/>
        </w:trPr>
        <w:tc>
          <w:tcPr>
            <w:tcW w:w="656" w:type="pct"/>
            <w:vMerge/>
            <w:shd w:val="clear" w:color="auto" w:fill="F2F2F2"/>
            <w:vAlign w:val="center"/>
          </w:tcPr>
          <w:p w:rsidR="0086440C" w:rsidRPr="004744B4" w:rsidRDefault="0086440C" w:rsidP="00034872">
            <w:pPr>
              <w:jc w:val="center"/>
              <w:rPr>
                <w:rFonts w:ascii="GHEA Grapalat" w:hAnsi="GHEA Grapalat"/>
                <w:b/>
                <w:sz w:val="16"/>
                <w:szCs w:val="17"/>
                <w:highlight w:val="yellow"/>
              </w:rPr>
            </w:pPr>
          </w:p>
        </w:tc>
        <w:tc>
          <w:tcPr>
            <w:tcW w:w="854" w:type="pct"/>
            <w:vMerge/>
            <w:shd w:val="clear" w:color="auto" w:fill="F2F2F2"/>
            <w:vAlign w:val="center"/>
          </w:tcPr>
          <w:p w:rsidR="0086440C" w:rsidRPr="004744B4" w:rsidRDefault="0086440C" w:rsidP="00034872">
            <w:pPr>
              <w:jc w:val="center"/>
              <w:rPr>
                <w:rFonts w:ascii="GHEA Grapalat" w:hAnsi="GHEA Grapalat"/>
                <w:b/>
                <w:sz w:val="16"/>
                <w:szCs w:val="17"/>
                <w:highlight w:val="yellow"/>
                <w:lang w:val="hy-AM"/>
              </w:rPr>
            </w:pPr>
          </w:p>
        </w:tc>
        <w:tc>
          <w:tcPr>
            <w:tcW w:w="496" w:type="pct"/>
            <w:vMerge/>
            <w:shd w:val="clear" w:color="auto" w:fill="F2F2F2"/>
            <w:vAlign w:val="center"/>
          </w:tcPr>
          <w:p w:rsidR="0086440C" w:rsidRPr="004744B4" w:rsidRDefault="0086440C" w:rsidP="00034872">
            <w:pPr>
              <w:jc w:val="center"/>
              <w:rPr>
                <w:rFonts w:ascii="GHEA Grapalat" w:hAnsi="GHEA Grapalat"/>
                <w:b/>
                <w:sz w:val="16"/>
                <w:szCs w:val="17"/>
                <w:highlight w:val="yellow"/>
              </w:rPr>
            </w:pPr>
          </w:p>
        </w:tc>
        <w:tc>
          <w:tcPr>
            <w:tcW w:w="565" w:type="pct"/>
            <w:vMerge/>
            <w:shd w:val="clear" w:color="auto" w:fill="F2F2F2"/>
            <w:vAlign w:val="center"/>
          </w:tcPr>
          <w:p w:rsidR="0086440C" w:rsidRPr="004744B4" w:rsidRDefault="0086440C" w:rsidP="00034872">
            <w:pPr>
              <w:jc w:val="center"/>
              <w:rPr>
                <w:rFonts w:ascii="GHEA Grapalat" w:hAnsi="GHEA Grapalat"/>
                <w:b/>
                <w:sz w:val="16"/>
                <w:szCs w:val="17"/>
                <w:highlight w:val="yellow"/>
              </w:rPr>
            </w:pPr>
          </w:p>
        </w:tc>
        <w:tc>
          <w:tcPr>
            <w:tcW w:w="711" w:type="pct"/>
            <w:vMerge/>
            <w:shd w:val="clear" w:color="auto" w:fill="F2F2F2"/>
            <w:vAlign w:val="center"/>
          </w:tcPr>
          <w:p w:rsidR="0086440C" w:rsidRPr="004744B4" w:rsidRDefault="0086440C" w:rsidP="00034872">
            <w:pPr>
              <w:jc w:val="center"/>
              <w:rPr>
                <w:rFonts w:ascii="GHEA Grapalat" w:hAnsi="GHEA Grapalat"/>
                <w:b/>
                <w:sz w:val="16"/>
                <w:szCs w:val="17"/>
                <w:highlight w:val="yellow"/>
              </w:rPr>
            </w:pPr>
          </w:p>
        </w:tc>
        <w:tc>
          <w:tcPr>
            <w:tcW w:w="685" w:type="pct"/>
            <w:vMerge/>
            <w:shd w:val="clear" w:color="auto" w:fill="F2F2F2"/>
            <w:vAlign w:val="center"/>
          </w:tcPr>
          <w:p w:rsidR="0086440C" w:rsidRPr="004744B4" w:rsidRDefault="0086440C" w:rsidP="00034872">
            <w:pPr>
              <w:jc w:val="center"/>
              <w:rPr>
                <w:rFonts w:ascii="GHEA Grapalat" w:hAnsi="GHEA Grapalat"/>
                <w:b/>
                <w:sz w:val="16"/>
                <w:szCs w:val="17"/>
                <w:highlight w:val="yellow"/>
              </w:rPr>
            </w:pPr>
          </w:p>
        </w:tc>
        <w:tc>
          <w:tcPr>
            <w:tcW w:w="1033" w:type="pct"/>
            <w:vMerge/>
            <w:shd w:val="clear" w:color="auto" w:fill="F2F2F2"/>
            <w:vAlign w:val="center"/>
          </w:tcPr>
          <w:p w:rsidR="0086440C" w:rsidRPr="0086440C" w:rsidRDefault="0086440C" w:rsidP="0086440C">
            <w:pPr>
              <w:tabs>
                <w:tab w:val="left" w:pos="212"/>
              </w:tabs>
              <w:ind w:left="-71"/>
              <w:jc w:val="center"/>
              <w:rPr>
                <w:rFonts w:ascii="Sylfaen" w:hAnsi="Sylfaen"/>
                <w:sz w:val="20"/>
                <w:szCs w:val="20"/>
              </w:rPr>
            </w:pPr>
          </w:p>
        </w:tc>
      </w:tr>
      <w:tr w:rsidR="0086440C" w:rsidRPr="004744B4" w:rsidTr="0086440C">
        <w:trPr>
          <w:trHeight w:val="504"/>
          <w:jc w:val="center"/>
        </w:trPr>
        <w:tc>
          <w:tcPr>
            <w:tcW w:w="656" w:type="pct"/>
            <w:vAlign w:val="center"/>
          </w:tcPr>
          <w:p w:rsidR="0086440C" w:rsidRPr="00026435" w:rsidRDefault="0086440C" w:rsidP="00F86C2C">
            <w:pPr>
              <w:pStyle w:val="leftalignedtext"/>
              <w:spacing w:line="240" w:lineRule="auto"/>
              <w:ind w:left="360"/>
              <w:contextualSpacing/>
              <w:jc w:val="center"/>
              <w:rPr>
                <w:rFonts w:ascii="GHEA Grapalat" w:hAnsi="GHEA Grapalat"/>
                <w:bCs/>
                <w:color w:val="000000"/>
                <w:sz w:val="20"/>
                <w:szCs w:val="24"/>
                <w:lang w:val="hy-AM"/>
              </w:rPr>
            </w:pPr>
            <w:r w:rsidRPr="00026435">
              <w:rPr>
                <w:rFonts w:ascii="GHEA Grapalat" w:hAnsi="GHEA Grapalat"/>
                <w:bCs/>
                <w:color w:val="000000"/>
                <w:sz w:val="20"/>
                <w:szCs w:val="24"/>
                <w:lang w:val="hy-AM"/>
              </w:rPr>
              <w:t>1.</w:t>
            </w:r>
          </w:p>
        </w:tc>
        <w:tc>
          <w:tcPr>
            <w:tcW w:w="854" w:type="pct"/>
            <w:vAlign w:val="center"/>
          </w:tcPr>
          <w:p w:rsidR="0086440C" w:rsidRPr="00026435" w:rsidRDefault="0086440C" w:rsidP="00F86C2C">
            <w:pPr>
              <w:pStyle w:val="leftalignedtext"/>
              <w:spacing w:line="240" w:lineRule="auto"/>
              <w:ind w:left="360"/>
              <w:contextualSpacing/>
              <w:jc w:val="center"/>
              <w:rPr>
                <w:rFonts w:ascii="GHEA Grapalat" w:hAnsi="GHEA Grapalat"/>
                <w:bCs/>
                <w:color w:val="000000"/>
                <w:sz w:val="20"/>
                <w:szCs w:val="24"/>
                <w:lang w:val="hy-AM"/>
              </w:rPr>
            </w:pPr>
            <w:r w:rsidRPr="004B23E4">
              <w:rPr>
                <w:rFonts w:ascii="Sylfaen" w:hAnsi="Sylfaen" w:cs="Calibri"/>
                <w:sz w:val="22"/>
                <w:szCs w:val="22"/>
              </w:rPr>
              <w:t>СМАЗОЧНЫЕ МАТЕРИАЛЫ</w:t>
            </w:r>
          </w:p>
        </w:tc>
        <w:tc>
          <w:tcPr>
            <w:tcW w:w="496" w:type="pct"/>
            <w:vAlign w:val="center"/>
          </w:tcPr>
          <w:p w:rsidR="0086440C" w:rsidRPr="00026435" w:rsidRDefault="0086440C" w:rsidP="00F86C2C">
            <w:pPr>
              <w:pStyle w:val="leftalignedtext"/>
              <w:spacing w:line="240" w:lineRule="auto"/>
              <w:contextualSpacing/>
              <w:jc w:val="center"/>
              <w:rPr>
                <w:rFonts w:ascii="GHEA Grapalat" w:hAnsi="GHEA Grapalat"/>
                <w:bCs/>
                <w:color w:val="000000"/>
                <w:sz w:val="20"/>
                <w:szCs w:val="24"/>
                <w:lang w:val="hy-AM"/>
              </w:rPr>
            </w:pPr>
            <w:r w:rsidRPr="00E429C2">
              <w:rPr>
                <w:rFonts w:ascii="Sylfaen" w:hAnsi="Sylfaen"/>
                <w:sz w:val="20"/>
                <w:szCs w:val="20"/>
              </w:rPr>
              <w:t>штуки</w:t>
            </w:r>
          </w:p>
        </w:tc>
        <w:tc>
          <w:tcPr>
            <w:tcW w:w="565" w:type="pct"/>
            <w:vAlign w:val="center"/>
          </w:tcPr>
          <w:p w:rsidR="0086440C" w:rsidRPr="00026435" w:rsidRDefault="0086440C" w:rsidP="00F86C2C">
            <w:pPr>
              <w:pStyle w:val="leftalignedtext"/>
              <w:spacing w:line="240" w:lineRule="auto"/>
              <w:contextualSpacing/>
              <w:jc w:val="center"/>
              <w:rPr>
                <w:rFonts w:ascii="GHEA Grapalat" w:hAnsi="GHEA Grapalat"/>
                <w:bCs/>
                <w:color w:val="000000"/>
                <w:sz w:val="20"/>
                <w:szCs w:val="24"/>
                <w:lang w:val="hy-AM"/>
              </w:rPr>
            </w:pPr>
            <w:r w:rsidRPr="00026435">
              <w:rPr>
                <w:rFonts w:ascii="GHEA Grapalat" w:hAnsi="GHEA Grapalat"/>
                <w:bCs/>
                <w:color w:val="000000"/>
                <w:sz w:val="20"/>
                <w:szCs w:val="24"/>
                <w:lang w:val="hy-AM"/>
              </w:rPr>
              <w:t>1</w:t>
            </w:r>
            <w:r>
              <w:rPr>
                <w:rFonts w:ascii="GHEA Grapalat" w:hAnsi="GHEA Grapalat"/>
                <w:bCs/>
                <w:color w:val="000000"/>
                <w:sz w:val="20"/>
                <w:szCs w:val="24"/>
              </w:rPr>
              <w:t>1</w:t>
            </w:r>
            <w:r w:rsidRPr="00026435">
              <w:rPr>
                <w:rFonts w:ascii="GHEA Grapalat" w:hAnsi="GHEA Grapalat"/>
                <w:bCs/>
                <w:color w:val="000000"/>
                <w:sz w:val="20"/>
                <w:szCs w:val="24"/>
                <w:lang w:val="hy-AM"/>
              </w:rPr>
              <w:t>,</w:t>
            </w:r>
            <w:r>
              <w:rPr>
                <w:rFonts w:ascii="GHEA Grapalat" w:hAnsi="GHEA Grapalat"/>
                <w:bCs/>
                <w:color w:val="000000"/>
                <w:sz w:val="20"/>
                <w:szCs w:val="24"/>
              </w:rPr>
              <w:t>1</w:t>
            </w:r>
            <w:r w:rsidRPr="00026435">
              <w:rPr>
                <w:rFonts w:ascii="GHEA Grapalat" w:hAnsi="GHEA Grapalat"/>
                <w:bCs/>
                <w:color w:val="000000"/>
                <w:sz w:val="20"/>
                <w:szCs w:val="24"/>
                <w:lang w:val="hy-AM"/>
              </w:rPr>
              <w:t>00</w:t>
            </w:r>
          </w:p>
        </w:tc>
        <w:tc>
          <w:tcPr>
            <w:tcW w:w="711" w:type="pct"/>
            <w:vAlign w:val="center"/>
          </w:tcPr>
          <w:p w:rsidR="0086440C" w:rsidRPr="004744B4" w:rsidRDefault="0086440C" w:rsidP="00034872">
            <w:pPr>
              <w:jc w:val="center"/>
              <w:rPr>
                <w:rFonts w:ascii="GHEA Grapalat" w:hAnsi="GHEA Grapalat"/>
                <w:bCs/>
                <w:color w:val="000000"/>
              </w:rPr>
            </w:pPr>
          </w:p>
        </w:tc>
        <w:tc>
          <w:tcPr>
            <w:tcW w:w="685" w:type="pct"/>
            <w:vAlign w:val="center"/>
          </w:tcPr>
          <w:p w:rsidR="0086440C" w:rsidRPr="004744B4" w:rsidRDefault="0086440C" w:rsidP="00034872">
            <w:pPr>
              <w:jc w:val="center"/>
              <w:rPr>
                <w:rFonts w:ascii="GHEA Grapalat" w:hAnsi="GHEA Grapalat"/>
                <w:bCs/>
                <w:color w:val="000000"/>
              </w:rPr>
            </w:pPr>
          </w:p>
        </w:tc>
        <w:tc>
          <w:tcPr>
            <w:tcW w:w="1033" w:type="pct"/>
            <w:vAlign w:val="center"/>
          </w:tcPr>
          <w:p w:rsidR="0086440C" w:rsidRPr="0086440C" w:rsidRDefault="0086440C" w:rsidP="0086440C">
            <w:pPr>
              <w:tabs>
                <w:tab w:val="left" w:pos="212"/>
              </w:tabs>
              <w:ind w:left="-71"/>
              <w:jc w:val="center"/>
              <w:rPr>
                <w:rFonts w:ascii="Sylfaen" w:hAnsi="Sylfaen"/>
                <w:sz w:val="20"/>
                <w:szCs w:val="20"/>
              </w:rPr>
            </w:pPr>
            <w:r w:rsidRPr="0086440C">
              <w:rPr>
                <w:rFonts w:ascii="Sylfaen" w:hAnsi="Sylfaen"/>
                <w:sz w:val="20"/>
                <w:szCs w:val="20"/>
              </w:rPr>
              <w:t xml:space="preserve">не позднее </w:t>
            </w:r>
            <w:r w:rsidR="00BD0E81">
              <w:rPr>
                <w:rFonts w:ascii="Sylfaen" w:hAnsi="Sylfaen"/>
                <w:sz w:val="20"/>
                <w:szCs w:val="20"/>
                <w:lang w:val="hy-AM"/>
              </w:rPr>
              <w:t>1</w:t>
            </w:r>
            <w:r w:rsidRPr="0086440C">
              <w:rPr>
                <w:rFonts w:ascii="Sylfaen" w:hAnsi="Sylfaen"/>
                <w:sz w:val="20"/>
                <w:szCs w:val="20"/>
              </w:rPr>
              <w:t xml:space="preserve">0 </w:t>
            </w:r>
            <w:r w:rsidR="00BD0E81">
              <w:rPr>
                <w:rFonts w:ascii="Sylfaen" w:hAnsi="Sylfaen"/>
                <w:sz w:val="20"/>
                <w:szCs w:val="20"/>
                <w:lang w:val="en-US"/>
              </w:rPr>
              <w:t>O</w:t>
            </w:r>
            <w:r w:rsidR="00BD0E81">
              <w:rPr>
                <w:rFonts w:ascii="Sylfaen" w:hAnsi="Sylfaen"/>
                <w:sz w:val="20"/>
                <w:szCs w:val="20"/>
              </w:rPr>
              <w:t>кт</w:t>
            </w:r>
            <w:r w:rsidRPr="0086440C">
              <w:rPr>
                <w:rFonts w:ascii="Sylfaen" w:hAnsi="Sylfaen"/>
                <w:sz w:val="20"/>
                <w:szCs w:val="20"/>
              </w:rPr>
              <w:t>ября</w:t>
            </w:r>
          </w:p>
        </w:tc>
      </w:tr>
      <w:bookmarkEnd w:id="3"/>
    </w:tbl>
    <w:p w:rsidR="00FC335C" w:rsidRDefault="00FC335C" w:rsidP="00C476A4">
      <w:pPr>
        <w:ind w:left="142" w:right="814" w:firstLine="425"/>
        <w:jc w:val="both"/>
        <w:rPr>
          <w:rFonts w:ascii="GHEA Grapalat" w:hAnsi="GHEA Grapalat" w:cs="Sylfaen"/>
          <w:i/>
          <w:sz w:val="18"/>
          <w:szCs w:val="16"/>
          <w:lang w:val="pt-BR"/>
        </w:rPr>
      </w:pPr>
    </w:p>
    <w:p w:rsidR="00FC335C" w:rsidRPr="00C476A4" w:rsidRDefault="00FC335C" w:rsidP="0086440C">
      <w:pPr>
        <w:widowControl w:val="0"/>
        <w:rPr>
          <w:rFonts w:ascii="Sylfaen" w:hAnsi="Sylfaen"/>
          <w:i/>
          <w:lang w:val="pt-BR"/>
        </w:rPr>
      </w:pPr>
    </w:p>
    <w:p w:rsidR="00FC335C" w:rsidRPr="00C476A4" w:rsidRDefault="00FC335C" w:rsidP="009C0062">
      <w:pPr>
        <w:widowControl w:val="0"/>
        <w:jc w:val="right"/>
        <w:rPr>
          <w:rFonts w:ascii="Sylfaen" w:hAnsi="Sylfaen"/>
          <w:i/>
          <w:lang w:val="pt-BR"/>
        </w:rPr>
      </w:pPr>
    </w:p>
    <w:p w:rsidR="00FC335C" w:rsidRPr="00C476A4" w:rsidRDefault="00FC335C" w:rsidP="009C0062">
      <w:pPr>
        <w:widowControl w:val="0"/>
        <w:jc w:val="right"/>
        <w:rPr>
          <w:rFonts w:ascii="Sylfaen" w:hAnsi="Sylfaen"/>
          <w:i/>
          <w:lang w:val="pt-BR"/>
        </w:rPr>
      </w:pPr>
    </w:p>
    <w:p w:rsidR="00FC335C" w:rsidRDefault="00FC335C" w:rsidP="009C0062">
      <w:pPr>
        <w:widowControl w:val="0"/>
        <w:jc w:val="right"/>
        <w:rPr>
          <w:rFonts w:ascii="Sylfaen" w:hAnsi="Sylfaen"/>
          <w:i/>
          <w:lang w:val="pt-BR"/>
        </w:rPr>
      </w:pPr>
    </w:p>
    <w:p w:rsidR="0086440C" w:rsidRDefault="0086440C" w:rsidP="009C0062">
      <w:pPr>
        <w:widowControl w:val="0"/>
        <w:jc w:val="right"/>
        <w:rPr>
          <w:rFonts w:ascii="Sylfaen" w:hAnsi="Sylfaen"/>
          <w:i/>
          <w:lang w:val="pt-BR"/>
        </w:rPr>
      </w:pPr>
    </w:p>
    <w:p w:rsidR="0086440C" w:rsidRDefault="0086440C" w:rsidP="009C0062">
      <w:pPr>
        <w:widowControl w:val="0"/>
        <w:jc w:val="right"/>
        <w:rPr>
          <w:rFonts w:ascii="Sylfaen" w:hAnsi="Sylfaen"/>
          <w:i/>
          <w:lang w:val="pt-BR"/>
        </w:rPr>
      </w:pPr>
    </w:p>
    <w:p w:rsidR="0086440C" w:rsidRDefault="0086440C" w:rsidP="009C0062">
      <w:pPr>
        <w:widowControl w:val="0"/>
        <w:jc w:val="right"/>
        <w:rPr>
          <w:rFonts w:ascii="Sylfaen" w:hAnsi="Sylfaen"/>
          <w:i/>
          <w:lang w:val="pt-BR"/>
        </w:rPr>
      </w:pPr>
    </w:p>
    <w:p w:rsidR="0086440C" w:rsidRDefault="0086440C" w:rsidP="009C0062">
      <w:pPr>
        <w:widowControl w:val="0"/>
        <w:jc w:val="right"/>
        <w:rPr>
          <w:rFonts w:ascii="Sylfaen" w:hAnsi="Sylfaen"/>
          <w:i/>
          <w:lang w:val="pt-BR"/>
        </w:rPr>
      </w:pPr>
    </w:p>
    <w:p w:rsidR="0086440C" w:rsidRDefault="0086440C" w:rsidP="009C0062">
      <w:pPr>
        <w:widowControl w:val="0"/>
        <w:jc w:val="right"/>
        <w:rPr>
          <w:rFonts w:ascii="Sylfaen" w:hAnsi="Sylfaen"/>
          <w:i/>
          <w:lang w:val="pt-BR"/>
        </w:rPr>
      </w:pPr>
    </w:p>
    <w:p w:rsidR="0086440C" w:rsidRPr="00C476A4" w:rsidRDefault="0086440C" w:rsidP="009C0062">
      <w:pPr>
        <w:widowControl w:val="0"/>
        <w:jc w:val="right"/>
        <w:rPr>
          <w:rFonts w:ascii="Sylfaen" w:hAnsi="Sylfaen"/>
          <w:i/>
          <w:lang w:val="pt-BR"/>
        </w:rPr>
      </w:pPr>
    </w:p>
    <w:p w:rsidR="00FC335C" w:rsidRPr="00651CF5" w:rsidRDefault="00FC335C" w:rsidP="009C0062">
      <w:pPr>
        <w:widowControl w:val="0"/>
        <w:jc w:val="right"/>
        <w:rPr>
          <w:rFonts w:ascii="Sylfaen" w:hAnsi="Sylfaen"/>
          <w:i/>
        </w:rPr>
      </w:pPr>
      <w:r w:rsidRPr="00651CF5">
        <w:rPr>
          <w:rFonts w:ascii="Sylfaen" w:hAnsi="Sylfaen"/>
          <w:i/>
        </w:rPr>
        <w:t>Приложение № 2</w:t>
      </w:r>
    </w:p>
    <w:p w:rsidR="00FC335C" w:rsidRPr="00651CF5" w:rsidRDefault="00FC335C" w:rsidP="009C0062">
      <w:pPr>
        <w:widowControl w:val="0"/>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FC335C" w:rsidRPr="00651CF5" w:rsidRDefault="00FC335C" w:rsidP="009C0062">
      <w:pPr>
        <w:widowControl w:val="0"/>
        <w:jc w:val="center"/>
        <w:rPr>
          <w:rFonts w:ascii="Sylfaen" w:hAnsi="Sylfaen"/>
        </w:rPr>
      </w:pPr>
      <w:r w:rsidRPr="00651CF5">
        <w:rPr>
          <w:rFonts w:ascii="Sylfaen" w:hAnsi="Sylfaen"/>
        </w:rPr>
        <w:t>ГРАФИК ОПЛАТЫ</w:t>
      </w:r>
      <w:r w:rsidRPr="00651CF5">
        <w:rPr>
          <w:rStyle w:val="FootnoteReference"/>
          <w:rFonts w:ascii="Sylfaen" w:hAnsi="Sylfaen"/>
        </w:rPr>
        <w:t>*</w:t>
      </w:r>
    </w:p>
    <w:p w:rsidR="00FC335C" w:rsidRPr="00651CF5" w:rsidRDefault="00FC335C" w:rsidP="009C0062">
      <w:pPr>
        <w:widowControl w:val="0"/>
        <w:jc w:val="right"/>
        <w:rPr>
          <w:rFonts w:ascii="Sylfaen" w:hAnsi="Sylfaen"/>
          <w:i/>
        </w:rPr>
      </w:pPr>
      <w:r w:rsidRPr="00651CF5">
        <w:rPr>
          <w:rFonts w:ascii="Sylfaen" w:hAnsi="Sylfaen"/>
        </w:rPr>
        <w:t>Драмов</w:t>
      </w:r>
    </w:p>
    <w:p w:rsidR="00FC335C" w:rsidRPr="00651CF5" w:rsidRDefault="00FC335C" w:rsidP="00170F6F">
      <w:pPr>
        <w:widowControl w:val="0"/>
        <w:jc w:val="right"/>
        <w:rPr>
          <w:rFonts w:ascii="Sylfaen" w:hAnsi="Sylfaen"/>
          <w:i/>
        </w:rPr>
      </w:pPr>
    </w:p>
    <w:p w:rsidR="00FC335C" w:rsidRPr="00651CF5" w:rsidRDefault="00FC335C" w:rsidP="00170F6F">
      <w:pPr>
        <w:widowControl w:val="0"/>
        <w:spacing w:after="160"/>
        <w:jc w:val="right"/>
        <w:rPr>
          <w:rFonts w:ascii="Sylfaen" w:hAnsi="Sylfaen"/>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2231"/>
        <w:gridCol w:w="1736"/>
        <w:gridCol w:w="673"/>
        <w:gridCol w:w="1127"/>
        <w:gridCol w:w="673"/>
        <w:gridCol w:w="774"/>
        <w:gridCol w:w="727"/>
        <w:gridCol w:w="774"/>
        <w:gridCol w:w="774"/>
        <w:gridCol w:w="774"/>
        <w:gridCol w:w="801"/>
        <w:gridCol w:w="775"/>
        <w:gridCol w:w="775"/>
        <w:gridCol w:w="742"/>
        <w:gridCol w:w="41"/>
      </w:tblGrid>
      <w:tr w:rsidR="0086440C" w:rsidRPr="00651CF5" w:rsidTr="00BD0E81">
        <w:trPr>
          <w:trHeight w:val="20"/>
        </w:trPr>
        <w:tc>
          <w:tcPr>
            <w:tcW w:w="5000" w:type="pct"/>
            <w:gridSpan w:val="16"/>
            <w:shd w:val="clear" w:color="auto" w:fill="auto"/>
            <w:vAlign w:val="center"/>
          </w:tcPr>
          <w:p w:rsidR="0086440C" w:rsidRPr="00651CF5" w:rsidRDefault="0086440C" w:rsidP="0086440C">
            <w:pPr>
              <w:jc w:val="center"/>
              <w:rPr>
                <w:rFonts w:ascii="Sylfaen" w:hAnsi="Sylfaen" w:cs="Sylfaen"/>
                <w:sz w:val="22"/>
                <w:szCs w:val="22"/>
                <w:lang w:val="hy-AM"/>
              </w:rPr>
            </w:pPr>
            <w:r w:rsidRPr="00651CF5">
              <w:rPr>
                <w:rFonts w:ascii="Sylfaen" w:hAnsi="Sylfaen"/>
                <w:sz w:val="22"/>
                <w:szCs w:val="22"/>
              </w:rPr>
              <w:t>Товар</w:t>
            </w:r>
          </w:p>
        </w:tc>
      </w:tr>
      <w:tr w:rsidR="0086440C" w:rsidRPr="00651CF5" w:rsidTr="00BD0E81">
        <w:trPr>
          <w:trHeight w:val="20"/>
        </w:trPr>
        <w:tc>
          <w:tcPr>
            <w:tcW w:w="5000" w:type="pct"/>
            <w:gridSpan w:val="16"/>
            <w:shd w:val="clear" w:color="auto" w:fill="auto"/>
            <w:vAlign w:val="center"/>
          </w:tcPr>
          <w:p w:rsidR="0086440C" w:rsidRPr="006C696D" w:rsidRDefault="0086440C" w:rsidP="0086440C">
            <w:pPr>
              <w:jc w:val="right"/>
              <w:rPr>
                <w:rFonts w:ascii="Sylfaen" w:hAnsi="Sylfaen"/>
                <w:spacing w:val="-6"/>
                <w:sz w:val="22"/>
                <w:szCs w:val="22"/>
              </w:rPr>
            </w:pPr>
            <w:r w:rsidRPr="006C696D">
              <w:rPr>
                <w:rFonts w:ascii="Sylfaen" w:hAnsi="Sylfaen"/>
                <w:spacing w:val="-6"/>
                <w:sz w:val="22"/>
                <w:szCs w:val="22"/>
              </w:rPr>
              <w:t>выплаты запланированы на 2022 год по месяцам, в том числе**</w:t>
            </w:r>
          </w:p>
        </w:tc>
      </w:tr>
      <w:tr w:rsidR="0086440C" w:rsidRPr="00651CF5" w:rsidTr="00BD0E81">
        <w:trPr>
          <w:gridAfter w:val="1"/>
          <w:wAfter w:w="17" w:type="pct"/>
          <w:trHeight w:val="20"/>
        </w:trPr>
        <w:tc>
          <w:tcPr>
            <w:tcW w:w="504" w:type="pct"/>
            <w:shd w:val="clear" w:color="auto" w:fill="auto"/>
            <w:vAlign w:val="center"/>
          </w:tcPr>
          <w:p w:rsidR="0086440C" w:rsidRPr="00651CF5" w:rsidRDefault="0086440C" w:rsidP="0086440C">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748" w:type="pct"/>
            <w:shd w:val="clear" w:color="auto" w:fill="auto"/>
            <w:vAlign w:val="center"/>
          </w:tcPr>
          <w:p w:rsidR="0086440C" w:rsidRPr="00651CF5" w:rsidRDefault="0086440C" w:rsidP="0086440C">
            <w:pPr>
              <w:widowControl w:val="0"/>
              <w:jc w:val="center"/>
              <w:rPr>
                <w:rFonts w:ascii="Sylfaen" w:hAnsi="Sylfaen"/>
                <w:sz w:val="16"/>
                <w:szCs w:val="16"/>
              </w:rPr>
            </w:pPr>
            <w:r w:rsidRPr="00651CF5">
              <w:rPr>
                <w:rFonts w:ascii="Sylfaen" w:hAnsi="Sylfaen"/>
                <w:sz w:val="16"/>
                <w:szCs w:val="16"/>
              </w:rPr>
              <w:t>промежуточный код, предусмотренный планом закупок по классификации ЕЗК (CPV)</w:t>
            </w:r>
          </w:p>
        </w:tc>
        <w:tc>
          <w:tcPr>
            <w:tcW w:w="582" w:type="pct"/>
            <w:vAlign w:val="center"/>
          </w:tcPr>
          <w:p w:rsidR="0086440C" w:rsidRPr="00651CF5" w:rsidRDefault="0086440C" w:rsidP="0086440C">
            <w:pPr>
              <w:widowControl w:val="0"/>
              <w:jc w:val="center"/>
              <w:rPr>
                <w:rFonts w:ascii="Sylfaen" w:hAnsi="Sylfaen"/>
                <w:sz w:val="16"/>
                <w:szCs w:val="16"/>
                <w:lang w:val="en-US"/>
              </w:rPr>
            </w:pPr>
            <w:r w:rsidRPr="00651CF5">
              <w:rPr>
                <w:rFonts w:ascii="Sylfaen" w:hAnsi="Sylfaen"/>
                <w:sz w:val="16"/>
                <w:szCs w:val="16"/>
              </w:rPr>
              <w:t xml:space="preserve">наименование </w:t>
            </w:r>
          </w:p>
        </w:tc>
        <w:tc>
          <w:tcPr>
            <w:tcW w:w="226"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Январь</w:t>
            </w:r>
          </w:p>
          <w:p w:rsidR="0086440C" w:rsidRPr="006C696D" w:rsidRDefault="0086440C" w:rsidP="0086440C">
            <w:pPr>
              <w:widowControl w:val="0"/>
              <w:jc w:val="center"/>
              <w:rPr>
                <w:rFonts w:ascii="Sylfaen" w:hAnsi="Sylfaen" w:cs="Calibri"/>
                <w:sz w:val="14"/>
                <w:szCs w:val="14"/>
              </w:rPr>
            </w:pPr>
          </w:p>
        </w:tc>
        <w:tc>
          <w:tcPr>
            <w:tcW w:w="378"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Февраль</w:t>
            </w:r>
          </w:p>
          <w:p w:rsidR="0086440C" w:rsidRPr="006C696D" w:rsidRDefault="0086440C" w:rsidP="0086440C">
            <w:pPr>
              <w:widowControl w:val="0"/>
              <w:jc w:val="center"/>
              <w:rPr>
                <w:rFonts w:ascii="Sylfaen" w:hAnsi="Sylfaen" w:cs="Calibri"/>
                <w:sz w:val="14"/>
                <w:szCs w:val="14"/>
              </w:rPr>
            </w:pPr>
          </w:p>
        </w:tc>
        <w:tc>
          <w:tcPr>
            <w:tcW w:w="226"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Март</w:t>
            </w:r>
          </w:p>
          <w:p w:rsidR="0086440C" w:rsidRPr="006C696D" w:rsidRDefault="0086440C" w:rsidP="0086440C">
            <w:pPr>
              <w:widowControl w:val="0"/>
              <w:jc w:val="center"/>
              <w:rPr>
                <w:rFonts w:ascii="Sylfaen" w:hAnsi="Sylfaen" w:cs="Calibri"/>
                <w:sz w:val="14"/>
                <w:szCs w:val="14"/>
              </w:rPr>
            </w:pPr>
          </w:p>
        </w:tc>
        <w:tc>
          <w:tcPr>
            <w:tcW w:w="260"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Апрель</w:t>
            </w:r>
          </w:p>
          <w:p w:rsidR="0086440C" w:rsidRPr="006C696D" w:rsidRDefault="0086440C" w:rsidP="0086440C">
            <w:pPr>
              <w:widowControl w:val="0"/>
              <w:jc w:val="center"/>
              <w:rPr>
                <w:rFonts w:ascii="Sylfaen" w:hAnsi="Sylfaen" w:cs="Calibri"/>
                <w:sz w:val="14"/>
                <w:szCs w:val="14"/>
              </w:rPr>
            </w:pPr>
          </w:p>
        </w:tc>
        <w:tc>
          <w:tcPr>
            <w:tcW w:w="244"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Май</w:t>
            </w:r>
          </w:p>
          <w:p w:rsidR="0086440C" w:rsidRPr="006C696D" w:rsidRDefault="0086440C" w:rsidP="0086440C">
            <w:pPr>
              <w:widowControl w:val="0"/>
              <w:jc w:val="center"/>
              <w:rPr>
                <w:rFonts w:ascii="Sylfaen" w:hAnsi="Sylfaen" w:cs="Calibri"/>
                <w:sz w:val="14"/>
                <w:szCs w:val="14"/>
              </w:rPr>
            </w:pPr>
          </w:p>
        </w:tc>
        <w:tc>
          <w:tcPr>
            <w:tcW w:w="260"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Июнь</w:t>
            </w:r>
          </w:p>
          <w:p w:rsidR="0086440C" w:rsidRPr="006C696D" w:rsidRDefault="0086440C" w:rsidP="0086440C">
            <w:pPr>
              <w:widowControl w:val="0"/>
              <w:jc w:val="center"/>
              <w:rPr>
                <w:rFonts w:ascii="Sylfaen" w:hAnsi="Sylfaen" w:cs="Calibri"/>
                <w:sz w:val="14"/>
                <w:szCs w:val="14"/>
              </w:rPr>
            </w:pPr>
          </w:p>
        </w:tc>
        <w:tc>
          <w:tcPr>
            <w:tcW w:w="260"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Июль</w:t>
            </w:r>
          </w:p>
          <w:p w:rsidR="0086440C" w:rsidRPr="006C696D" w:rsidRDefault="0086440C" w:rsidP="0086440C">
            <w:pPr>
              <w:widowControl w:val="0"/>
              <w:jc w:val="center"/>
              <w:rPr>
                <w:rFonts w:ascii="Sylfaen" w:hAnsi="Sylfaen" w:cs="Calibri"/>
                <w:sz w:val="14"/>
                <w:szCs w:val="14"/>
              </w:rPr>
            </w:pPr>
          </w:p>
        </w:tc>
        <w:tc>
          <w:tcPr>
            <w:tcW w:w="260"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Август</w:t>
            </w:r>
          </w:p>
          <w:p w:rsidR="0086440C" w:rsidRPr="006C696D" w:rsidRDefault="0086440C" w:rsidP="0086440C">
            <w:pPr>
              <w:widowControl w:val="0"/>
              <w:jc w:val="center"/>
              <w:rPr>
                <w:rFonts w:ascii="Sylfaen" w:hAnsi="Sylfaen" w:cs="Calibri"/>
                <w:sz w:val="14"/>
                <w:szCs w:val="14"/>
              </w:rPr>
            </w:pPr>
          </w:p>
        </w:tc>
        <w:tc>
          <w:tcPr>
            <w:tcW w:w="269"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Сентябрь</w:t>
            </w:r>
          </w:p>
          <w:p w:rsidR="0086440C" w:rsidRPr="006C696D" w:rsidRDefault="0086440C" w:rsidP="0086440C">
            <w:pPr>
              <w:widowControl w:val="0"/>
              <w:jc w:val="center"/>
              <w:rPr>
                <w:rFonts w:ascii="Sylfaen" w:hAnsi="Sylfaen" w:cs="Calibri"/>
                <w:sz w:val="14"/>
                <w:szCs w:val="14"/>
              </w:rPr>
            </w:pPr>
          </w:p>
        </w:tc>
        <w:tc>
          <w:tcPr>
            <w:tcW w:w="260"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Октябрь</w:t>
            </w:r>
          </w:p>
          <w:p w:rsidR="0086440C" w:rsidRPr="006C696D" w:rsidRDefault="0086440C" w:rsidP="0086440C">
            <w:pPr>
              <w:widowControl w:val="0"/>
              <w:jc w:val="center"/>
              <w:rPr>
                <w:rFonts w:ascii="Sylfaen" w:hAnsi="Sylfaen" w:cs="Calibri"/>
                <w:sz w:val="14"/>
                <w:szCs w:val="14"/>
              </w:rPr>
            </w:pPr>
          </w:p>
        </w:tc>
        <w:tc>
          <w:tcPr>
            <w:tcW w:w="260"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Ноябрь</w:t>
            </w:r>
          </w:p>
          <w:p w:rsidR="0086440C" w:rsidRPr="006C696D" w:rsidRDefault="0086440C" w:rsidP="0086440C">
            <w:pPr>
              <w:widowControl w:val="0"/>
              <w:jc w:val="center"/>
              <w:rPr>
                <w:rFonts w:ascii="Sylfaen" w:hAnsi="Sylfaen" w:cs="Calibri"/>
                <w:sz w:val="14"/>
                <w:szCs w:val="14"/>
              </w:rPr>
            </w:pPr>
          </w:p>
        </w:tc>
        <w:tc>
          <w:tcPr>
            <w:tcW w:w="249" w:type="pct"/>
            <w:vAlign w:val="center"/>
          </w:tcPr>
          <w:p w:rsidR="0086440C" w:rsidRPr="006C696D" w:rsidRDefault="0086440C" w:rsidP="0086440C">
            <w:pPr>
              <w:jc w:val="center"/>
              <w:rPr>
                <w:rFonts w:ascii="Sylfaen" w:hAnsi="Sylfaen" w:cs="Calibri"/>
                <w:sz w:val="14"/>
                <w:szCs w:val="14"/>
              </w:rPr>
            </w:pPr>
            <w:r w:rsidRPr="006C696D">
              <w:rPr>
                <w:rFonts w:ascii="Sylfaen" w:hAnsi="Sylfaen" w:cs="Calibri"/>
                <w:sz w:val="14"/>
                <w:szCs w:val="14"/>
              </w:rPr>
              <w:t>Декабрь</w:t>
            </w:r>
          </w:p>
          <w:p w:rsidR="0086440C" w:rsidRPr="006C696D" w:rsidRDefault="0086440C" w:rsidP="0086440C">
            <w:pPr>
              <w:jc w:val="center"/>
              <w:rPr>
                <w:rFonts w:ascii="Sylfaen" w:hAnsi="Sylfaen" w:cs="Calibri"/>
                <w:sz w:val="14"/>
                <w:szCs w:val="14"/>
              </w:rPr>
            </w:pPr>
          </w:p>
        </w:tc>
      </w:tr>
      <w:tr w:rsidR="0086440C" w:rsidRPr="00651CF5" w:rsidTr="00BD0E81">
        <w:trPr>
          <w:gridAfter w:val="1"/>
          <w:wAfter w:w="17" w:type="pct"/>
          <w:trHeight w:val="20"/>
        </w:trPr>
        <w:tc>
          <w:tcPr>
            <w:tcW w:w="504" w:type="pct"/>
            <w:shd w:val="clear" w:color="auto" w:fill="auto"/>
            <w:vAlign w:val="center"/>
          </w:tcPr>
          <w:p w:rsidR="0086440C" w:rsidRPr="00651CF5" w:rsidRDefault="0086440C" w:rsidP="0086440C">
            <w:pPr>
              <w:pStyle w:val="ListParagraph"/>
              <w:numPr>
                <w:ilvl w:val="0"/>
                <w:numId w:val="36"/>
              </w:numPr>
              <w:contextualSpacing/>
              <w:jc w:val="center"/>
              <w:rPr>
                <w:rFonts w:ascii="Sylfaen" w:hAnsi="Sylfaen"/>
                <w:sz w:val="22"/>
                <w:szCs w:val="22"/>
              </w:rPr>
            </w:pPr>
          </w:p>
        </w:tc>
        <w:tc>
          <w:tcPr>
            <w:tcW w:w="748" w:type="pct"/>
            <w:shd w:val="clear" w:color="auto" w:fill="auto"/>
            <w:vAlign w:val="center"/>
          </w:tcPr>
          <w:p w:rsidR="0086440C" w:rsidRPr="00A445B0" w:rsidRDefault="0086440C" w:rsidP="0086440C">
            <w:pPr>
              <w:jc w:val="center"/>
              <w:rPr>
                <w:rFonts w:ascii="Sylfaen" w:hAnsi="Sylfaen" w:cs="Calibri"/>
                <w:sz w:val="22"/>
                <w:szCs w:val="22"/>
                <w:lang w:val="hy-AM"/>
              </w:rPr>
            </w:pPr>
            <w:r w:rsidRPr="00E3428C">
              <w:rPr>
                <w:rFonts w:ascii="Sylfaen" w:hAnsi="Sylfaen" w:cs="Calibri"/>
              </w:rPr>
              <w:t>33691176/</w:t>
            </w:r>
            <w:r w:rsidR="00A445B0">
              <w:rPr>
                <w:rFonts w:ascii="Sylfaen" w:hAnsi="Sylfaen" w:cs="Calibri"/>
                <w:lang w:val="hy-AM"/>
              </w:rPr>
              <w:t>3</w:t>
            </w:r>
            <w:bookmarkStart w:id="4" w:name="_GoBack"/>
            <w:bookmarkEnd w:id="4"/>
          </w:p>
        </w:tc>
        <w:tc>
          <w:tcPr>
            <w:tcW w:w="582" w:type="pct"/>
          </w:tcPr>
          <w:p w:rsidR="0086440C" w:rsidRPr="00651CF5" w:rsidRDefault="0086440C" w:rsidP="0086440C">
            <w:pPr>
              <w:jc w:val="center"/>
              <w:rPr>
                <w:rFonts w:ascii="Sylfaen" w:hAnsi="Sylfaen" w:cs="Calibri"/>
                <w:sz w:val="22"/>
                <w:szCs w:val="22"/>
              </w:rPr>
            </w:pPr>
            <w:r w:rsidRPr="004B23E4">
              <w:rPr>
                <w:rFonts w:ascii="Sylfaen" w:hAnsi="Sylfaen" w:cs="Calibri"/>
                <w:sz w:val="22"/>
                <w:szCs w:val="22"/>
              </w:rPr>
              <w:t>СМАЗОЧНЫЕ МАТЕРИАЛЫ</w:t>
            </w:r>
          </w:p>
        </w:tc>
        <w:tc>
          <w:tcPr>
            <w:tcW w:w="226" w:type="pct"/>
          </w:tcPr>
          <w:p w:rsidR="0086440C" w:rsidRPr="0086440C" w:rsidRDefault="0086440C" w:rsidP="0086440C">
            <w:pPr>
              <w:jc w:val="center"/>
              <w:rPr>
                <w:rFonts w:ascii="Sylfaen" w:hAnsi="Sylfaen" w:cs="Calibri"/>
                <w:sz w:val="22"/>
                <w:szCs w:val="22"/>
                <w:lang w:val="en-US"/>
              </w:rPr>
            </w:pPr>
            <w:r>
              <w:rPr>
                <w:rFonts w:ascii="Sylfaen" w:hAnsi="Sylfaen" w:cs="Calibri"/>
                <w:sz w:val="22"/>
                <w:szCs w:val="22"/>
                <w:lang w:val="en-US"/>
              </w:rPr>
              <w:t>0</w:t>
            </w:r>
          </w:p>
        </w:tc>
        <w:tc>
          <w:tcPr>
            <w:tcW w:w="378" w:type="pct"/>
          </w:tcPr>
          <w:p w:rsidR="0086440C" w:rsidRPr="0086440C" w:rsidRDefault="0086440C" w:rsidP="0086440C">
            <w:pPr>
              <w:jc w:val="center"/>
              <w:rPr>
                <w:rFonts w:ascii="Sylfaen" w:hAnsi="Sylfaen" w:cs="Calibri"/>
                <w:sz w:val="22"/>
                <w:szCs w:val="22"/>
                <w:lang w:val="en-US"/>
              </w:rPr>
            </w:pPr>
            <w:r>
              <w:rPr>
                <w:rFonts w:ascii="Sylfaen" w:hAnsi="Sylfaen" w:cs="Calibri"/>
                <w:sz w:val="22"/>
                <w:szCs w:val="22"/>
                <w:lang w:val="en-US"/>
              </w:rPr>
              <w:t>0</w:t>
            </w:r>
          </w:p>
        </w:tc>
        <w:tc>
          <w:tcPr>
            <w:tcW w:w="226" w:type="pct"/>
          </w:tcPr>
          <w:p w:rsidR="0086440C" w:rsidRPr="0086440C" w:rsidRDefault="0086440C" w:rsidP="0086440C">
            <w:pPr>
              <w:jc w:val="center"/>
              <w:rPr>
                <w:rFonts w:ascii="Sylfaen" w:hAnsi="Sylfaen" w:cs="Calibri"/>
                <w:sz w:val="22"/>
                <w:szCs w:val="22"/>
                <w:lang w:val="en-US"/>
              </w:rPr>
            </w:pPr>
            <w:r>
              <w:rPr>
                <w:rFonts w:ascii="Sylfaen" w:hAnsi="Sylfaen" w:cs="Calibri"/>
                <w:sz w:val="22"/>
                <w:szCs w:val="22"/>
                <w:lang w:val="en-US"/>
              </w:rPr>
              <w:t>0</w:t>
            </w:r>
          </w:p>
        </w:tc>
        <w:tc>
          <w:tcPr>
            <w:tcW w:w="260" w:type="pct"/>
          </w:tcPr>
          <w:p w:rsidR="0086440C" w:rsidRPr="0086440C" w:rsidRDefault="0086440C" w:rsidP="0086440C">
            <w:pPr>
              <w:jc w:val="center"/>
              <w:rPr>
                <w:rFonts w:ascii="Sylfaen" w:hAnsi="Sylfaen" w:cs="Calibri"/>
                <w:sz w:val="22"/>
                <w:szCs w:val="22"/>
                <w:lang w:val="en-US"/>
              </w:rPr>
            </w:pPr>
            <w:r>
              <w:rPr>
                <w:rFonts w:ascii="Sylfaen" w:hAnsi="Sylfaen"/>
                <w:sz w:val="20"/>
                <w:lang w:val="en-US"/>
              </w:rPr>
              <w:t>0</w:t>
            </w:r>
          </w:p>
        </w:tc>
        <w:tc>
          <w:tcPr>
            <w:tcW w:w="244" w:type="pct"/>
          </w:tcPr>
          <w:p w:rsidR="0086440C" w:rsidRPr="0086440C" w:rsidRDefault="0086440C" w:rsidP="0086440C">
            <w:pPr>
              <w:jc w:val="center"/>
              <w:rPr>
                <w:rFonts w:ascii="Sylfaen" w:hAnsi="Sylfaen" w:cs="Calibri"/>
                <w:sz w:val="22"/>
                <w:szCs w:val="22"/>
                <w:lang w:val="en-US"/>
              </w:rPr>
            </w:pPr>
            <w:r>
              <w:rPr>
                <w:rFonts w:ascii="Sylfaen" w:hAnsi="Sylfaen"/>
                <w:sz w:val="20"/>
                <w:lang w:val="en-US"/>
              </w:rPr>
              <w:t>0</w:t>
            </w:r>
          </w:p>
        </w:tc>
        <w:tc>
          <w:tcPr>
            <w:tcW w:w="260" w:type="pct"/>
          </w:tcPr>
          <w:p w:rsidR="0086440C" w:rsidRPr="0086440C" w:rsidRDefault="0086440C" w:rsidP="0086440C">
            <w:pPr>
              <w:jc w:val="center"/>
              <w:rPr>
                <w:rFonts w:ascii="Sylfaen" w:hAnsi="Sylfaen" w:cs="Calibri"/>
                <w:sz w:val="22"/>
                <w:szCs w:val="22"/>
                <w:lang w:val="en-US"/>
              </w:rPr>
            </w:pPr>
            <w:r>
              <w:rPr>
                <w:rFonts w:ascii="Sylfaen" w:hAnsi="Sylfaen"/>
                <w:sz w:val="20"/>
                <w:lang w:val="en-US"/>
              </w:rPr>
              <w:t>0</w:t>
            </w:r>
          </w:p>
        </w:tc>
        <w:tc>
          <w:tcPr>
            <w:tcW w:w="260" w:type="pct"/>
          </w:tcPr>
          <w:p w:rsidR="0086440C" w:rsidRPr="0086440C" w:rsidRDefault="0086440C" w:rsidP="0086440C">
            <w:pPr>
              <w:jc w:val="center"/>
              <w:rPr>
                <w:rFonts w:ascii="Sylfaen" w:hAnsi="Sylfaen" w:cs="Calibri"/>
                <w:sz w:val="22"/>
                <w:szCs w:val="22"/>
                <w:lang w:val="en-US"/>
              </w:rPr>
            </w:pPr>
            <w:r>
              <w:rPr>
                <w:rFonts w:ascii="Sylfaen" w:hAnsi="Sylfaen"/>
                <w:sz w:val="20"/>
                <w:lang w:val="en-US"/>
              </w:rPr>
              <w:t>0</w:t>
            </w:r>
          </w:p>
        </w:tc>
        <w:tc>
          <w:tcPr>
            <w:tcW w:w="260" w:type="pct"/>
          </w:tcPr>
          <w:p w:rsidR="0086440C" w:rsidRPr="0086440C" w:rsidRDefault="0086440C" w:rsidP="0086440C">
            <w:pPr>
              <w:jc w:val="center"/>
              <w:rPr>
                <w:rFonts w:ascii="Sylfaen" w:hAnsi="Sylfaen" w:cs="Calibri"/>
                <w:sz w:val="22"/>
                <w:szCs w:val="22"/>
                <w:lang w:val="en-US"/>
              </w:rPr>
            </w:pPr>
            <w:r>
              <w:rPr>
                <w:rFonts w:ascii="Sylfaen" w:hAnsi="Sylfaen"/>
                <w:sz w:val="20"/>
                <w:lang w:val="en-US"/>
              </w:rPr>
              <w:t>0</w:t>
            </w:r>
          </w:p>
        </w:tc>
        <w:tc>
          <w:tcPr>
            <w:tcW w:w="269" w:type="pct"/>
          </w:tcPr>
          <w:p w:rsidR="0086440C" w:rsidRPr="00651CF5" w:rsidRDefault="0086440C" w:rsidP="0086440C">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c>
          <w:tcPr>
            <w:tcW w:w="260" w:type="pct"/>
          </w:tcPr>
          <w:p w:rsidR="0086440C" w:rsidRPr="00651CF5" w:rsidRDefault="0086440C" w:rsidP="0086440C">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c>
          <w:tcPr>
            <w:tcW w:w="260" w:type="pct"/>
          </w:tcPr>
          <w:p w:rsidR="0086440C" w:rsidRPr="00651CF5" w:rsidRDefault="0086440C" w:rsidP="0086440C">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c>
          <w:tcPr>
            <w:tcW w:w="249" w:type="pct"/>
          </w:tcPr>
          <w:p w:rsidR="0086440C" w:rsidRPr="00651CF5" w:rsidRDefault="0086440C" w:rsidP="0086440C">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r>
    </w:tbl>
    <w:p w:rsidR="00FC335C" w:rsidRPr="00651CF5" w:rsidRDefault="00FC335C" w:rsidP="00170F6F">
      <w:pPr>
        <w:widowControl w:val="0"/>
        <w:spacing w:after="160"/>
        <w:jc w:val="right"/>
        <w:rPr>
          <w:rFonts w:ascii="Sylfaen" w:hAnsi="Sylfaen"/>
          <w:i/>
        </w:rPr>
      </w:pPr>
    </w:p>
    <w:p w:rsidR="00FC335C" w:rsidRPr="00651CF5" w:rsidRDefault="00FC335C" w:rsidP="00170F6F">
      <w:pPr>
        <w:widowControl w:val="0"/>
        <w:spacing w:after="160"/>
        <w:jc w:val="right"/>
        <w:rPr>
          <w:rFonts w:ascii="Sylfaen" w:hAnsi="Sylfaen"/>
          <w:i/>
        </w:rPr>
      </w:pPr>
    </w:p>
    <w:tbl>
      <w:tblPr>
        <w:tblW w:w="9639" w:type="dxa"/>
        <w:tblInd w:w="409" w:type="dxa"/>
        <w:tblLayout w:type="fixed"/>
        <w:tblLook w:val="0000" w:firstRow="0" w:lastRow="0" w:firstColumn="0" w:lastColumn="0" w:noHBand="0" w:noVBand="0"/>
      </w:tblPr>
      <w:tblGrid>
        <w:gridCol w:w="4536"/>
        <w:gridCol w:w="760"/>
        <w:gridCol w:w="4343"/>
      </w:tblGrid>
      <w:tr w:rsidR="00FC335C" w:rsidRPr="00651CF5" w:rsidTr="00034872">
        <w:tc>
          <w:tcPr>
            <w:tcW w:w="4536" w:type="dxa"/>
          </w:tcPr>
          <w:p w:rsidR="00FC335C" w:rsidRPr="00651CF5" w:rsidRDefault="00FC335C" w:rsidP="00034872">
            <w:pPr>
              <w:widowControl w:val="0"/>
              <w:jc w:val="center"/>
              <w:rPr>
                <w:rFonts w:ascii="Sylfaen" w:hAnsi="Sylfaen"/>
                <w:b/>
                <w:sz w:val="18"/>
                <w:szCs w:val="18"/>
              </w:rPr>
            </w:pPr>
          </w:p>
          <w:p w:rsidR="00FC335C" w:rsidRPr="00651CF5" w:rsidRDefault="00FC335C" w:rsidP="00034872">
            <w:pPr>
              <w:widowControl w:val="0"/>
              <w:jc w:val="center"/>
              <w:rPr>
                <w:rFonts w:ascii="Sylfaen" w:hAnsi="Sylfaen" w:cs="Sylfaen"/>
                <w:b/>
                <w:bCs/>
                <w:sz w:val="18"/>
                <w:szCs w:val="18"/>
              </w:rPr>
            </w:pPr>
            <w:r w:rsidRPr="00651CF5">
              <w:rPr>
                <w:rFonts w:ascii="Sylfaen" w:hAnsi="Sylfaen"/>
                <w:b/>
                <w:sz w:val="18"/>
                <w:szCs w:val="18"/>
              </w:rPr>
              <w:t>ПОКУПАТЕЛЬ</w:t>
            </w:r>
          </w:p>
          <w:p w:rsidR="00FC335C" w:rsidRPr="00651CF5" w:rsidRDefault="00FC335C" w:rsidP="00034872">
            <w:pPr>
              <w:widowControl w:val="0"/>
              <w:jc w:val="center"/>
              <w:rPr>
                <w:rFonts w:ascii="Sylfaen" w:hAnsi="Sylfaen"/>
                <w:sz w:val="18"/>
                <w:szCs w:val="18"/>
                <w:lang w:val="en-US"/>
              </w:rPr>
            </w:pPr>
            <w:r w:rsidRPr="00651CF5">
              <w:rPr>
                <w:rFonts w:ascii="Sylfaen" w:hAnsi="Sylfaen"/>
                <w:sz w:val="18"/>
                <w:szCs w:val="18"/>
                <w:lang w:val="en-US"/>
              </w:rPr>
              <w:t>_______________________</w:t>
            </w:r>
          </w:p>
          <w:p w:rsidR="00FC335C" w:rsidRPr="00651CF5" w:rsidRDefault="00FC335C" w:rsidP="00034872">
            <w:pPr>
              <w:widowControl w:val="0"/>
              <w:jc w:val="center"/>
              <w:rPr>
                <w:rFonts w:ascii="Sylfaen" w:hAnsi="Sylfaen"/>
                <w:sz w:val="18"/>
                <w:szCs w:val="18"/>
              </w:rPr>
            </w:pPr>
            <w:r w:rsidRPr="00651CF5">
              <w:rPr>
                <w:rFonts w:ascii="Sylfaen" w:hAnsi="Sylfaen"/>
                <w:sz w:val="18"/>
                <w:szCs w:val="18"/>
              </w:rPr>
              <w:t>/подпись/</w:t>
            </w:r>
          </w:p>
          <w:p w:rsidR="00FC335C" w:rsidRPr="00651CF5" w:rsidRDefault="00FC335C" w:rsidP="00034872">
            <w:pPr>
              <w:widowControl w:val="0"/>
              <w:jc w:val="center"/>
              <w:rPr>
                <w:rFonts w:ascii="Sylfaen" w:hAnsi="Sylfaen"/>
                <w:sz w:val="18"/>
                <w:szCs w:val="18"/>
              </w:rPr>
            </w:pPr>
            <w:r w:rsidRPr="00651CF5">
              <w:rPr>
                <w:rFonts w:ascii="Sylfaen" w:hAnsi="Sylfaen"/>
                <w:sz w:val="18"/>
                <w:szCs w:val="18"/>
              </w:rPr>
              <w:t>М. П.</w:t>
            </w:r>
          </w:p>
        </w:tc>
        <w:tc>
          <w:tcPr>
            <w:tcW w:w="760" w:type="dxa"/>
          </w:tcPr>
          <w:p w:rsidR="00FC335C" w:rsidRPr="00651CF5" w:rsidRDefault="00FC335C" w:rsidP="00034872">
            <w:pPr>
              <w:widowControl w:val="0"/>
              <w:jc w:val="center"/>
              <w:rPr>
                <w:rFonts w:ascii="Sylfaen" w:hAnsi="Sylfaen"/>
                <w:sz w:val="18"/>
                <w:szCs w:val="18"/>
              </w:rPr>
            </w:pPr>
          </w:p>
        </w:tc>
        <w:tc>
          <w:tcPr>
            <w:tcW w:w="4343" w:type="dxa"/>
          </w:tcPr>
          <w:p w:rsidR="00FC335C" w:rsidRPr="00651CF5" w:rsidRDefault="00FC335C" w:rsidP="00034872">
            <w:pPr>
              <w:widowControl w:val="0"/>
              <w:pBdr>
                <w:bottom w:val="single" w:sz="12" w:space="1" w:color="auto"/>
              </w:pBdr>
              <w:jc w:val="center"/>
              <w:rPr>
                <w:rFonts w:ascii="Sylfaen" w:hAnsi="Sylfaen"/>
                <w:b/>
                <w:sz w:val="18"/>
                <w:szCs w:val="18"/>
              </w:rPr>
            </w:pPr>
          </w:p>
          <w:p w:rsidR="00FC335C" w:rsidRPr="00651CF5" w:rsidRDefault="00FC335C" w:rsidP="00034872">
            <w:pPr>
              <w:widowControl w:val="0"/>
              <w:pBdr>
                <w:bottom w:val="single" w:sz="12" w:space="1" w:color="auto"/>
              </w:pBdr>
              <w:jc w:val="center"/>
              <w:rPr>
                <w:rFonts w:ascii="Sylfaen" w:hAnsi="Sylfaen" w:cs="Sylfaen"/>
                <w:b/>
                <w:bCs/>
                <w:sz w:val="18"/>
                <w:szCs w:val="18"/>
              </w:rPr>
            </w:pPr>
            <w:r w:rsidRPr="00651CF5">
              <w:rPr>
                <w:rFonts w:ascii="Sylfaen" w:hAnsi="Sylfaen"/>
                <w:b/>
                <w:sz w:val="18"/>
                <w:szCs w:val="18"/>
              </w:rPr>
              <w:t>ПРОДАВЕЦ</w:t>
            </w:r>
          </w:p>
          <w:p w:rsidR="00FC335C" w:rsidRPr="00651CF5" w:rsidRDefault="00FC335C" w:rsidP="00034872">
            <w:pPr>
              <w:widowControl w:val="0"/>
              <w:jc w:val="center"/>
              <w:rPr>
                <w:rFonts w:ascii="Sylfaen" w:hAnsi="Sylfaen"/>
                <w:sz w:val="18"/>
                <w:szCs w:val="18"/>
                <w:lang w:val="en-US"/>
              </w:rPr>
            </w:pPr>
            <w:r w:rsidRPr="00651CF5">
              <w:rPr>
                <w:rFonts w:ascii="Sylfaen" w:hAnsi="Sylfaen"/>
                <w:sz w:val="18"/>
                <w:szCs w:val="18"/>
                <w:lang w:val="en-US"/>
              </w:rPr>
              <w:t>_________________</w:t>
            </w:r>
          </w:p>
          <w:p w:rsidR="00FC335C" w:rsidRPr="00651CF5" w:rsidRDefault="00FC335C" w:rsidP="00034872">
            <w:pPr>
              <w:widowControl w:val="0"/>
              <w:jc w:val="center"/>
              <w:rPr>
                <w:rFonts w:ascii="Sylfaen" w:hAnsi="Sylfaen"/>
                <w:sz w:val="18"/>
                <w:szCs w:val="18"/>
              </w:rPr>
            </w:pPr>
            <w:r w:rsidRPr="00651CF5">
              <w:rPr>
                <w:rFonts w:ascii="Sylfaen" w:hAnsi="Sylfaen"/>
                <w:sz w:val="18"/>
                <w:szCs w:val="18"/>
              </w:rPr>
              <w:t>/подпись/</w:t>
            </w:r>
          </w:p>
          <w:p w:rsidR="00FC335C" w:rsidRPr="00651CF5" w:rsidRDefault="00FC335C" w:rsidP="00034872">
            <w:pPr>
              <w:widowControl w:val="0"/>
              <w:jc w:val="center"/>
              <w:rPr>
                <w:rFonts w:ascii="Sylfaen" w:hAnsi="Sylfaen"/>
                <w:sz w:val="18"/>
                <w:szCs w:val="18"/>
              </w:rPr>
            </w:pPr>
            <w:r w:rsidRPr="00651CF5">
              <w:rPr>
                <w:rFonts w:ascii="Sylfaen" w:hAnsi="Sylfaen"/>
                <w:sz w:val="18"/>
                <w:szCs w:val="18"/>
              </w:rPr>
              <w:t>М. П.</w:t>
            </w:r>
          </w:p>
        </w:tc>
      </w:tr>
    </w:tbl>
    <w:p w:rsidR="00FC335C" w:rsidRPr="00124BE9" w:rsidRDefault="00FC335C" w:rsidP="00A202AB">
      <w:pPr>
        <w:pStyle w:val="FootnoteText"/>
        <w:widowControl w:val="0"/>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168ED"/>
    <w:multiLevelType w:val="hybridMultilevel"/>
    <w:tmpl w:val="FF46B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AD0031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4B47E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0007F49"/>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0"/>
  </w:num>
  <w:num w:numId="13">
    <w:abstractNumId w:val="27"/>
  </w:num>
  <w:num w:numId="14">
    <w:abstractNumId w:val="12"/>
  </w:num>
  <w:num w:numId="15">
    <w:abstractNumId w:val="29"/>
  </w:num>
  <w:num w:numId="16">
    <w:abstractNumId w:val="13"/>
  </w:num>
  <w:num w:numId="17">
    <w:abstractNumId w:val="6"/>
  </w:num>
  <w:num w:numId="18">
    <w:abstractNumId w:val="1"/>
  </w:num>
  <w:num w:numId="19">
    <w:abstractNumId w:val="16"/>
  </w:num>
  <w:num w:numId="20">
    <w:abstractNumId w:val="1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28"/>
  </w:num>
  <w:num w:numId="34">
    <w:abstractNumId w:val="2"/>
  </w:num>
  <w:num w:numId="35">
    <w:abstractNumId w:val="14"/>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872"/>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2F9"/>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109B"/>
    <w:rsid w:val="000B259E"/>
    <w:rsid w:val="000B269D"/>
    <w:rsid w:val="000B2CFA"/>
    <w:rsid w:val="000B33B2"/>
    <w:rsid w:val="000B3864"/>
    <w:rsid w:val="000B3A91"/>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6CE"/>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F6F"/>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D7E27"/>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3DA1"/>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E"/>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70B"/>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6E0"/>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DAB"/>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E01"/>
    <w:rsid w:val="0041577C"/>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41FC"/>
    <w:rsid w:val="0049623A"/>
    <w:rsid w:val="00496558"/>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465"/>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51B"/>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19F"/>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33A"/>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87D0C"/>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6EC3"/>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67B3"/>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40C"/>
    <w:rsid w:val="00864673"/>
    <w:rsid w:val="00865E9B"/>
    <w:rsid w:val="008702CB"/>
    <w:rsid w:val="008707D8"/>
    <w:rsid w:val="008709A0"/>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2FBD"/>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46C0"/>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2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55AE"/>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062"/>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1A4"/>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2AB"/>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45B0"/>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70"/>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3833"/>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6F4F"/>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23A"/>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A04"/>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0E81"/>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3F4"/>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6A4"/>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17"/>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28F"/>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0BD"/>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0FF9"/>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07C"/>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C2C"/>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898"/>
    <w:rsid w:val="00FA3D8E"/>
    <w:rsid w:val="00FA409E"/>
    <w:rsid w:val="00FA4725"/>
    <w:rsid w:val="00FA4F9D"/>
    <w:rsid w:val="00FA56DE"/>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35C"/>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2E85"/>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2F2C47"/>
  <w15:docId w15:val="{6658DA44-A0DB-48BF-9D69-27DB72048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C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C71317"/>
    <w:rPr>
      <w:rFonts w:ascii="Courier New" w:hAnsi="Courier New" w:cs="Courier New"/>
      <w:lang w:val="en-US" w:eastAsia="en-US" w:bidi="ar-SA"/>
    </w:rPr>
  </w:style>
  <w:style w:type="paragraph" w:customStyle="1" w:styleId="leftalignedtext">
    <w:name w:val="left aligned text"/>
    <w:basedOn w:val="Normal"/>
    <w:rsid w:val="00C476A4"/>
    <w:pPr>
      <w:spacing w:line="240" w:lineRule="atLeast"/>
    </w:pPr>
    <w:rPr>
      <w:rFonts w:ascii="Microsoft Sans Serif" w:hAnsi="Microsoft Sans Serif"/>
      <w:color w:val="808080"/>
      <w:sz w:val="16"/>
      <w:szCs w:val="1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8532165">
      <w:bodyDiv w:val="1"/>
      <w:marLeft w:val="0"/>
      <w:marRight w:val="0"/>
      <w:marTop w:val="0"/>
      <w:marBottom w:val="0"/>
      <w:divBdr>
        <w:top w:val="none" w:sz="0" w:space="0" w:color="auto"/>
        <w:left w:val="none" w:sz="0" w:space="0" w:color="auto"/>
        <w:bottom w:val="none" w:sz="0" w:space="0" w:color="auto"/>
        <w:right w:val="none" w:sz="0" w:space="0" w:color="auto"/>
      </w:divBdr>
      <w:divsChild>
        <w:div w:id="1007296050">
          <w:marLeft w:val="0"/>
          <w:marRight w:val="0"/>
          <w:marTop w:val="0"/>
          <w:marBottom w:val="0"/>
          <w:divBdr>
            <w:top w:val="none" w:sz="0" w:space="0" w:color="auto"/>
            <w:left w:val="none" w:sz="0" w:space="0" w:color="auto"/>
            <w:bottom w:val="none" w:sz="0" w:space="0" w:color="auto"/>
            <w:right w:val="none" w:sz="0" w:space="0" w:color="auto"/>
          </w:divBdr>
          <w:divsChild>
            <w:div w:id="1772974169">
              <w:marLeft w:val="0"/>
              <w:marRight w:val="0"/>
              <w:marTop w:val="0"/>
              <w:marBottom w:val="0"/>
              <w:divBdr>
                <w:top w:val="none" w:sz="0" w:space="0" w:color="auto"/>
                <w:left w:val="none" w:sz="0" w:space="0" w:color="auto"/>
                <w:bottom w:val="none" w:sz="0" w:space="0" w:color="auto"/>
                <w:right w:val="none" w:sz="0" w:space="0" w:color="auto"/>
              </w:divBdr>
              <w:divsChild>
                <w:div w:id="796262649">
                  <w:marLeft w:val="0"/>
                  <w:marRight w:val="0"/>
                  <w:marTop w:val="0"/>
                  <w:marBottom w:val="0"/>
                  <w:divBdr>
                    <w:top w:val="none" w:sz="0" w:space="0" w:color="auto"/>
                    <w:left w:val="none" w:sz="0" w:space="0" w:color="auto"/>
                    <w:bottom w:val="none" w:sz="0" w:space="0" w:color="auto"/>
                    <w:right w:val="none" w:sz="0" w:space="0" w:color="auto"/>
                  </w:divBdr>
                  <w:divsChild>
                    <w:div w:id="857040557">
                      <w:marLeft w:val="0"/>
                      <w:marRight w:val="0"/>
                      <w:marTop w:val="0"/>
                      <w:marBottom w:val="0"/>
                      <w:divBdr>
                        <w:top w:val="none" w:sz="0" w:space="0" w:color="auto"/>
                        <w:left w:val="none" w:sz="0" w:space="0" w:color="auto"/>
                        <w:bottom w:val="none" w:sz="0" w:space="0" w:color="auto"/>
                        <w:right w:val="none" w:sz="0" w:space="0" w:color="auto"/>
                      </w:divBdr>
                      <w:divsChild>
                        <w:div w:id="928081298">
                          <w:marLeft w:val="0"/>
                          <w:marRight w:val="0"/>
                          <w:marTop w:val="0"/>
                          <w:marBottom w:val="0"/>
                          <w:divBdr>
                            <w:top w:val="none" w:sz="0" w:space="0" w:color="auto"/>
                            <w:left w:val="none" w:sz="0" w:space="0" w:color="auto"/>
                            <w:bottom w:val="none" w:sz="0" w:space="0" w:color="auto"/>
                            <w:right w:val="none" w:sz="0" w:space="0" w:color="auto"/>
                          </w:divBdr>
                          <w:divsChild>
                            <w:div w:id="1295677603">
                              <w:marLeft w:val="0"/>
                              <w:marRight w:val="0"/>
                              <w:marTop w:val="0"/>
                              <w:marBottom w:val="0"/>
                              <w:divBdr>
                                <w:top w:val="none" w:sz="0" w:space="0" w:color="auto"/>
                                <w:left w:val="none" w:sz="0" w:space="0" w:color="auto"/>
                                <w:bottom w:val="none" w:sz="0" w:space="0" w:color="auto"/>
                                <w:right w:val="none" w:sz="0" w:space="0" w:color="auto"/>
                              </w:divBdr>
                              <w:divsChild>
                                <w:div w:id="1353729761">
                                  <w:marLeft w:val="0"/>
                                  <w:marRight w:val="0"/>
                                  <w:marTop w:val="0"/>
                                  <w:marBottom w:val="0"/>
                                  <w:divBdr>
                                    <w:top w:val="none" w:sz="0" w:space="0" w:color="auto"/>
                                    <w:left w:val="none" w:sz="0" w:space="0" w:color="auto"/>
                                    <w:bottom w:val="none" w:sz="0" w:space="0" w:color="auto"/>
                                    <w:right w:val="none" w:sz="0" w:space="0" w:color="auto"/>
                                  </w:divBdr>
                                  <w:divsChild>
                                    <w:div w:id="878707994">
                                      <w:marLeft w:val="0"/>
                                      <w:marRight w:val="0"/>
                                      <w:marTop w:val="0"/>
                                      <w:marBottom w:val="0"/>
                                      <w:divBdr>
                                        <w:top w:val="none" w:sz="0" w:space="0" w:color="auto"/>
                                        <w:left w:val="none" w:sz="0" w:space="0" w:color="auto"/>
                                        <w:bottom w:val="none" w:sz="0" w:space="0" w:color="auto"/>
                                        <w:right w:val="none" w:sz="0" w:space="0" w:color="auto"/>
                                      </w:divBdr>
                                      <w:divsChild>
                                        <w:div w:id="1098721197">
                                          <w:marLeft w:val="0"/>
                                          <w:marRight w:val="0"/>
                                          <w:marTop w:val="0"/>
                                          <w:marBottom w:val="0"/>
                                          <w:divBdr>
                                            <w:top w:val="none" w:sz="0" w:space="0" w:color="auto"/>
                                            <w:left w:val="none" w:sz="0" w:space="0" w:color="auto"/>
                                            <w:bottom w:val="none" w:sz="0" w:space="0" w:color="auto"/>
                                            <w:right w:val="none" w:sz="0" w:space="0" w:color="auto"/>
                                          </w:divBdr>
                                          <w:divsChild>
                                            <w:div w:id="922910050">
                                              <w:marLeft w:val="0"/>
                                              <w:marRight w:val="0"/>
                                              <w:marTop w:val="0"/>
                                              <w:marBottom w:val="0"/>
                                              <w:divBdr>
                                                <w:top w:val="none" w:sz="0" w:space="0" w:color="auto"/>
                                                <w:left w:val="none" w:sz="0" w:space="0" w:color="auto"/>
                                                <w:bottom w:val="none" w:sz="0" w:space="0" w:color="auto"/>
                                                <w:right w:val="none" w:sz="0" w:space="0" w:color="auto"/>
                                              </w:divBdr>
                                              <w:divsChild>
                                                <w:div w:id="1121536183">
                                                  <w:marLeft w:val="0"/>
                                                  <w:marRight w:val="0"/>
                                                  <w:marTop w:val="0"/>
                                                  <w:marBottom w:val="0"/>
                                                  <w:divBdr>
                                                    <w:top w:val="none" w:sz="0" w:space="0" w:color="auto"/>
                                                    <w:left w:val="none" w:sz="0" w:space="0" w:color="auto"/>
                                                    <w:bottom w:val="none" w:sz="0" w:space="0" w:color="auto"/>
                                                    <w:right w:val="none" w:sz="0" w:space="0" w:color="auto"/>
                                                  </w:divBdr>
                                                  <w:divsChild>
                                                    <w:div w:id="1276905958">
                                                      <w:marLeft w:val="0"/>
                                                      <w:marRight w:val="0"/>
                                                      <w:marTop w:val="0"/>
                                                      <w:marBottom w:val="0"/>
                                                      <w:divBdr>
                                                        <w:top w:val="none" w:sz="0" w:space="0" w:color="auto"/>
                                                        <w:left w:val="none" w:sz="0" w:space="0" w:color="auto"/>
                                                        <w:bottom w:val="none" w:sz="0" w:space="0" w:color="auto"/>
                                                        <w:right w:val="none" w:sz="0" w:space="0" w:color="auto"/>
                                                      </w:divBdr>
                                                      <w:divsChild>
                                                        <w:div w:id="1709716522">
                                                          <w:marLeft w:val="0"/>
                                                          <w:marRight w:val="0"/>
                                                          <w:marTop w:val="0"/>
                                                          <w:marBottom w:val="0"/>
                                                          <w:divBdr>
                                                            <w:top w:val="none" w:sz="0" w:space="0" w:color="auto"/>
                                                            <w:left w:val="none" w:sz="0" w:space="0" w:color="auto"/>
                                                            <w:bottom w:val="none" w:sz="0" w:space="0" w:color="auto"/>
                                                            <w:right w:val="none" w:sz="0" w:space="0" w:color="auto"/>
                                                          </w:divBdr>
                                                          <w:divsChild>
                                                            <w:div w:id="1388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8292136">
      <w:bodyDiv w:val="1"/>
      <w:marLeft w:val="0"/>
      <w:marRight w:val="0"/>
      <w:marTop w:val="0"/>
      <w:marBottom w:val="0"/>
      <w:divBdr>
        <w:top w:val="none" w:sz="0" w:space="0" w:color="auto"/>
        <w:left w:val="none" w:sz="0" w:space="0" w:color="auto"/>
        <w:bottom w:val="none" w:sz="0" w:space="0" w:color="auto"/>
        <w:right w:val="none" w:sz="0" w:space="0" w:color="auto"/>
      </w:divBdr>
      <w:divsChild>
        <w:div w:id="2028673112">
          <w:marLeft w:val="0"/>
          <w:marRight w:val="0"/>
          <w:marTop w:val="0"/>
          <w:marBottom w:val="0"/>
          <w:divBdr>
            <w:top w:val="none" w:sz="0" w:space="0" w:color="auto"/>
            <w:left w:val="none" w:sz="0" w:space="0" w:color="auto"/>
            <w:bottom w:val="none" w:sz="0" w:space="0" w:color="auto"/>
            <w:right w:val="none" w:sz="0" w:space="0" w:color="auto"/>
          </w:divBdr>
          <w:divsChild>
            <w:div w:id="244270281">
              <w:marLeft w:val="0"/>
              <w:marRight w:val="0"/>
              <w:marTop w:val="0"/>
              <w:marBottom w:val="0"/>
              <w:divBdr>
                <w:top w:val="none" w:sz="0" w:space="0" w:color="auto"/>
                <w:left w:val="none" w:sz="0" w:space="0" w:color="auto"/>
                <w:bottom w:val="none" w:sz="0" w:space="0" w:color="auto"/>
                <w:right w:val="none" w:sz="0" w:space="0" w:color="auto"/>
              </w:divBdr>
              <w:divsChild>
                <w:div w:id="465005072">
                  <w:marLeft w:val="0"/>
                  <w:marRight w:val="0"/>
                  <w:marTop w:val="0"/>
                  <w:marBottom w:val="0"/>
                  <w:divBdr>
                    <w:top w:val="none" w:sz="0" w:space="0" w:color="auto"/>
                    <w:left w:val="none" w:sz="0" w:space="0" w:color="auto"/>
                    <w:bottom w:val="none" w:sz="0" w:space="0" w:color="auto"/>
                    <w:right w:val="none" w:sz="0" w:space="0" w:color="auto"/>
                  </w:divBdr>
                  <w:divsChild>
                    <w:div w:id="1246571897">
                      <w:marLeft w:val="0"/>
                      <w:marRight w:val="0"/>
                      <w:marTop w:val="0"/>
                      <w:marBottom w:val="0"/>
                      <w:divBdr>
                        <w:top w:val="none" w:sz="0" w:space="0" w:color="auto"/>
                        <w:left w:val="none" w:sz="0" w:space="0" w:color="auto"/>
                        <w:bottom w:val="none" w:sz="0" w:space="0" w:color="auto"/>
                        <w:right w:val="none" w:sz="0" w:space="0" w:color="auto"/>
                      </w:divBdr>
                      <w:divsChild>
                        <w:div w:id="988097394">
                          <w:marLeft w:val="0"/>
                          <w:marRight w:val="0"/>
                          <w:marTop w:val="0"/>
                          <w:marBottom w:val="0"/>
                          <w:divBdr>
                            <w:top w:val="none" w:sz="0" w:space="0" w:color="auto"/>
                            <w:left w:val="none" w:sz="0" w:space="0" w:color="auto"/>
                            <w:bottom w:val="none" w:sz="0" w:space="0" w:color="auto"/>
                            <w:right w:val="none" w:sz="0" w:space="0" w:color="auto"/>
                          </w:divBdr>
                          <w:divsChild>
                            <w:div w:id="1776361726">
                              <w:marLeft w:val="0"/>
                              <w:marRight w:val="0"/>
                              <w:marTop w:val="0"/>
                              <w:marBottom w:val="0"/>
                              <w:divBdr>
                                <w:top w:val="none" w:sz="0" w:space="0" w:color="auto"/>
                                <w:left w:val="none" w:sz="0" w:space="0" w:color="auto"/>
                                <w:bottom w:val="none" w:sz="0" w:space="0" w:color="auto"/>
                                <w:right w:val="none" w:sz="0" w:space="0" w:color="auto"/>
                              </w:divBdr>
                              <w:divsChild>
                                <w:div w:id="725764417">
                                  <w:marLeft w:val="0"/>
                                  <w:marRight w:val="0"/>
                                  <w:marTop w:val="0"/>
                                  <w:marBottom w:val="0"/>
                                  <w:divBdr>
                                    <w:top w:val="none" w:sz="0" w:space="0" w:color="auto"/>
                                    <w:left w:val="none" w:sz="0" w:space="0" w:color="auto"/>
                                    <w:bottom w:val="none" w:sz="0" w:space="0" w:color="auto"/>
                                    <w:right w:val="none" w:sz="0" w:space="0" w:color="auto"/>
                                  </w:divBdr>
                                  <w:divsChild>
                                    <w:div w:id="1972982477">
                                      <w:marLeft w:val="0"/>
                                      <w:marRight w:val="0"/>
                                      <w:marTop w:val="0"/>
                                      <w:marBottom w:val="0"/>
                                      <w:divBdr>
                                        <w:top w:val="none" w:sz="0" w:space="0" w:color="auto"/>
                                        <w:left w:val="none" w:sz="0" w:space="0" w:color="auto"/>
                                        <w:bottom w:val="none" w:sz="0" w:space="0" w:color="auto"/>
                                        <w:right w:val="none" w:sz="0" w:space="0" w:color="auto"/>
                                      </w:divBdr>
                                      <w:divsChild>
                                        <w:div w:id="1222642702">
                                          <w:marLeft w:val="0"/>
                                          <w:marRight w:val="0"/>
                                          <w:marTop w:val="0"/>
                                          <w:marBottom w:val="0"/>
                                          <w:divBdr>
                                            <w:top w:val="none" w:sz="0" w:space="0" w:color="auto"/>
                                            <w:left w:val="none" w:sz="0" w:space="0" w:color="auto"/>
                                            <w:bottom w:val="none" w:sz="0" w:space="0" w:color="auto"/>
                                            <w:right w:val="none" w:sz="0" w:space="0" w:color="auto"/>
                                          </w:divBdr>
                                          <w:divsChild>
                                            <w:div w:id="210070881">
                                              <w:marLeft w:val="0"/>
                                              <w:marRight w:val="0"/>
                                              <w:marTop w:val="0"/>
                                              <w:marBottom w:val="0"/>
                                              <w:divBdr>
                                                <w:top w:val="none" w:sz="0" w:space="0" w:color="auto"/>
                                                <w:left w:val="none" w:sz="0" w:space="0" w:color="auto"/>
                                                <w:bottom w:val="none" w:sz="0" w:space="0" w:color="auto"/>
                                                <w:right w:val="none" w:sz="0" w:space="0" w:color="auto"/>
                                              </w:divBdr>
                                              <w:divsChild>
                                                <w:div w:id="1921213117">
                                                  <w:marLeft w:val="0"/>
                                                  <w:marRight w:val="0"/>
                                                  <w:marTop w:val="0"/>
                                                  <w:marBottom w:val="0"/>
                                                  <w:divBdr>
                                                    <w:top w:val="none" w:sz="0" w:space="0" w:color="auto"/>
                                                    <w:left w:val="none" w:sz="0" w:space="0" w:color="auto"/>
                                                    <w:bottom w:val="none" w:sz="0" w:space="0" w:color="auto"/>
                                                    <w:right w:val="none" w:sz="0" w:space="0" w:color="auto"/>
                                                  </w:divBdr>
                                                  <w:divsChild>
                                                    <w:div w:id="640576326">
                                                      <w:marLeft w:val="0"/>
                                                      <w:marRight w:val="0"/>
                                                      <w:marTop w:val="0"/>
                                                      <w:marBottom w:val="0"/>
                                                      <w:divBdr>
                                                        <w:top w:val="none" w:sz="0" w:space="0" w:color="auto"/>
                                                        <w:left w:val="none" w:sz="0" w:space="0" w:color="auto"/>
                                                        <w:bottom w:val="none" w:sz="0" w:space="0" w:color="auto"/>
                                                        <w:right w:val="none" w:sz="0" w:space="0" w:color="auto"/>
                                                      </w:divBdr>
                                                      <w:divsChild>
                                                        <w:div w:id="1797143003">
                                                          <w:marLeft w:val="0"/>
                                                          <w:marRight w:val="0"/>
                                                          <w:marTop w:val="0"/>
                                                          <w:marBottom w:val="0"/>
                                                          <w:divBdr>
                                                            <w:top w:val="none" w:sz="0" w:space="0" w:color="auto"/>
                                                            <w:left w:val="none" w:sz="0" w:space="0" w:color="auto"/>
                                                            <w:bottom w:val="none" w:sz="0" w:space="0" w:color="auto"/>
                                                            <w:right w:val="none" w:sz="0" w:space="0" w:color="auto"/>
                                                          </w:divBdr>
                                                          <w:divsChild>
                                                            <w:div w:id="22426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ahakyan.ngngo@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sahakyan.ngng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7BC2E-1DA4-40F3-8BDB-369614F84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19089</Words>
  <Characters>108811</Characters>
  <Application>Microsoft Office Word</Application>
  <DocSecurity>0</DocSecurity>
  <Lines>906</Lines>
  <Paragraphs>255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127645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13</cp:revision>
  <cp:lastPrinted>2018-02-16T07:12:00Z</cp:lastPrinted>
  <dcterms:created xsi:type="dcterms:W3CDTF">2022-06-30T10:09:00Z</dcterms:created>
  <dcterms:modified xsi:type="dcterms:W3CDTF">2022-07-25T10:58:00Z</dcterms:modified>
</cp:coreProperties>
</file>